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6B8AB" w14:textId="2B750B2F" w:rsidR="00FE6D61" w:rsidRPr="00236554" w:rsidRDefault="00FE6D61" w:rsidP="002D3EFA">
      <w:pPr>
        <w:spacing w:after="0" w:line="240" w:lineRule="auto"/>
        <w:jc w:val="right"/>
        <w:rPr>
          <w:rFonts w:ascii="Times New Roman" w:hAnsi="Times New Roman" w:cs="Times New Roman"/>
          <w:sz w:val="24"/>
          <w:szCs w:val="24"/>
        </w:rPr>
      </w:pPr>
    </w:p>
    <w:p w14:paraId="1CE489EA" w14:textId="44B8DD83" w:rsidR="00AB0DD8" w:rsidRPr="00236554" w:rsidRDefault="00AB0DD8" w:rsidP="002D3EFA">
      <w:pPr>
        <w:spacing w:after="0" w:line="240" w:lineRule="auto"/>
        <w:jc w:val="right"/>
        <w:rPr>
          <w:rFonts w:ascii="Times New Roman" w:hAnsi="Times New Roman" w:cs="Times New Roman"/>
          <w:sz w:val="24"/>
          <w:szCs w:val="24"/>
        </w:rPr>
      </w:pPr>
      <w:r w:rsidRPr="00236554">
        <w:rPr>
          <w:rFonts w:ascii="Times New Roman" w:hAnsi="Times New Roman" w:cs="Times New Roman"/>
          <w:sz w:val="24"/>
          <w:szCs w:val="24"/>
        </w:rPr>
        <w:t>EELNÕU</w:t>
      </w:r>
    </w:p>
    <w:p w14:paraId="068BA3CA" w14:textId="341D2FC2" w:rsidR="00AB0DD8" w:rsidRPr="00236554" w:rsidRDefault="00FE317B" w:rsidP="002D3EF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w:t>
      </w:r>
      <w:r w:rsidR="00CE3D2D" w:rsidRPr="00FE19EF">
        <w:rPr>
          <w:rFonts w:ascii="Times New Roman" w:hAnsi="Times New Roman" w:cs="Times New Roman"/>
          <w:sz w:val="24"/>
          <w:szCs w:val="24"/>
        </w:rPr>
        <w:t>.</w:t>
      </w:r>
      <w:r w:rsidR="005B74A1" w:rsidRPr="00FE19EF">
        <w:rPr>
          <w:rFonts w:ascii="Times New Roman" w:hAnsi="Times New Roman" w:cs="Times New Roman"/>
          <w:sz w:val="24"/>
          <w:szCs w:val="24"/>
        </w:rPr>
        <w:t>0</w:t>
      </w:r>
      <w:r>
        <w:rPr>
          <w:rFonts w:ascii="Times New Roman" w:hAnsi="Times New Roman" w:cs="Times New Roman"/>
          <w:sz w:val="24"/>
          <w:szCs w:val="24"/>
        </w:rPr>
        <w:t>9</w:t>
      </w:r>
      <w:r w:rsidR="00CE3D2D" w:rsidRPr="00FE19EF">
        <w:rPr>
          <w:rFonts w:ascii="Times New Roman" w:hAnsi="Times New Roman" w:cs="Times New Roman"/>
          <w:sz w:val="24"/>
          <w:szCs w:val="24"/>
        </w:rPr>
        <w:t>.202</w:t>
      </w:r>
      <w:r w:rsidR="005B74A1" w:rsidRPr="00FE19EF">
        <w:rPr>
          <w:rFonts w:ascii="Times New Roman" w:hAnsi="Times New Roman" w:cs="Times New Roman"/>
          <w:sz w:val="24"/>
          <w:szCs w:val="24"/>
        </w:rPr>
        <w:t>4</w:t>
      </w:r>
    </w:p>
    <w:p w14:paraId="013E4AE7" w14:textId="77777777" w:rsidR="00A360F5" w:rsidRPr="00236554" w:rsidRDefault="00A360F5" w:rsidP="002D3EFA">
      <w:pPr>
        <w:spacing w:after="0" w:line="240" w:lineRule="auto"/>
        <w:jc w:val="center"/>
        <w:rPr>
          <w:rFonts w:ascii="Times New Roman" w:hAnsi="Times New Roman" w:cs="Times New Roman"/>
          <w:b/>
          <w:bCs/>
          <w:sz w:val="32"/>
          <w:szCs w:val="32"/>
        </w:rPr>
      </w:pPr>
    </w:p>
    <w:p w14:paraId="2FF33ADB" w14:textId="3D100ADE" w:rsidR="00AB0DD8" w:rsidRPr="00236554" w:rsidRDefault="00AB0DD8" w:rsidP="002D3EFA">
      <w:pPr>
        <w:spacing w:after="0" w:line="240" w:lineRule="auto"/>
        <w:jc w:val="center"/>
        <w:rPr>
          <w:rFonts w:ascii="Times New Roman" w:hAnsi="Times New Roman" w:cs="Times New Roman"/>
          <w:b/>
          <w:bCs/>
          <w:sz w:val="32"/>
          <w:szCs w:val="32"/>
        </w:rPr>
      </w:pPr>
      <w:r w:rsidRPr="00236554">
        <w:rPr>
          <w:rFonts w:ascii="Times New Roman" w:hAnsi="Times New Roman" w:cs="Times New Roman"/>
          <w:b/>
          <w:bCs/>
          <w:sz w:val="32"/>
          <w:szCs w:val="32"/>
        </w:rPr>
        <w:t>Tarbijakaitseseaduse</w:t>
      </w:r>
      <w:r w:rsidR="00A52CEB">
        <w:rPr>
          <w:rFonts w:ascii="Times New Roman" w:hAnsi="Times New Roman" w:cs="Times New Roman"/>
          <w:b/>
          <w:bCs/>
          <w:sz w:val="32"/>
          <w:szCs w:val="32"/>
        </w:rPr>
        <w:t xml:space="preserve"> </w:t>
      </w:r>
      <w:r w:rsidRPr="00236554">
        <w:rPr>
          <w:rFonts w:ascii="Times New Roman" w:hAnsi="Times New Roman" w:cs="Times New Roman"/>
          <w:b/>
          <w:bCs/>
          <w:sz w:val="32"/>
          <w:szCs w:val="32"/>
        </w:rPr>
        <w:t>muutmise seadus</w:t>
      </w:r>
    </w:p>
    <w:p w14:paraId="2125C232" w14:textId="77777777" w:rsidR="00DD3C33" w:rsidRPr="00236554" w:rsidRDefault="00DD3C33" w:rsidP="002D3EFA">
      <w:pPr>
        <w:spacing w:after="0" w:line="240" w:lineRule="auto"/>
        <w:jc w:val="center"/>
        <w:rPr>
          <w:rFonts w:ascii="Times New Roman" w:hAnsi="Times New Roman" w:cs="Times New Roman"/>
          <w:b/>
          <w:bCs/>
          <w:sz w:val="24"/>
          <w:szCs w:val="24"/>
        </w:rPr>
      </w:pPr>
    </w:p>
    <w:p w14:paraId="05ACFB05" w14:textId="426ADCD1" w:rsidR="00EB1CAD" w:rsidRPr="00236554" w:rsidRDefault="00AB0DD8" w:rsidP="002D3EFA">
      <w:pPr>
        <w:spacing w:after="0" w:line="240" w:lineRule="auto"/>
        <w:jc w:val="both"/>
        <w:rPr>
          <w:rFonts w:ascii="Times New Roman" w:hAnsi="Times New Roman" w:cs="Times New Roman"/>
          <w:b/>
          <w:bCs/>
          <w:sz w:val="24"/>
          <w:szCs w:val="24"/>
        </w:rPr>
      </w:pPr>
      <w:r w:rsidRPr="00236554">
        <w:rPr>
          <w:rFonts w:ascii="Times New Roman" w:hAnsi="Times New Roman" w:cs="Times New Roman"/>
          <w:b/>
          <w:bCs/>
          <w:sz w:val="24"/>
          <w:szCs w:val="24"/>
        </w:rPr>
        <w:t>§ 1.</w:t>
      </w:r>
      <w:r w:rsidRPr="00236554">
        <w:rPr>
          <w:rFonts w:ascii="Times New Roman" w:hAnsi="Times New Roman" w:cs="Times New Roman"/>
          <w:sz w:val="24"/>
          <w:szCs w:val="24"/>
        </w:rPr>
        <w:t xml:space="preserve"> </w:t>
      </w:r>
      <w:r w:rsidR="00EB1CAD" w:rsidRPr="00236554">
        <w:rPr>
          <w:rFonts w:ascii="Times New Roman" w:hAnsi="Times New Roman" w:cs="Times New Roman"/>
          <w:b/>
          <w:bCs/>
          <w:sz w:val="24"/>
          <w:szCs w:val="24"/>
        </w:rPr>
        <w:t>Tarbijakaitseseaduse muutmine</w:t>
      </w:r>
    </w:p>
    <w:p w14:paraId="18A60C87" w14:textId="77777777" w:rsidR="00F23E7E" w:rsidRPr="00236554" w:rsidRDefault="00F23E7E" w:rsidP="002D3EFA">
      <w:pPr>
        <w:spacing w:after="0" w:line="240" w:lineRule="auto"/>
        <w:jc w:val="both"/>
        <w:rPr>
          <w:rFonts w:ascii="Times New Roman" w:hAnsi="Times New Roman" w:cs="Times New Roman"/>
          <w:b/>
          <w:bCs/>
          <w:sz w:val="24"/>
          <w:szCs w:val="24"/>
        </w:rPr>
      </w:pPr>
    </w:p>
    <w:p w14:paraId="6BD1D403" w14:textId="74CEF820" w:rsidR="00F23E7E" w:rsidRDefault="00F23E7E" w:rsidP="002D3EFA">
      <w:pPr>
        <w:spacing w:after="0" w:line="240" w:lineRule="auto"/>
        <w:jc w:val="both"/>
        <w:rPr>
          <w:rFonts w:ascii="Times New Roman" w:hAnsi="Times New Roman" w:cs="Times New Roman"/>
          <w:sz w:val="24"/>
          <w:szCs w:val="24"/>
        </w:rPr>
      </w:pPr>
      <w:r w:rsidRPr="00236554">
        <w:rPr>
          <w:rFonts w:ascii="Times New Roman" w:hAnsi="Times New Roman" w:cs="Times New Roman"/>
          <w:sz w:val="24"/>
          <w:szCs w:val="24"/>
        </w:rPr>
        <w:t>Tarbijakaitseseaduses tehakse järgmised muudatused:</w:t>
      </w:r>
    </w:p>
    <w:p w14:paraId="4C4366D1" w14:textId="77777777" w:rsidR="00B7096B" w:rsidRPr="00B7096B" w:rsidRDefault="00B7096B" w:rsidP="002D3EFA">
      <w:pPr>
        <w:spacing w:after="0" w:line="240" w:lineRule="auto"/>
        <w:ind w:left="360"/>
        <w:jc w:val="both"/>
        <w:rPr>
          <w:rFonts w:ascii="Times New Roman" w:hAnsi="Times New Roman"/>
          <w:sz w:val="24"/>
          <w:szCs w:val="24"/>
        </w:rPr>
      </w:pPr>
    </w:p>
    <w:p w14:paraId="4716AD92" w14:textId="30BE2E6E" w:rsidR="00B7096B" w:rsidRPr="00B7096B" w:rsidRDefault="00B7096B" w:rsidP="002D3EFA">
      <w:pPr>
        <w:spacing w:after="0" w:line="240" w:lineRule="auto"/>
        <w:jc w:val="both"/>
        <w:rPr>
          <w:rFonts w:ascii="Times New Roman" w:hAnsi="Times New Roman"/>
          <w:sz w:val="24"/>
          <w:szCs w:val="24"/>
        </w:rPr>
      </w:pPr>
      <w:r>
        <w:rPr>
          <w:rFonts w:ascii="Times New Roman" w:hAnsi="Times New Roman"/>
          <w:b/>
          <w:bCs/>
          <w:sz w:val="24"/>
          <w:szCs w:val="24"/>
        </w:rPr>
        <w:t>1</w:t>
      </w:r>
      <w:r w:rsidR="002F415E" w:rsidRPr="002F415E">
        <w:rPr>
          <w:rFonts w:ascii="Times New Roman" w:hAnsi="Times New Roman"/>
          <w:b/>
          <w:bCs/>
          <w:sz w:val="24"/>
          <w:szCs w:val="24"/>
        </w:rPr>
        <w:t>)</w:t>
      </w:r>
      <w:r w:rsidR="002F415E">
        <w:rPr>
          <w:rFonts w:ascii="Times New Roman" w:hAnsi="Times New Roman"/>
          <w:sz w:val="24"/>
          <w:szCs w:val="24"/>
        </w:rPr>
        <w:t xml:space="preserve"> </w:t>
      </w:r>
      <w:r w:rsidRPr="00B7096B">
        <w:rPr>
          <w:rFonts w:ascii="Times New Roman" w:hAnsi="Times New Roman"/>
          <w:sz w:val="24"/>
          <w:szCs w:val="24"/>
        </w:rPr>
        <w:t>paragrahvi 36 lõiget 3 täiendatakse pärast sõna „vahelisele“ sõnadega „kaupade müügi- või teenuse osutamise“;</w:t>
      </w:r>
    </w:p>
    <w:p w14:paraId="673744B3" w14:textId="4C0D9B68" w:rsidR="00B7096B" w:rsidRDefault="00B7096B" w:rsidP="002D3EFA">
      <w:pPr>
        <w:spacing w:after="0" w:line="240" w:lineRule="auto"/>
        <w:jc w:val="both"/>
        <w:rPr>
          <w:rFonts w:ascii="Times New Roman" w:hAnsi="Times New Roman"/>
          <w:sz w:val="24"/>
          <w:szCs w:val="24"/>
        </w:rPr>
      </w:pPr>
    </w:p>
    <w:p w14:paraId="4097BB73" w14:textId="6EA49749" w:rsidR="00AB0DD8" w:rsidRPr="00236554" w:rsidRDefault="00B7096B" w:rsidP="002D3EFA">
      <w:pPr>
        <w:spacing w:after="0" w:line="240" w:lineRule="auto"/>
        <w:jc w:val="both"/>
        <w:rPr>
          <w:rFonts w:ascii="Times New Roman" w:hAnsi="Times New Roman"/>
          <w:sz w:val="24"/>
          <w:szCs w:val="24"/>
        </w:rPr>
      </w:pPr>
      <w:r w:rsidRPr="00B7096B">
        <w:rPr>
          <w:rFonts w:ascii="Times New Roman" w:hAnsi="Times New Roman"/>
          <w:b/>
          <w:bCs/>
          <w:sz w:val="24"/>
          <w:szCs w:val="24"/>
        </w:rPr>
        <w:t>2)</w:t>
      </w:r>
      <w:r>
        <w:rPr>
          <w:rFonts w:ascii="Times New Roman" w:hAnsi="Times New Roman"/>
          <w:sz w:val="24"/>
          <w:szCs w:val="24"/>
        </w:rPr>
        <w:t xml:space="preserve"> </w:t>
      </w:r>
      <w:r w:rsidR="00AB0DD8" w:rsidRPr="00236554">
        <w:rPr>
          <w:rFonts w:ascii="Times New Roman" w:hAnsi="Times New Roman"/>
          <w:sz w:val="24"/>
          <w:szCs w:val="24"/>
        </w:rPr>
        <w:t xml:space="preserve">seaduse 6. peatükk </w:t>
      </w:r>
      <w:r w:rsidR="000201EA" w:rsidRPr="00236554">
        <w:rPr>
          <w:rFonts w:ascii="Times New Roman" w:hAnsi="Times New Roman"/>
          <w:sz w:val="24"/>
          <w:szCs w:val="24"/>
        </w:rPr>
        <w:t>muudetakse ja sõnastatakse järgmiselt</w:t>
      </w:r>
      <w:r w:rsidR="00AB0DD8" w:rsidRPr="00236554">
        <w:rPr>
          <w:rFonts w:ascii="Times New Roman" w:hAnsi="Times New Roman"/>
          <w:sz w:val="24"/>
          <w:szCs w:val="24"/>
        </w:rPr>
        <w:t>:</w:t>
      </w:r>
    </w:p>
    <w:p w14:paraId="67155F5C" w14:textId="77777777" w:rsidR="00446F25" w:rsidRPr="00236554" w:rsidRDefault="00446F25" w:rsidP="002D3EFA">
      <w:pPr>
        <w:spacing w:after="0" w:line="240" w:lineRule="auto"/>
        <w:jc w:val="center"/>
        <w:rPr>
          <w:rFonts w:ascii="Times New Roman" w:hAnsi="Times New Roman" w:cs="Times New Roman"/>
          <w:sz w:val="24"/>
          <w:szCs w:val="24"/>
        </w:rPr>
      </w:pPr>
    </w:p>
    <w:p w14:paraId="17FF08F7" w14:textId="6838D377" w:rsidR="00AB0DD8" w:rsidRPr="00236554" w:rsidRDefault="00AB0DD8" w:rsidP="002D3EFA">
      <w:pPr>
        <w:spacing w:after="0" w:line="240" w:lineRule="auto"/>
        <w:jc w:val="center"/>
        <w:rPr>
          <w:rFonts w:ascii="Times New Roman" w:hAnsi="Times New Roman" w:cs="Times New Roman"/>
          <w:b/>
          <w:bCs/>
          <w:sz w:val="24"/>
          <w:szCs w:val="24"/>
        </w:rPr>
      </w:pPr>
      <w:r w:rsidRPr="00236554">
        <w:rPr>
          <w:rFonts w:ascii="Times New Roman" w:hAnsi="Times New Roman" w:cs="Times New Roman"/>
          <w:sz w:val="24"/>
          <w:szCs w:val="24"/>
        </w:rPr>
        <w:t>„</w:t>
      </w:r>
      <w:r w:rsidRPr="00236554">
        <w:rPr>
          <w:rFonts w:ascii="Times New Roman" w:hAnsi="Times New Roman" w:cs="Times New Roman"/>
          <w:b/>
          <w:bCs/>
          <w:sz w:val="24"/>
          <w:szCs w:val="24"/>
        </w:rPr>
        <w:t>6. peatükk</w:t>
      </w:r>
    </w:p>
    <w:p w14:paraId="2E07AB92" w14:textId="77777777" w:rsidR="00AB0DD8" w:rsidRPr="00236554" w:rsidRDefault="00AB0DD8" w:rsidP="002D3EFA">
      <w:pPr>
        <w:spacing w:after="0" w:line="240" w:lineRule="auto"/>
        <w:jc w:val="center"/>
        <w:rPr>
          <w:rFonts w:ascii="Times New Roman" w:hAnsi="Times New Roman" w:cs="Times New Roman"/>
          <w:b/>
          <w:bCs/>
          <w:sz w:val="24"/>
          <w:szCs w:val="24"/>
        </w:rPr>
      </w:pPr>
      <w:r w:rsidRPr="00236554">
        <w:rPr>
          <w:rFonts w:ascii="Times New Roman" w:hAnsi="Times New Roman" w:cs="Times New Roman"/>
          <w:b/>
          <w:bCs/>
          <w:sz w:val="24"/>
          <w:szCs w:val="24"/>
        </w:rPr>
        <w:t>Tarbijavaidluste komisjon</w:t>
      </w:r>
    </w:p>
    <w:p w14:paraId="4CAA6738" w14:textId="77777777" w:rsidR="000201EA" w:rsidRPr="00236554" w:rsidRDefault="000201EA" w:rsidP="002D3EFA">
      <w:pPr>
        <w:spacing w:after="0" w:line="240" w:lineRule="auto"/>
        <w:jc w:val="center"/>
        <w:rPr>
          <w:rFonts w:ascii="Times New Roman" w:hAnsi="Times New Roman" w:cs="Times New Roman"/>
          <w:b/>
          <w:bCs/>
          <w:sz w:val="24"/>
          <w:szCs w:val="24"/>
        </w:rPr>
      </w:pPr>
    </w:p>
    <w:p w14:paraId="774DD095" w14:textId="2883358F" w:rsidR="00AB0DD8" w:rsidRPr="00236554" w:rsidRDefault="00AB0DD8" w:rsidP="002D3EFA">
      <w:pPr>
        <w:spacing w:after="0" w:line="240" w:lineRule="auto"/>
        <w:jc w:val="center"/>
        <w:rPr>
          <w:rFonts w:ascii="Times New Roman" w:hAnsi="Times New Roman" w:cs="Times New Roman"/>
          <w:b/>
          <w:bCs/>
          <w:sz w:val="24"/>
          <w:szCs w:val="24"/>
        </w:rPr>
      </w:pPr>
      <w:r w:rsidRPr="00236554">
        <w:rPr>
          <w:rFonts w:ascii="Times New Roman" w:hAnsi="Times New Roman" w:cs="Times New Roman"/>
          <w:b/>
          <w:bCs/>
          <w:sz w:val="24"/>
          <w:szCs w:val="24"/>
        </w:rPr>
        <w:t>1. jagu</w:t>
      </w:r>
    </w:p>
    <w:p w14:paraId="7F47EE71" w14:textId="77777777" w:rsidR="00AB0DD8" w:rsidRPr="00236554" w:rsidRDefault="00AB0DD8" w:rsidP="002D3EFA">
      <w:pPr>
        <w:shd w:val="clear" w:color="auto" w:fill="FFFFFF"/>
        <w:spacing w:after="0" w:line="240" w:lineRule="auto"/>
        <w:jc w:val="center"/>
        <w:outlineLvl w:val="1"/>
        <w:rPr>
          <w:rFonts w:ascii="Times New Roman" w:hAnsi="Times New Roman"/>
          <w:b/>
          <w:bCs/>
          <w:sz w:val="24"/>
          <w:szCs w:val="24"/>
          <w:bdr w:val="none" w:sz="0" w:space="0" w:color="auto" w:frame="1"/>
          <w:lang w:eastAsia="et-EE"/>
        </w:rPr>
      </w:pPr>
      <w:r w:rsidRPr="00236554">
        <w:rPr>
          <w:rFonts w:ascii="Times New Roman" w:hAnsi="Times New Roman"/>
          <w:b/>
          <w:bCs/>
          <w:sz w:val="24"/>
          <w:szCs w:val="24"/>
          <w:lang w:eastAsia="et-EE"/>
        </w:rPr>
        <w:t>Üldsätted</w:t>
      </w:r>
      <w:bookmarkStart w:id="0" w:name="jg10"/>
      <w:bookmarkEnd w:id="0"/>
    </w:p>
    <w:p w14:paraId="0593713F" w14:textId="77777777" w:rsidR="00AB0DD8" w:rsidRPr="00236554" w:rsidRDefault="00AB0DD8" w:rsidP="002D3EFA">
      <w:pPr>
        <w:shd w:val="clear" w:color="auto" w:fill="FFFFFF"/>
        <w:spacing w:after="0" w:line="240" w:lineRule="auto"/>
        <w:jc w:val="center"/>
        <w:outlineLvl w:val="2"/>
        <w:rPr>
          <w:rFonts w:ascii="Times New Roman" w:eastAsia="Times New Roman" w:hAnsi="Times New Roman" w:cs="Times New Roman"/>
          <w:b/>
          <w:bCs/>
          <w:sz w:val="24"/>
          <w:szCs w:val="24"/>
          <w:bdr w:val="none" w:sz="0" w:space="0" w:color="auto" w:frame="1"/>
          <w:lang w:eastAsia="et-EE"/>
        </w:rPr>
      </w:pPr>
    </w:p>
    <w:p w14:paraId="046C2BAC" w14:textId="62F7A578" w:rsidR="00AB0DD8" w:rsidRPr="00236554" w:rsidRDefault="00AB0DD8" w:rsidP="002D3EFA">
      <w:pPr>
        <w:pStyle w:val="Pealkiri1"/>
        <w:spacing w:before="0" w:line="240" w:lineRule="auto"/>
        <w:rPr>
          <w:b w:val="0"/>
          <w:sz w:val="24"/>
          <w:szCs w:val="24"/>
          <w:lang w:eastAsia="et-EE"/>
        </w:rPr>
      </w:pPr>
      <w:r w:rsidRPr="00236554">
        <w:rPr>
          <w:sz w:val="24"/>
          <w:szCs w:val="24"/>
          <w:bdr w:val="none" w:sz="0" w:space="0" w:color="auto" w:frame="1"/>
          <w:lang w:eastAsia="et-EE"/>
        </w:rPr>
        <w:t xml:space="preserve">§ 40. </w:t>
      </w:r>
      <w:r w:rsidRPr="00236554">
        <w:rPr>
          <w:sz w:val="24"/>
          <w:szCs w:val="24"/>
        </w:rPr>
        <w:t>Tarbijavaidluste</w:t>
      </w:r>
      <w:r w:rsidRPr="00236554">
        <w:rPr>
          <w:sz w:val="24"/>
          <w:szCs w:val="24"/>
          <w:lang w:eastAsia="et-EE"/>
        </w:rPr>
        <w:t xml:space="preserve"> komisjon</w:t>
      </w:r>
      <w:r w:rsidR="00970DE0">
        <w:rPr>
          <w:sz w:val="24"/>
          <w:szCs w:val="24"/>
          <w:lang w:eastAsia="et-EE"/>
        </w:rPr>
        <w:t>i staatus</w:t>
      </w:r>
    </w:p>
    <w:p w14:paraId="44D41849" w14:textId="77777777" w:rsidR="00AB0DD8" w:rsidRPr="00236554" w:rsidRDefault="00AB0DD8" w:rsidP="002D3EFA">
      <w:pPr>
        <w:shd w:val="clear" w:color="auto" w:fill="FFFFFF"/>
        <w:spacing w:after="0" w:line="240" w:lineRule="auto"/>
        <w:outlineLvl w:val="2"/>
        <w:rPr>
          <w:rFonts w:ascii="Times New Roman" w:eastAsia="Times New Roman" w:hAnsi="Times New Roman" w:cs="Times New Roman"/>
          <w:b/>
          <w:bCs/>
          <w:sz w:val="24"/>
          <w:szCs w:val="24"/>
          <w:lang w:eastAsia="et-EE"/>
        </w:rPr>
      </w:pPr>
    </w:p>
    <w:p w14:paraId="17B48835" w14:textId="1687C64B" w:rsidR="00AB0DD8" w:rsidRPr="00236554" w:rsidRDefault="00AB0DD8" w:rsidP="002D3EFA">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 xml:space="preserve">(1) Tarbijavaidluste komisjon (edaspidi </w:t>
      </w:r>
      <w:r w:rsidRPr="00236554">
        <w:rPr>
          <w:rFonts w:ascii="Times New Roman" w:hAnsi="Times New Roman"/>
          <w:i/>
          <w:iCs/>
          <w:sz w:val="24"/>
          <w:szCs w:val="24"/>
          <w:bdr w:val="none" w:sz="0" w:space="0" w:color="auto" w:frame="1"/>
          <w:lang w:eastAsia="et-EE"/>
        </w:rPr>
        <w:t>komisjon</w:t>
      </w:r>
      <w:r w:rsidRPr="00236554">
        <w:rPr>
          <w:rFonts w:ascii="Times New Roman" w:hAnsi="Times New Roman"/>
          <w:sz w:val="24"/>
          <w:szCs w:val="24"/>
          <w:lang w:eastAsia="et-EE"/>
        </w:rPr>
        <w:t xml:space="preserve">) on Tarbijakaitse ja Tehnilise Järelevalve Ameti juures </w:t>
      </w:r>
      <w:commentRangeStart w:id="1"/>
      <w:r w:rsidRPr="00236554">
        <w:rPr>
          <w:rFonts w:ascii="Times New Roman" w:hAnsi="Times New Roman"/>
          <w:sz w:val="24"/>
          <w:szCs w:val="24"/>
          <w:lang w:eastAsia="et-EE"/>
        </w:rPr>
        <w:t>asuv</w:t>
      </w:r>
      <w:commentRangeEnd w:id="1"/>
      <w:r w:rsidR="00EB0C2D">
        <w:rPr>
          <w:rStyle w:val="Kommentaariviide"/>
        </w:rPr>
        <w:commentReference w:id="1"/>
      </w:r>
      <w:r w:rsidRPr="00236554">
        <w:rPr>
          <w:rFonts w:ascii="Times New Roman" w:hAnsi="Times New Roman"/>
          <w:sz w:val="24"/>
          <w:szCs w:val="24"/>
          <w:lang w:eastAsia="et-EE"/>
        </w:rPr>
        <w:t xml:space="preserve"> käesoleva seaduse §</w:t>
      </w:r>
      <w:r w:rsidR="0023743E">
        <w:rPr>
          <w:rFonts w:ascii="Times New Roman" w:hAnsi="Times New Roman"/>
          <w:sz w:val="24"/>
          <w:szCs w:val="24"/>
          <w:lang w:eastAsia="et-EE"/>
        </w:rPr>
        <w:t> </w:t>
      </w:r>
      <w:r w:rsidRPr="00236554">
        <w:rPr>
          <w:rFonts w:ascii="Times New Roman" w:hAnsi="Times New Roman"/>
          <w:sz w:val="24"/>
          <w:szCs w:val="24"/>
          <w:lang w:eastAsia="et-EE"/>
        </w:rPr>
        <w:t>28 lõi</w:t>
      </w:r>
      <w:r w:rsidR="00427228" w:rsidRPr="00236554">
        <w:rPr>
          <w:rFonts w:ascii="Times New Roman" w:hAnsi="Times New Roman"/>
          <w:sz w:val="24"/>
          <w:szCs w:val="24"/>
          <w:lang w:eastAsia="et-EE"/>
        </w:rPr>
        <w:t>k</w:t>
      </w:r>
      <w:r w:rsidRPr="00236554">
        <w:rPr>
          <w:rFonts w:ascii="Times New Roman" w:hAnsi="Times New Roman"/>
          <w:sz w:val="24"/>
          <w:szCs w:val="24"/>
          <w:lang w:eastAsia="et-EE"/>
        </w:rPr>
        <w:t>es</w:t>
      </w:r>
      <w:r w:rsidR="0023743E">
        <w:rPr>
          <w:rFonts w:ascii="Times New Roman" w:hAnsi="Times New Roman"/>
          <w:sz w:val="24"/>
          <w:szCs w:val="24"/>
          <w:lang w:eastAsia="et-EE"/>
        </w:rPr>
        <w:t> </w:t>
      </w:r>
      <w:r w:rsidR="00427228" w:rsidRPr="00236554">
        <w:rPr>
          <w:rFonts w:ascii="Times New Roman" w:hAnsi="Times New Roman"/>
          <w:sz w:val="24"/>
          <w:szCs w:val="24"/>
          <w:lang w:eastAsia="et-EE"/>
        </w:rPr>
        <w:t>1</w:t>
      </w:r>
      <w:r w:rsidRPr="00236554">
        <w:rPr>
          <w:rFonts w:ascii="Times New Roman" w:hAnsi="Times New Roman"/>
          <w:sz w:val="24"/>
          <w:szCs w:val="24"/>
          <w:lang w:eastAsia="et-EE"/>
        </w:rPr>
        <w:t xml:space="preserve"> nimetatud vaidlusi (edaspidi </w:t>
      </w:r>
      <w:r w:rsidRPr="00236554">
        <w:rPr>
          <w:rFonts w:ascii="Times New Roman" w:hAnsi="Times New Roman"/>
          <w:i/>
          <w:iCs/>
          <w:sz w:val="24"/>
          <w:szCs w:val="24"/>
          <w:lang w:eastAsia="et-EE"/>
        </w:rPr>
        <w:t>tarbijavaidlus</w:t>
      </w:r>
      <w:r w:rsidR="003E564D" w:rsidRPr="00236554">
        <w:rPr>
          <w:rFonts w:ascii="Times New Roman" w:hAnsi="Times New Roman"/>
          <w:i/>
          <w:iCs/>
          <w:sz w:val="24"/>
          <w:szCs w:val="24"/>
          <w:lang w:eastAsia="et-EE"/>
        </w:rPr>
        <w:t>as</w:t>
      </w:r>
      <w:r w:rsidR="00EF21BF">
        <w:rPr>
          <w:rFonts w:ascii="Times New Roman" w:hAnsi="Times New Roman"/>
          <w:i/>
          <w:iCs/>
          <w:sz w:val="24"/>
          <w:szCs w:val="24"/>
          <w:lang w:eastAsia="et-EE"/>
        </w:rPr>
        <w:t>i</w:t>
      </w:r>
      <w:r w:rsidRPr="00537739">
        <w:rPr>
          <w:rFonts w:ascii="Times New Roman" w:hAnsi="Times New Roman"/>
          <w:sz w:val="24"/>
          <w:szCs w:val="24"/>
          <w:lang w:eastAsia="et-EE"/>
        </w:rPr>
        <w:t>)</w:t>
      </w:r>
      <w:r w:rsidRPr="00236554">
        <w:rPr>
          <w:rFonts w:ascii="Times New Roman" w:hAnsi="Times New Roman"/>
          <w:sz w:val="24"/>
          <w:szCs w:val="24"/>
          <w:lang w:eastAsia="et-EE"/>
        </w:rPr>
        <w:t xml:space="preserve"> kohtuväliselt lahendav </w:t>
      </w:r>
      <w:r w:rsidR="00945616">
        <w:rPr>
          <w:rFonts w:ascii="Times New Roman" w:hAnsi="Times New Roman"/>
          <w:sz w:val="24"/>
          <w:szCs w:val="24"/>
          <w:lang w:eastAsia="et-EE"/>
        </w:rPr>
        <w:t xml:space="preserve">üksus. </w:t>
      </w:r>
      <w:r w:rsidRPr="00236554">
        <w:rPr>
          <w:rFonts w:ascii="Times New Roman" w:hAnsi="Times New Roman"/>
          <w:sz w:val="24"/>
          <w:szCs w:val="24"/>
          <w:lang w:eastAsia="et-EE"/>
        </w:rPr>
        <w:t xml:space="preserve"> </w:t>
      </w:r>
    </w:p>
    <w:p w14:paraId="03DA0B03" w14:textId="77777777" w:rsidR="00AB0DD8" w:rsidRPr="00A11A39" w:rsidRDefault="00AB0DD8" w:rsidP="002D3EFA">
      <w:pPr>
        <w:shd w:val="clear" w:color="auto" w:fill="FFFFFF"/>
        <w:spacing w:after="0" w:line="240" w:lineRule="auto"/>
        <w:jc w:val="both"/>
        <w:rPr>
          <w:rFonts w:ascii="Times New Roman" w:hAnsi="Times New Roman"/>
          <w:sz w:val="24"/>
          <w:szCs w:val="24"/>
          <w:lang w:eastAsia="et-EE"/>
        </w:rPr>
      </w:pPr>
    </w:p>
    <w:p w14:paraId="5EE51694" w14:textId="251CC4DB" w:rsidR="00AB0DD8" w:rsidRPr="00236554" w:rsidRDefault="00AB0DD8" w:rsidP="002D3EFA">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 xml:space="preserve">(2) Komisjon on sõltumatu </w:t>
      </w:r>
      <w:r w:rsidR="002D15C8">
        <w:rPr>
          <w:rFonts w:ascii="Times New Roman" w:hAnsi="Times New Roman"/>
          <w:sz w:val="24"/>
          <w:szCs w:val="24"/>
          <w:lang w:eastAsia="et-EE"/>
        </w:rPr>
        <w:t xml:space="preserve">ja erapooletu </w:t>
      </w:r>
      <w:r w:rsidR="00F35B8B">
        <w:rPr>
          <w:rFonts w:ascii="Times New Roman" w:hAnsi="Times New Roman"/>
          <w:sz w:val="24"/>
          <w:szCs w:val="24"/>
          <w:lang w:eastAsia="et-EE"/>
        </w:rPr>
        <w:t>ning</w:t>
      </w:r>
      <w:r w:rsidRPr="00236554">
        <w:rPr>
          <w:rFonts w:ascii="Times New Roman" w:hAnsi="Times New Roman"/>
          <w:sz w:val="24"/>
          <w:szCs w:val="24"/>
          <w:lang w:eastAsia="et-EE"/>
        </w:rPr>
        <w:t xml:space="preserve"> lähtub tarbijavaidlus</w:t>
      </w:r>
      <w:r w:rsidR="003A64E7">
        <w:rPr>
          <w:rFonts w:ascii="Times New Roman" w:hAnsi="Times New Roman"/>
          <w:sz w:val="24"/>
          <w:szCs w:val="24"/>
          <w:lang w:eastAsia="et-EE"/>
        </w:rPr>
        <w:t>asj</w:t>
      </w:r>
      <w:r w:rsidR="00EF21BF">
        <w:rPr>
          <w:rFonts w:ascii="Times New Roman" w:hAnsi="Times New Roman"/>
          <w:sz w:val="24"/>
          <w:szCs w:val="24"/>
          <w:lang w:eastAsia="et-EE"/>
        </w:rPr>
        <w:t>a</w:t>
      </w:r>
      <w:r w:rsidRPr="00236554">
        <w:rPr>
          <w:rFonts w:ascii="Times New Roman" w:hAnsi="Times New Roman"/>
          <w:sz w:val="24"/>
          <w:szCs w:val="24"/>
          <w:lang w:eastAsia="et-EE"/>
        </w:rPr>
        <w:t xml:space="preserve"> lahendades </w:t>
      </w:r>
      <w:r w:rsidR="001E267E">
        <w:rPr>
          <w:rFonts w:ascii="Times New Roman" w:hAnsi="Times New Roman"/>
          <w:sz w:val="24"/>
          <w:szCs w:val="24"/>
          <w:lang w:eastAsia="et-EE"/>
        </w:rPr>
        <w:t xml:space="preserve">üksnes </w:t>
      </w:r>
      <w:r w:rsidRPr="00236554">
        <w:rPr>
          <w:rFonts w:ascii="Times New Roman" w:hAnsi="Times New Roman"/>
          <w:sz w:val="24"/>
          <w:szCs w:val="24"/>
          <w:lang w:eastAsia="et-EE"/>
        </w:rPr>
        <w:t>õigusaktidest.</w:t>
      </w:r>
    </w:p>
    <w:p w14:paraId="5B5B9E0A" w14:textId="77777777" w:rsidR="00AB0DD8" w:rsidRPr="00236554" w:rsidRDefault="00AB0DD8"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A01CCCB" w14:textId="643B1A21" w:rsidR="00DA1CB3" w:rsidRPr="00236554" w:rsidRDefault="00AB0DD8"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00F11B0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Komisjon ei lahenda</w:t>
      </w:r>
      <w:r w:rsidR="009F20C8">
        <w:rPr>
          <w:rFonts w:ascii="Times New Roman" w:eastAsia="Times New Roman" w:hAnsi="Times New Roman" w:cs="Times New Roman"/>
          <w:sz w:val="24"/>
          <w:szCs w:val="24"/>
          <w:lang w:eastAsia="et-EE"/>
        </w:rPr>
        <w:t xml:space="preserve"> </w:t>
      </w:r>
      <w:commentRangeStart w:id="2"/>
      <w:r w:rsidR="009F20C8">
        <w:rPr>
          <w:rFonts w:ascii="Times New Roman" w:eastAsia="Times New Roman" w:hAnsi="Times New Roman" w:cs="Times New Roman"/>
          <w:sz w:val="24"/>
          <w:szCs w:val="24"/>
          <w:lang w:eastAsia="et-EE"/>
        </w:rPr>
        <w:t>järgmis</w:t>
      </w:r>
      <w:r w:rsidR="00316314">
        <w:rPr>
          <w:rFonts w:ascii="Times New Roman" w:eastAsia="Times New Roman" w:hAnsi="Times New Roman" w:cs="Times New Roman"/>
          <w:sz w:val="24"/>
          <w:szCs w:val="24"/>
          <w:lang w:eastAsia="et-EE"/>
        </w:rPr>
        <w:t>i</w:t>
      </w:r>
      <w:commentRangeEnd w:id="2"/>
      <w:r w:rsidR="004F52F8">
        <w:rPr>
          <w:rStyle w:val="Kommentaariviide"/>
        </w:rPr>
        <w:commentReference w:id="2"/>
      </w:r>
      <w:r w:rsidR="009F20C8">
        <w:rPr>
          <w:rFonts w:ascii="Times New Roman" w:eastAsia="Times New Roman" w:hAnsi="Times New Roman" w:cs="Times New Roman"/>
          <w:sz w:val="24"/>
          <w:szCs w:val="24"/>
          <w:lang w:eastAsia="et-EE"/>
        </w:rPr>
        <w:t xml:space="preserve"> </w:t>
      </w:r>
      <w:r w:rsidR="00597665">
        <w:rPr>
          <w:rFonts w:ascii="Times New Roman" w:eastAsia="Times New Roman" w:hAnsi="Times New Roman" w:cs="Times New Roman"/>
          <w:sz w:val="24"/>
          <w:szCs w:val="24"/>
          <w:lang w:eastAsia="et-EE"/>
        </w:rPr>
        <w:t>tarbija</w:t>
      </w:r>
      <w:r w:rsidR="009F20C8">
        <w:rPr>
          <w:rFonts w:ascii="Times New Roman" w:eastAsia="Times New Roman" w:hAnsi="Times New Roman" w:cs="Times New Roman"/>
          <w:sz w:val="24"/>
          <w:szCs w:val="24"/>
          <w:lang w:eastAsia="et-EE"/>
        </w:rPr>
        <w:t>vaidlus</w:t>
      </w:r>
      <w:r w:rsidR="00597665">
        <w:rPr>
          <w:rFonts w:ascii="Times New Roman" w:eastAsia="Times New Roman" w:hAnsi="Times New Roman" w:cs="Times New Roman"/>
          <w:sz w:val="24"/>
          <w:szCs w:val="24"/>
          <w:lang w:eastAsia="et-EE"/>
        </w:rPr>
        <w:t>asju</w:t>
      </w:r>
      <w:r w:rsidR="00DA1CB3" w:rsidRPr="00236554">
        <w:rPr>
          <w:rFonts w:ascii="Times New Roman" w:eastAsia="Times New Roman" w:hAnsi="Times New Roman" w:cs="Times New Roman"/>
          <w:sz w:val="24"/>
          <w:szCs w:val="24"/>
          <w:lang w:eastAsia="et-EE"/>
        </w:rPr>
        <w:t>:</w:t>
      </w:r>
    </w:p>
    <w:p w14:paraId="64CAC683" w14:textId="59A20080" w:rsidR="00AB0DD8" w:rsidRPr="00236554" w:rsidRDefault="00DA1CB3"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7C2DB7">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käesoleva seaduse § 28 lõikes 5 nimetatud vaidlus</w:t>
      </w:r>
      <w:del w:id="3" w:author="Merike Koppel JM" w:date="2024-09-24T11:19:00Z">
        <w:r w:rsidRPr="00236554" w:rsidDel="004F52F8">
          <w:rPr>
            <w:rFonts w:ascii="Times New Roman" w:eastAsia="Times New Roman" w:hAnsi="Times New Roman" w:cs="Times New Roman"/>
            <w:sz w:val="24"/>
            <w:szCs w:val="24"/>
            <w:lang w:eastAsia="et-EE"/>
          </w:rPr>
          <w:delText>i</w:delText>
        </w:r>
      </w:del>
      <w:ins w:id="4" w:author="Merike Koppel JM" w:date="2024-09-24T11:19:00Z">
        <w:r w:rsidR="004F52F8">
          <w:rPr>
            <w:rFonts w:ascii="Times New Roman" w:eastAsia="Times New Roman" w:hAnsi="Times New Roman" w:cs="Times New Roman"/>
            <w:sz w:val="24"/>
            <w:szCs w:val="24"/>
            <w:lang w:eastAsia="et-EE"/>
          </w:rPr>
          <w:t>ed</w:t>
        </w:r>
      </w:ins>
      <w:r w:rsidRPr="00236554">
        <w:rPr>
          <w:rFonts w:ascii="Times New Roman" w:eastAsia="Times New Roman" w:hAnsi="Times New Roman" w:cs="Times New Roman"/>
          <w:sz w:val="24"/>
          <w:szCs w:val="24"/>
          <w:lang w:eastAsia="et-EE"/>
        </w:rPr>
        <w:t>;</w:t>
      </w:r>
    </w:p>
    <w:p w14:paraId="55BF555F" w14:textId="5BD2F80B" w:rsidR="00DA1CB3" w:rsidRPr="00236554" w:rsidRDefault="00DA1CB3"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AB0DD8" w:rsidRPr="00236554">
        <w:rPr>
          <w:rFonts w:ascii="Times New Roman" w:eastAsia="Times New Roman" w:hAnsi="Times New Roman" w:cs="Times New Roman"/>
          <w:sz w:val="24"/>
          <w:szCs w:val="24"/>
          <w:lang w:eastAsia="et-EE"/>
        </w:rPr>
        <w:t>)</w:t>
      </w:r>
      <w:r w:rsidR="007C2DB7">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vaidlus</w:t>
      </w:r>
      <w:del w:id="5" w:author="Merike Koppel JM" w:date="2024-09-24T11:19:00Z">
        <w:r w:rsidRPr="00236554" w:rsidDel="004F52F8">
          <w:rPr>
            <w:rFonts w:ascii="Times New Roman" w:eastAsia="Times New Roman" w:hAnsi="Times New Roman" w:cs="Times New Roman"/>
            <w:sz w:val="24"/>
            <w:szCs w:val="24"/>
            <w:lang w:eastAsia="et-EE"/>
          </w:rPr>
          <w:delText>i</w:delText>
        </w:r>
      </w:del>
      <w:ins w:id="6" w:author="Merike Koppel JM" w:date="2024-09-24T11:19:00Z">
        <w:r w:rsidR="004F52F8">
          <w:rPr>
            <w:rFonts w:ascii="Times New Roman" w:eastAsia="Times New Roman" w:hAnsi="Times New Roman" w:cs="Times New Roman"/>
            <w:sz w:val="24"/>
            <w:szCs w:val="24"/>
            <w:lang w:eastAsia="et-EE"/>
          </w:rPr>
          <w:t>ed</w:t>
        </w:r>
      </w:ins>
      <w:r w:rsidRPr="00236554">
        <w:rPr>
          <w:rFonts w:ascii="Times New Roman" w:eastAsia="Times New Roman" w:hAnsi="Times New Roman" w:cs="Times New Roman"/>
          <w:sz w:val="24"/>
          <w:szCs w:val="24"/>
          <w:lang w:eastAsia="et-EE"/>
        </w:rPr>
        <w:t xml:space="preserve">, mis on seotud </w:t>
      </w:r>
      <w:r w:rsidR="00AB0DD8" w:rsidRPr="00236554">
        <w:rPr>
          <w:rFonts w:ascii="Times New Roman" w:eastAsia="Times New Roman" w:hAnsi="Times New Roman" w:cs="Times New Roman"/>
          <w:sz w:val="24"/>
          <w:szCs w:val="24"/>
          <w:lang w:eastAsia="et-EE"/>
        </w:rPr>
        <w:t>surmajuhtumist, kehavigastusest või tervisekahjustusest</w:t>
      </w:r>
      <w:r w:rsidRPr="00236554">
        <w:rPr>
          <w:rFonts w:ascii="Times New Roman" w:eastAsia="Times New Roman" w:hAnsi="Times New Roman" w:cs="Times New Roman"/>
          <w:sz w:val="24"/>
          <w:szCs w:val="24"/>
          <w:lang w:eastAsia="et-EE"/>
        </w:rPr>
        <w:t xml:space="preserve"> tuleneva kahjunõudega</w:t>
      </w:r>
      <w:r w:rsidR="007368AF" w:rsidRPr="00236554">
        <w:rPr>
          <w:rFonts w:ascii="Times New Roman" w:eastAsia="Times New Roman" w:hAnsi="Times New Roman" w:cs="Times New Roman"/>
          <w:sz w:val="24"/>
          <w:szCs w:val="24"/>
          <w:lang w:eastAsia="et-EE"/>
        </w:rPr>
        <w:t>;</w:t>
      </w:r>
    </w:p>
    <w:p w14:paraId="09B6364C" w14:textId="7FC4DBF8" w:rsidR="00446639" w:rsidRDefault="00DA1CB3"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bookmarkStart w:id="7" w:name="_Hlk102988586"/>
      <w:r w:rsidR="003778BC">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vaidlus</w:t>
      </w:r>
      <w:del w:id="8" w:author="Merike Koppel JM" w:date="2024-09-24T11:19:00Z">
        <w:r w:rsidRPr="00236554" w:rsidDel="004F52F8">
          <w:rPr>
            <w:rFonts w:ascii="Times New Roman" w:eastAsia="Times New Roman" w:hAnsi="Times New Roman" w:cs="Times New Roman"/>
            <w:sz w:val="24"/>
            <w:szCs w:val="24"/>
            <w:lang w:eastAsia="et-EE"/>
          </w:rPr>
          <w:delText>i</w:delText>
        </w:r>
      </w:del>
      <w:ins w:id="9" w:author="Merike Koppel JM" w:date="2024-09-24T11:19:00Z">
        <w:r w:rsidR="004F52F8">
          <w:rPr>
            <w:rFonts w:ascii="Times New Roman" w:eastAsia="Times New Roman" w:hAnsi="Times New Roman" w:cs="Times New Roman"/>
            <w:sz w:val="24"/>
            <w:szCs w:val="24"/>
            <w:lang w:eastAsia="et-EE"/>
          </w:rPr>
          <w:t>ed</w:t>
        </w:r>
      </w:ins>
      <w:r w:rsidRPr="00236554">
        <w:rPr>
          <w:rFonts w:ascii="Times New Roman" w:eastAsia="Times New Roman" w:hAnsi="Times New Roman" w:cs="Times New Roman"/>
          <w:sz w:val="24"/>
          <w:szCs w:val="24"/>
          <w:lang w:eastAsia="et-EE"/>
        </w:rPr>
        <w:t xml:space="preserve">, mille </w:t>
      </w:r>
      <w:r w:rsidR="002E0B62" w:rsidRPr="00236554">
        <w:rPr>
          <w:rFonts w:ascii="Times New Roman" w:eastAsia="Times New Roman" w:hAnsi="Times New Roman" w:cs="Times New Roman"/>
          <w:sz w:val="24"/>
          <w:szCs w:val="24"/>
          <w:lang w:eastAsia="et-EE"/>
        </w:rPr>
        <w:t xml:space="preserve">kohustuslik </w:t>
      </w:r>
      <w:r w:rsidRPr="00236554">
        <w:rPr>
          <w:rFonts w:ascii="Times New Roman" w:eastAsia="Times New Roman" w:hAnsi="Times New Roman" w:cs="Times New Roman"/>
          <w:sz w:val="24"/>
          <w:szCs w:val="24"/>
          <w:lang w:eastAsia="et-EE"/>
        </w:rPr>
        <w:t xml:space="preserve">kohtuvälise lahendamise kord on </w:t>
      </w:r>
      <w:r w:rsidR="00D12DB3" w:rsidRPr="00236554">
        <w:rPr>
          <w:rFonts w:ascii="Times New Roman" w:eastAsia="Times New Roman" w:hAnsi="Times New Roman" w:cs="Times New Roman"/>
          <w:sz w:val="24"/>
          <w:szCs w:val="24"/>
          <w:lang w:eastAsia="et-EE"/>
        </w:rPr>
        <w:t>ette</w:t>
      </w:r>
      <w:r w:rsidR="0021324F">
        <w:rPr>
          <w:rFonts w:ascii="Times New Roman" w:eastAsia="Times New Roman" w:hAnsi="Times New Roman" w:cs="Times New Roman"/>
          <w:sz w:val="24"/>
          <w:szCs w:val="24"/>
          <w:lang w:eastAsia="et-EE"/>
        </w:rPr>
        <w:t xml:space="preserve"> </w:t>
      </w:r>
      <w:r w:rsidR="00D12DB3" w:rsidRPr="00236554">
        <w:rPr>
          <w:rFonts w:ascii="Times New Roman" w:eastAsia="Times New Roman" w:hAnsi="Times New Roman" w:cs="Times New Roman"/>
          <w:sz w:val="24"/>
          <w:szCs w:val="24"/>
          <w:lang w:eastAsia="et-EE"/>
        </w:rPr>
        <w:t>nähtud teistes seadustes</w:t>
      </w:r>
      <w:bookmarkEnd w:id="7"/>
      <w:r w:rsidR="00AB0DD8" w:rsidRPr="00236554">
        <w:rPr>
          <w:rFonts w:ascii="Times New Roman" w:eastAsia="Times New Roman" w:hAnsi="Times New Roman" w:cs="Times New Roman"/>
          <w:sz w:val="24"/>
          <w:szCs w:val="24"/>
          <w:lang w:eastAsia="et-EE"/>
        </w:rPr>
        <w:t>.</w:t>
      </w:r>
    </w:p>
    <w:p w14:paraId="793811CA" w14:textId="770F6EC3" w:rsidR="00B43C6B" w:rsidRDefault="00B43C6B"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6191CC3" w14:textId="56DC76D1" w:rsidR="00B43C6B" w:rsidRDefault="00343BFE"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343BFE">
        <w:rPr>
          <w:rFonts w:ascii="Times New Roman" w:eastAsia="Times New Roman" w:hAnsi="Times New Roman" w:cs="Times New Roman"/>
          <w:sz w:val="24"/>
          <w:szCs w:val="24"/>
          <w:lang w:eastAsia="et-EE"/>
        </w:rPr>
        <w:t>(4) Tarbijavaidlusasja</w:t>
      </w:r>
      <w:r w:rsidR="009D5A3A">
        <w:rPr>
          <w:rFonts w:ascii="Times New Roman" w:eastAsia="Times New Roman" w:hAnsi="Times New Roman" w:cs="Times New Roman"/>
          <w:sz w:val="24"/>
          <w:szCs w:val="24"/>
          <w:lang w:eastAsia="et-EE"/>
        </w:rPr>
        <w:t xml:space="preserve"> </w:t>
      </w:r>
      <w:r w:rsidRPr="00343BFE">
        <w:rPr>
          <w:rFonts w:ascii="Times New Roman" w:eastAsia="Times New Roman" w:hAnsi="Times New Roman" w:cs="Times New Roman"/>
          <w:sz w:val="24"/>
          <w:szCs w:val="24"/>
          <w:lang w:eastAsia="et-EE"/>
        </w:rPr>
        <w:t>menetluse osalised on tarbija</w:t>
      </w:r>
      <w:r w:rsidR="00364EFD">
        <w:rPr>
          <w:rFonts w:ascii="Times New Roman" w:eastAsia="Times New Roman" w:hAnsi="Times New Roman" w:cs="Times New Roman"/>
          <w:sz w:val="24"/>
          <w:szCs w:val="24"/>
          <w:lang w:eastAsia="et-EE"/>
        </w:rPr>
        <w:t xml:space="preserve"> ja</w:t>
      </w:r>
      <w:r w:rsidRPr="00343BFE">
        <w:rPr>
          <w:rFonts w:ascii="Times New Roman" w:eastAsia="Times New Roman" w:hAnsi="Times New Roman" w:cs="Times New Roman"/>
          <w:sz w:val="24"/>
          <w:szCs w:val="24"/>
          <w:lang w:eastAsia="et-EE"/>
        </w:rPr>
        <w:t xml:space="preserve"> kaupleja</w:t>
      </w:r>
      <w:r w:rsidR="00364EFD">
        <w:rPr>
          <w:rFonts w:ascii="Times New Roman" w:eastAsia="Times New Roman" w:hAnsi="Times New Roman" w:cs="Times New Roman"/>
          <w:sz w:val="24"/>
          <w:szCs w:val="24"/>
          <w:lang w:eastAsia="et-EE"/>
        </w:rPr>
        <w:t>.</w:t>
      </w:r>
    </w:p>
    <w:p w14:paraId="39CBB3C0" w14:textId="77777777" w:rsidR="00792075" w:rsidRDefault="00792075"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675FD40" w14:textId="179C1CD5" w:rsidR="00792075" w:rsidRPr="00236554" w:rsidRDefault="00792075"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 Tarbijavaidluste komisjonile kohaldatakse riigivast</w:t>
      </w:r>
      <w:r w:rsidR="00723FAC">
        <w:rPr>
          <w:rFonts w:ascii="Times New Roman" w:eastAsia="Times New Roman" w:hAnsi="Times New Roman" w:cs="Times New Roman"/>
          <w:sz w:val="24"/>
          <w:szCs w:val="24"/>
          <w:lang w:eastAsia="et-EE"/>
        </w:rPr>
        <w:t>utuse</w:t>
      </w:r>
      <w:r>
        <w:rPr>
          <w:rFonts w:ascii="Times New Roman" w:eastAsia="Times New Roman" w:hAnsi="Times New Roman" w:cs="Times New Roman"/>
          <w:sz w:val="24"/>
          <w:szCs w:val="24"/>
          <w:lang w:eastAsia="et-EE"/>
        </w:rPr>
        <w:t xml:space="preserve"> seaduse § 15 lõike 2 punkti</w:t>
      </w:r>
      <w:del w:id="10" w:author="Merike Koppel JM" w:date="2024-09-23T11:18:00Z">
        <w:r w:rsidDel="008839A5">
          <w:rPr>
            <w:rFonts w:ascii="Times New Roman" w:eastAsia="Times New Roman" w:hAnsi="Times New Roman" w:cs="Times New Roman"/>
            <w:sz w:val="24"/>
            <w:szCs w:val="24"/>
            <w:lang w:eastAsia="et-EE"/>
          </w:rPr>
          <w:delText>s</w:delText>
        </w:r>
      </w:del>
      <w:r>
        <w:rPr>
          <w:rFonts w:ascii="Times New Roman" w:eastAsia="Times New Roman" w:hAnsi="Times New Roman" w:cs="Times New Roman"/>
          <w:sz w:val="24"/>
          <w:szCs w:val="24"/>
          <w:lang w:eastAsia="et-EE"/>
        </w:rPr>
        <w:t xml:space="preserve"> 1</w:t>
      </w:r>
      <w:del w:id="11" w:author="Merike Koppel JM" w:date="2024-09-23T11:18:00Z">
        <w:r w:rsidDel="008839A5">
          <w:rPr>
            <w:rFonts w:ascii="Times New Roman" w:eastAsia="Times New Roman" w:hAnsi="Times New Roman" w:cs="Times New Roman"/>
            <w:sz w:val="24"/>
            <w:szCs w:val="24"/>
            <w:lang w:eastAsia="et-EE"/>
          </w:rPr>
          <w:delText xml:space="preserve"> sätestatut</w:delText>
        </w:r>
      </w:del>
      <w:r>
        <w:rPr>
          <w:rFonts w:ascii="Times New Roman" w:eastAsia="Times New Roman" w:hAnsi="Times New Roman" w:cs="Times New Roman"/>
          <w:sz w:val="24"/>
          <w:szCs w:val="24"/>
          <w:lang w:eastAsia="et-EE"/>
        </w:rPr>
        <w:t xml:space="preserve">. </w:t>
      </w:r>
    </w:p>
    <w:p w14:paraId="79E88AD2" w14:textId="77777777" w:rsidR="00F435B9" w:rsidRPr="00236554" w:rsidRDefault="00F435B9" w:rsidP="002D3EFA">
      <w:pPr>
        <w:shd w:val="clear" w:color="auto" w:fill="FFFFFF"/>
        <w:spacing w:after="0" w:line="240" w:lineRule="auto"/>
        <w:jc w:val="both"/>
        <w:outlineLvl w:val="2"/>
        <w:rPr>
          <w:rFonts w:ascii="Times New Roman" w:hAnsi="Times New Roman"/>
          <w:b/>
          <w:bCs/>
          <w:sz w:val="24"/>
          <w:szCs w:val="24"/>
          <w:lang w:eastAsia="et-EE"/>
        </w:rPr>
      </w:pPr>
    </w:p>
    <w:p w14:paraId="6E0996E7" w14:textId="0359E6CD" w:rsidR="00F435B9" w:rsidRPr="00236554" w:rsidRDefault="00F435B9" w:rsidP="002D3EFA">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41. Komisjoni liikmed</w:t>
      </w:r>
      <w:r w:rsidR="00970DE0">
        <w:rPr>
          <w:rFonts w:ascii="Times New Roman" w:hAnsi="Times New Roman"/>
          <w:b/>
          <w:bCs/>
          <w:sz w:val="24"/>
          <w:szCs w:val="24"/>
          <w:lang w:eastAsia="et-EE"/>
        </w:rPr>
        <w:t xml:space="preserve"> ja komisjoni </w:t>
      </w:r>
      <w:commentRangeStart w:id="12"/>
      <w:r w:rsidR="00970DE0">
        <w:rPr>
          <w:rFonts w:ascii="Times New Roman" w:hAnsi="Times New Roman"/>
          <w:b/>
          <w:bCs/>
          <w:sz w:val="24"/>
          <w:szCs w:val="24"/>
          <w:lang w:eastAsia="et-EE"/>
        </w:rPr>
        <w:t>esimehe</w:t>
      </w:r>
      <w:commentRangeEnd w:id="12"/>
      <w:r w:rsidR="000958F0">
        <w:rPr>
          <w:rStyle w:val="Kommentaariviide"/>
        </w:rPr>
        <w:commentReference w:id="12"/>
      </w:r>
      <w:r w:rsidR="00970DE0">
        <w:rPr>
          <w:rFonts w:ascii="Times New Roman" w:hAnsi="Times New Roman"/>
          <w:b/>
          <w:bCs/>
          <w:sz w:val="24"/>
          <w:szCs w:val="24"/>
          <w:lang w:eastAsia="et-EE"/>
        </w:rPr>
        <w:t xml:space="preserve"> määramine</w:t>
      </w:r>
    </w:p>
    <w:p w14:paraId="48BF10A9" w14:textId="64EF02A0" w:rsidR="00F435B9" w:rsidRPr="00236554" w:rsidRDefault="00F435B9" w:rsidP="002D3EFA">
      <w:pPr>
        <w:shd w:val="clear" w:color="auto" w:fill="FFFFFF"/>
        <w:spacing w:after="0" w:line="240" w:lineRule="auto"/>
        <w:jc w:val="both"/>
        <w:outlineLvl w:val="2"/>
        <w:rPr>
          <w:rFonts w:ascii="Times New Roman" w:hAnsi="Times New Roman"/>
          <w:b/>
          <w:bCs/>
          <w:sz w:val="24"/>
          <w:szCs w:val="24"/>
          <w:lang w:eastAsia="et-EE"/>
        </w:rPr>
      </w:pPr>
    </w:p>
    <w:p w14:paraId="52DFAF68" w14:textId="25CE796E" w:rsidR="00E5497B" w:rsidRPr="00236554" w:rsidRDefault="00F435B9" w:rsidP="002D3EFA">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 xml:space="preserve">(1) Komisjonil on </w:t>
      </w:r>
      <w:del w:id="13" w:author="Merike Koppel JM" w:date="2024-09-23T11:28:00Z">
        <w:r w:rsidR="00F377BD" w:rsidDel="008839A5">
          <w:rPr>
            <w:rFonts w:ascii="Times New Roman" w:hAnsi="Times New Roman"/>
            <w:sz w:val="24"/>
            <w:szCs w:val="24"/>
            <w:lang w:eastAsia="et-EE"/>
          </w:rPr>
          <w:delText xml:space="preserve">komisjoni </w:delText>
        </w:r>
      </w:del>
      <w:commentRangeStart w:id="14"/>
      <w:r w:rsidR="00F377BD">
        <w:rPr>
          <w:rFonts w:ascii="Times New Roman" w:hAnsi="Times New Roman"/>
          <w:sz w:val="24"/>
          <w:szCs w:val="24"/>
          <w:lang w:eastAsia="et-EE"/>
        </w:rPr>
        <w:t>esime</w:t>
      </w:r>
      <w:ins w:id="15" w:author="Merike Koppel JM" w:date="2024-10-03T08:23:00Z">
        <w:r w:rsidR="00D00332">
          <w:rPr>
            <w:rFonts w:ascii="Times New Roman" w:hAnsi="Times New Roman"/>
            <w:sz w:val="24"/>
            <w:szCs w:val="24"/>
            <w:lang w:eastAsia="et-EE"/>
          </w:rPr>
          <w:t>es</w:t>
        </w:r>
      </w:ins>
      <w:del w:id="16" w:author="Merike Koppel JM" w:date="2024-10-03T08:23:00Z">
        <w:r w:rsidR="00F377BD" w:rsidDel="00D00332">
          <w:rPr>
            <w:rFonts w:ascii="Times New Roman" w:hAnsi="Times New Roman"/>
            <w:sz w:val="24"/>
            <w:szCs w:val="24"/>
            <w:lang w:eastAsia="et-EE"/>
          </w:rPr>
          <w:delText>hed</w:delText>
        </w:r>
      </w:del>
      <w:commentRangeEnd w:id="14"/>
      <w:r w:rsidR="001B43B4">
        <w:rPr>
          <w:rStyle w:val="Kommentaariviide"/>
        </w:rPr>
        <w:commentReference w:id="14"/>
      </w:r>
      <w:r w:rsidR="00F377BD">
        <w:rPr>
          <w:rFonts w:ascii="Times New Roman" w:hAnsi="Times New Roman"/>
          <w:sz w:val="24"/>
          <w:szCs w:val="24"/>
          <w:lang w:eastAsia="et-EE"/>
        </w:rPr>
        <w:t xml:space="preserve"> </w:t>
      </w:r>
      <w:del w:id="17" w:author="Merike Koppel JM" w:date="2024-10-01T09:02:00Z">
        <w:r w:rsidR="00F377BD" w:rsidDel="000958F0">
          <w:rPr>
            <w:rFonts w:ascii="Times New Roman" w:hAnsi="Times New Roman"/>
            <w:sz w:val="24"/>
            <w:szCs w:val="24"/>
            <w:lang w:eastAsia="et-EE"/>
          </w:rPr>
          <w:delText>ning</w:delText>
        </w:r>
      </w:del>
      <w:ins w:id="18" w:author="Merike Koppel JM" w:date="2024-10-01T09:02:00Z">
        <w:r w:rsidR="000958F0">
          <w:rPr>
            <w:rFonts w:ascii="Times New Roman" w:hAnsi="Times New Roman"/>
            <w:sz w:val="24"/>
            <w:szCs w:val="24"/>
            <w:lang w:eastAsia="et-EE"/>
          </w:rPr>
          <w:t>ja</w:t>
        </w:r>
      </w:ins>
      <w:r w:rsidR="00F377BD">
        <w:rPr>
          <w:rFonts w:ascii="Times New Roman" w:hAnsi="Times New Roman"/>
          <w:sz w:val="24"/>
          <w:szCs w:val="24"/>
          <w:lang w:eastAsia="et-EE"/>
        </w:rPr>
        <w:t xml:space="preserve"> liikmed. </w:t>
      </w:r>
    </w:p>
    <w:p w14:paraId="4E4D2A1F" w14:textId="77777777" w:rsidR="00E5497B" w:rsidRPr="00236554" w:rsidRDefault="00E5497B" w:rsidP="002D3EFA">
      <w:pPr>
        <w:shd w:val="clear" w:color="auto" w:fill="FFFFFF"/>
        <w:spacing w:after="0" w:line="240" w:lineRule="auto"/>
        <w:jc w:val="both"/>
        <w:outlineLvl w:val="2"/>
        <w:rPr>
          <w:rFonts w:ascii="Times New Roman" w:hAnsi="Times New Roman"/>
          <w:sz w:val="24"/>
          <w:szCs w:val="24"/>
          <w:lang w:eastAsia="et-EE"/>
        </w:rPr>
      </w:pPr>
    </w:p>
    <w:p w14:paraId="2BA469A0" w14:textId="3332B3AD" w:rsidR="001559AA" w:rsidRDefault="00E5497B" w:rsidP="002D3EFA">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(2)</w:t>
      </w:r>
      <w:r w:rsidR="00AC70B4">
        <w:rPr>
          <w:rFonts w:ascii="Times New Roman" w:hAnsi="Times New Roman"/>
          <w:sz w:val="24"/>
          <w:szCs w:val="24"/>
          <w:lang w:eastAsia="et-EE"/>
        </w:rPr>
        <w:t> </w:t>
      </w:r>
      <w:r w:rsidR="001559AA" w:rsidRPr="001559AA">
        <w:rPr>
          <w:rFonts w:ascii="Times New Roman" w:hAnsi="Times New Roman"/>
          <w:sz w:val="24"/>
          <w:szCs w:val="24"/>
          <w:lang w:eastAsia="et-EE"/>
        </w:rPr>
        <w:t xml:space="preserve">Komisjoni </w:t>
      </w:r>
      <w:r w:rsidR="00F377BD">
        <w:rPr>
          <w:rFonts w:ascii="Times New Roman" w:hAnsi="Times New Roman"/>
          <w:sz w:val="24"/>
          <w:szCs w:val="24"/>
          <w:lang w:eastAsia="et-EE"/>
        </w:rPr>
        <w:t xml:space="preserve">esimehed </w:t>
      </w:r>
      <w:r w:rsidR="001559AA" w:rsidRPr="001559AA">
        <w:rPr>
          <w:rFonts w:ascii="Times New Roman" w:hAnsi="Times New Roman"/>
          <w:sz w:val="24"/>
          <w:szCs w:val="24"/>
          <w:lang w:eastAsia="et-EE"/>
        </w:rPr>
        <w:t>nimetab ametisse viieks aastaks avaliku konkursi alusel ja vabastab ametist valdkonna eest vastutav minister.</w:t>
      </w:r>
    </w:p>
    <w:p w14:paraId="78AA7E30" w14:textId="325EBD52" w:rsidR="001559AA" w:rsidRDefault="001559AA" w:rsidP="002D3EFA">
      <w:pPr>
        <w:shd w:val="clear" w:color="auto" w:fill="FFFFFF"/>
        <w:spacing w:after="0" w:line="240" w:lineRule="auto"/>
        <w:jc w:val="both"/>
        <w:outlineLvl w:val="2"/>
        <w:rPr>
          <w:rFonts w:ascii="Times New Roman" w:hAnsi="Times New Roman"/>
          <w:sz w:val="24"/>
          <w:szCs w:val="24"/>
          <w:lang w:eastAsia="et-EE"/>
        </w:rPr>
      </w:pPr>
    </w:p>
    <w:p w14:paraId="7791D2C5" w14:textId="50AC8250" w:rsidR="001559AA" w:rsidRDefault="001559AA" w:rsidP="002D3EFA">
      <w:pPr>
        <w:shd w:val="clear" w:color="auto" w:fill="FFFFFF"/>
        <w:spacing w:after="0" w:line="240" w:lineRule="auto"/>
        <w:jc w:val="both"/>
        <w:outlineLvl w:val="2"/>
        <w:rPr>
          <w:rFonts w:ascii="Times New Roman" w:hAnsi="Times New Roman"/>
          <w:sz w:val="24"/>
          <w:szCs w:val="24"/>
          <w:lang w:eastAsia="et-EE"/>
        </w:rPr>
      </w:pPr>
      <w:r>
        <w:rPr>
          <w:rFonts w:ascii="Times New Roman" w:hAnsi="Times New Roman"/>
          <w:sz w:val="24"/>
          <w:szCs w:val="24"/>
          <w:lang w:eastAsia="et-EE"/>
        </w:rPr>
        <w:t>(3)</w:t>
      </w:r>
      <w:r w:rsidR="00600E6D">
        <w:rPr>
          <w:rFonts w:ascii="Times New Roman" w:hAnsi="Times New Roman"/>
          <w:sz w:val="24"/>
          <w:szCs w:val="24"/>
          <w:lang w:eastAsia="et-EE"/>
        </w:rPr>
        <w:t> </w:t>
      </w:r>
      <w:r w:rsidR="00F377BD">
        <w:rPr>
          <w:rFonts w:ascii="Times New Roman" w:hAnsi="Times New Roman"/>
          <w:sz w:val="24"/>
          <w:szCs w:val="24"/>
          <w:lang w:eastAsia="et-EE"/>
        </w:rPr>
        <w:t>Komisjoni esimeeste</w:t>
      </w:r>
      <w:r w:rsidRPr="001559AA">
        <w:rPr>
          <w:rFonts w:ascii="Times New Roman" w:hAnsi="Times New Roman"/>
          <w:sz w:val="24"/>
          <w:szCs w:val="24"/>
          <w:lang w:eastAsia="et-EE"/>
        </w:rPr>
        <w:t xml:space="preserve"> hulgast määrab valdkonna eest vastutav minister komisjoni </w:t>
      </w:r>
      <w:commentRangeStart w:id="19"/>
      <w:del w:id="20" w:author="Merike Koppel JM" w:date="2024-10-01T09:52:00Z">
        <w:r w:rsidR="00F377BD" w:rsidDel="00B51C38">
          <w:rPr>
            <w:rFonts w:ascii="Times New Roman" w:hAnsi="Times New Roman"/>
            <w:sz w:val="24"/>
            <w:szCs w:val="24"/>
            <w:lang w:eastAsia="et-EE"/>
          </w:rPr>
          <w:delText>juhtiv</w:delText>
        </w:r>
      </w:del>
      <w:r w:rsidRPr="001559AA">
        <w:rPr>
          <w:rFonts w:ascii="Times New Roman" w:hAnsi="Times New Roman"/>
          <w:sz w:val="24"/>
          <w:szCs w:val="24"/>
          <w:lang w:eastAsia="et-EE"/>
        </w:rPr>
        <w:t>esimehe</w:t>
      </w:r>
      <w:commentRangeEnd w:id="19"/>
      <w:r w:rsidR="001B43B4">
        <w:rPr>
          <w:rStyle w:val="Kommentaariviide"/>
        </w:rPr>
        <w:commentReference w:id="19"/>
      </w:r>
      <w:r w:rsidRPr="001559AA">
        <w:rPr>
          <w:rFonts w:ascii="Times New Roman" w:hAnsi="Times New Roman"/>
          <w:sz w:val="24"/>
          <w:szCs w:val="24"/>
          <w:lang w:eastAsia="et-EE"/>
        </w:rPr>
        <w:t>.</w:t>
      </w:r>
    </w:p>
    <w:p w14:paraId="67E10EAF" w14:textId="77777777" w:rsidR="001559AA" w:rsidRDefault="001559AA" w:rsidP="002D3EFA">
      <w:pPr>
        <w:shd w:val="clear" w:color="auto" w:fill="FFFFFF"/>
        <w:spacing w:after="0" w:line="240" w:lineRule="auto"/>
        <w:jc w:val="both"/>
        <w:outlineLvl w:val="2"/>
        <w:rPr>
          <w:rFonts w:ascii="Times New Roman" w:hAnsi="Times New Roman"/>
          <w:sz w:val="24"/>
          <w:szCs w:val="24"/>
          <w:lang w:eastAsia="et-EE"/>
        </w:rPr>
      </w:pPr>
    </w:p>
    <w:p w14:paraId="4044AF28" w14:textId="7F819862" w:rsidR="00F435B9" w:rsidRPr="00236554" w:rsidRDefault="001559AA" w:rsidP="002D3EFA">
      <w:pPr>
        <w:shd w:val="clear" w:color="auto" w:fill="FFFFFF"/>
        <w:spacing w:after="0" w:line="240" w:lineRule="auto"/>
        <w:jc w:val="both"/>
        <w:outlineLvl w:val="2"/>
        <w:rPr>
          <w:rFonts w:ascii="Times New Roman" w:hAnsi="Times New Roman"/>
          <w:sz w:val="24"/>
          <w:szCs w:val="24"/>
          <w:lang w:eastAsia="et-EE"/>
        </w:rPr>
      </w:pPr>
      <w:r>
        <w:rPr>
          <w:rFonts w:ascii="Times New Roman" w:hAnsi="Times New Roman"/>
          <w:sz w:val="24"/>
          <w:szCs w:val="24"/>
          <w:lang w:eastAsia="et-EE"/>
        </w:rPr>
        <w:lastRenderedPageBreak/>
        <w:t>(4)</w:t>
      </w:r>
      <w:r w:rsidR="00600E6D">
        <w:rPr>
          <w:rFonts w:ascii="Times New Roman" w:hAnsi="Times New Roman"/>
          <w:sz w:val="24"/>
          <w:szCs w:val="24"/>
          <w:lang w:eastAsia="et-EE"/>
        </w:rPr>
        <w:t> </w:t>
      </w:r>
      <w:r w:rsidR="00D0438C" w:rsidRPr="003220D4">
        <w:rPr>
          <w:rStyle w:val="cf01"/>
          <w:rFonts w:ascii="Times New Roman" w:hAnsi="Times New Roman" w:cs="Times New Roman"/>
          <w:sz w:val="24"/>
          <w:szCs w:val="24"/>
        </w:rPr>
        <w:t xml:space="preserve">Komisjoni </w:t>
      </w:r>
      <w:commentRangeStart w:id="21"/>
      <w:r w:rsidR="00F377BD">
        <w:rPr>
          <w:rStyle w:val="cf01"/>
          <w:rFonts w:ascii="Times New Roman" w:hAnsi="Times New Roman" w:cs="Times New Roman"/>
          <w:sz w:val="24"/>
          <w:szCs w:val="24"/>
        </w:rPr>
        <w:t>liikmed</w:t>
      </w:r>
      <w:commentRangeEnd w:id="21"/>
      <w:r w:rsidR="00466CB5">
        <w:rPr>
          <w:rStyle w:val="Kommentaariviide"/>
        </w:rPr>
        <w:commentReference w:id="21"/>
      </w:r>
      <w:r w:rsidR="00F377BD">
        <w:rPr>
          <w:rStyle w:val="cf01"/>
          <w:rFonts w:ascii="Times New Roman" w:hAnsi="Times New Roman" w:cs="Times New Roman"/>
          <w:sz w:val="24"/>
          <w:szCs w:val="24"/>
        </w:rPr>
        <w:t xml:space="preserve"> </w:t>
      </w:r>
      <w:r w:rsidR="00D0438C" w:rsidRPr="003220D4">
        <w:rPr>
          <w:rStyle w:val="cf01"/>
          <w:rFonts w:ascii="Times New Roman" w:hAnsi="Times New Roman" w:cs="Times New Roman"/>
          <w:sz w:val="24"/>
          <w:szCs w:val="24"/>
        </w:rPr>
        <w:t xml:space="preserve">on mittetulundusühingute seaduses sätestatud alusel ja korras asutatud kauplejate huve esindavate ettevõtlus- või kutseliitude ja käesoleva seaduse §-s 19 nimetatud tarbijate huve esindavate tarbijaühenduste </w:t>
      </w:r>
      <w:commentRangeStart w:id="22"/>
      <w:r w:rsidR="00D0438C" w:rsidRPr="003220D4">
        <w:rPr>
          <w:rStyle w:val="cf01"/>
          <w:rFonts w:ascii="Times New Roman" w:hAnsi="Times New Roman" w:cs="Times New Roman"/>
          <w:sz w:val="24"/>
          <w:szCs w:val="24"/>
        </w:rPr>
        <w:t>esindaja</w:t>
      </w:r>
      <w:del w:id="23" w:author="Merike Koppel JM" w:date="2024-09-23T12:05:00Z">
        <w:r w:rsidR="00D0438C" w:rsidRPr="003220D4" w:rsidDel="00D175AD">
          <w:rPr>
            <w:rStyle w:val="cf01"/>
            <w:rFonts w:ascii="Times New Roman" w:hAnsi="Times New Roman" w:cs="Times New Roman"/>
            <w:sz w:val="24"/>
            <w:szCs w:val="24"/>
          </w:rPr>
          <w:delText>i</w:delText>
        </w:r>
      </w:del>
      <w:r w:rsidR="00D0438C" w:rsidRPr="003220D4">
        <w:rPr>
          <w:rStyle w:val="cf01"/>
          <w:rFonts w:ascii="Times New Roman" w:hAnsi="Times New Roman" w:cs="Times New Roman"/>
          <w:sz w:val="24"/>
          <w:szCs w:val="24"/>
        </w:rPr>
        <w:t xml:space="preserve">d </w:t>
      </w:r>
      <w:commentRangeEnd w:id="22"/>
      <w:r w:rsidR="00D175AD">
        <w:rPr>
          <w:rStyle w:val="Kommentaariviide"/>
        </w:rPr>
        <w:commentReference w:id="22"/>
      </w:r>
      <w:r w:rsidR="00D0438C" w:rsidRPr="003220D4">
        <w:rPr>
          <w:rStyle w:val="cf01"/>
          <w:rFonts w:ascii="Times New Roman" w:hAnsi="Times New Roman" w:cs="Times New Roman"/>
          <w:sz w:val="24"/>
          <w:szCs w:val="24"/>
        </w:rPr>
        <w:t xml:space="preserve">või Tarbijakaitse ja Tehnilise Järelevalve Ameti </w:t>
      </w:r>
      <w:commentRangeStart w:id="24"/>
      <w:r w:rsidR="00D0438C" w:rsidRPr="003220D4">
        <w:rPr>
          <w:rStyle w:val="cf01"/>
          <w:rFonts w:ascii="Times New Roman" w:hAnsi="Times New Roman" w:cs="Times New Roman"/>
          <w:sz w:val="24"/>
          <w:szCs w:val="24"/>
        </w:rPr>
        <w:t>teenistuja</w:t>
      </w:r>
      <w:ins w:id="25" w:author="Merike Koppel JM" w:date="2024-09-23T12:57:00Z">
        <w:r w:rsidR="006D4392">
          <w:rPr>
            <w:rStyle w:val="cf01"/>
            <w:rFonts w:ascii="Times New Roman" w:hAnsi="Times New Roman" w:cs="Times New Roman"/>
            <w:sz w:val="24"/>
            <w:szCs w:val="24"/>
          </w:rPr>
          <w:t>d</w:t>
        </w:r>
      </w:ins>
      <w:r w:rsidR="00D0438C" w:rsidRPr="003220D4">
        <w:rPr>
          <w:rStyle w:val="cf01"/>
          <w:rFonts w:ascii="Times New Roman" w:hAnsi="Times New Roman" w:cs="Times New Roman"/>
          <w:sz w:val="24"/>
          <w:szCs w:val="24"/>
        </w:rPr>
        <w:t xml:space="preserve"> </w:t>
      </w:r>
      <w:commentRangeEnd w:id="24"/>
      <w:r w:rsidR="006D4392">
        <w:rPr>
          <w:rStyle w:val="Kommentaariviide"/>
        </w:rPr>
        <w:commentReference w:id="24"/>
      </w:r>
      <w:r w:rsidR="00D0438C" w:rsidRPr="003220D4">
        <w:rPr>
          <w:rStyle w:val="cf01"/>
          <w:rFonts w:ascii="Times New Roman" w:hAnsi="Times New Roman" w:cs="Times New Roman"/>
          <w:sz w:val="24"/>
          <w:szCs w:val="24"/>
        </w:rPr>
        <w:t xml:space="preserve">(edaspidi </w:t>
      </w:r>
      <w:r w:rsidR="00F377BD">
        <w:rPr>
          <w:rStyle w:val="cf11"/>
          <w:rFonts w:ascii="Times New Roman" w:hAnsi="Times New Roman" w:cs="Times New Roman"/>
          <w:sz w:val="24"/>
          <w:szCs w:val="24"/>
        </w:rPr>
        <w:t>komisjoni liige</w:t>
      </w:r>
      <w:r w:rsidR="00D0438C" w:rsidRPr="003220D4">
        <w:rPr>
          <w:rStyle w:val="cf01"/>
          <w:rFonts w:ascii="Times New Roman" w:hAnsi="Times New Roman" w:cs="Times New Roman"/>
          <w:sz w:val="24"/>
          <w:szCs w:val="24"/>
        </w:rPr>
        <w:t>).</w:t>
      </w:r>
    </w:p>
    <w:p w14:paraId="1D6018AF" w14:textId="0A9FAAF9" w:rsidR="00A83955" w:rsidRPr="00236554" w:rsidRDefault="00A83955" w:rsidP="002D3EFA">
      <w:pPr>
        <w:shd w:val="clear" w:color="auto" w:fill="FFFFFF"/>
        <w:spacing w:after="0" w:line="240" w:lineRule="auto"/>
        <w:jc w:val="both"/>
        <w:outlineLvl w:val="2"/>
        <w:rPr>
          <w:rFonts w:ascii="Times New Roman" w:hAnsi="Times New Roman"/>
          <w:sz w:val="24"/>
          <w:szCs w:val="24"/>
          <w:lang w:eastAsia="et-EE"/>
        </w:rPr>
      </w:pPr>
    </w:p>
    <w:p w14:paraId="7EF3E905" w14:textId="5427CC48" w:rsidR="00814C87" w:rsidRPr="00236554" w:rsidRDefault="00E31F06" w:rsidP="002D3EFA">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w:t>
      </w:r>
      <w:r w:rsidR="001559AA">
        <w:rPr>
          <w:rFonts w:ascii="Times New Roman" w:hAnsi="Times New Roman"/>
          <w:sz w:val="24"/>
          <w:szCs w:val="24"/>
          <w:lang w:eastAsia="et-EE"/>
        </w:rPr>
        <w:t>5</w:t>
      </w:r>
      <w:r w:rsidRPr="00236554">
        <w:rPr>
          <w:rFonts w:ascii="Times New Roman" w:hAnsi="Times New Roman"/>
          <w:sz w:val="24"/>
          <w:szCs w:val="24"/>
          <w:lang w:eastAsia="et-EE"/>
        </w:rPr>
        <w:t>)</w:t>
      </w:r>
      <w:r w:rsidR="00D646F3">
        <w:rPr>
          <w:rFonts w:ascii="Times New Roman" w:hAnsi="Times New Roman"/>
          <w:sz w:val="24"/>
          <w:szCs w:val="24"/>
          <w:lang w:eastAsia="et-EE"/>
        </w:rPr>
        <w:t> </w:t>
      </w:r>
      <w:r w:rsidRPr="00236554">
        <w:rPr>
          <w:rFonts w:ascii="Times New Roman" w:hAnsi="Times New Roman"/>
          <w:sz w:val="24"/>
          <w:szCs w:val="24"/>
          <w:lang w:eastAsia="et-EE"/>
        </w:rPr>
        <w:t xml:space="preserve">Komisjoni </w:t>
      </w:r>
      <w:r w:rsidR="00F377BD">
        <w:rPr>
          <w:rFonts w:ascii="Times New Roman" w:hAnsi="Times New Roman"/>
          <w:sz w:val="24"/>
          <w:szCs w:val="24"/>
          <w:lang w:eastAsia="et-EE"/>
        </w:rPr>
        <w:t xml:space="preserve">liikmed </w:t>
      </w:r>
      <w:commentRangeStart w:id="26"/>
      <w:r w:rsidR="00624B26" w:rsidRPr="00236554">
        <w:rPr>
          <w:rFonts w:ascii="Times New Roman" w:hAnsi="Times New Roman"/>
          <w:sz w:val="24"/>
          <w:szCs w:val="24"/>
          <w:lang w:eastAsia="et-EE"/>
        </w:rPr>
        <w:t>kinnitab</w:t>
      </w:r>
      <w:commentRangeEnd w:id="26"/>
      <w:r w:rsidR="00F66E9C">
        <w:rPr>
          <w:rStyle w:val="Kommentaariviide"/>
        </w:rPr>
        <w:commentReference w:id="26"/>
      </w:r>
      <w:r w:rsidR="002912E0" w:rsidRPr="00236554">
        <w:rPr>
          <w:rFonts w:ascii="Times New Roman" w:hAnsi="Times New Roman"/>
          <w:sz w:val="24"/>
          <w:szCs w:val="24"/>
          <w:lang w:eastAsia="et-EE"/>
        </w:rPr>
        <w:t xml:space="preserve"> Tarbijakaitse ja Tehnilise Järelevalve Amet</w:t>
      </w:r>
      <w:r w:rsidR="00970DE0">
        <w:rPr>
          <w:rFonts w:ascii="Times New Roman" w:hAnsi="Times New Roman"/>
          <w:sz w:val="24"/>
          <w:szCs w:val="24"/>
          <w:lang w:eastAsia="et-EE"/>
        </w:rPr>
        <w:t>i peadirektor</w:t>
      </w:r>
      <w:r w:rsidR="007368AF" w:rsidRPr="00236554">
        <w:rPr>
          <w:rFonts w:ascii="Times New Roman" w:hAnsi="Times New Roman"/>
          <w:sz w:val="24"/>
          <w:szCs w:val="24"/>
          <w:lang w:eastAsia="et-EE"/>
        </w:rPr>
        <w:t xml:space="preserve"> </w:t>
      </w:r>
      <w:r w:rsidR="002912E0" w:rsidRPr="00236554">
        <w:rPr>
          <w:rFonts w:ascii="Times New Roman" w:hAnsi="Times New Roman"/>
          <w:sz w:val="24"/>
          <w:szCs w:val="24"/>
          <w:lang w:eastAsia="et-EE"/>
        </w:rPr>
        <w:t xml:space="preserve">käskkirjaga </w:t>
      </w:r>
      <w:r w:rsidR="00AE1A4F" w:rsidRPr="00236554">
        <w:rPr>
          <w:rFonts w:ascii="Times New Roman" w:hAnsi="Times New Roman"/>
          <w:sz w:val="24"/>
          <w:szCs w:val="24"/>
          <w:lang w:eastAsia="et-EE"/>
        </w:rPr>
        <w:t>neljaks</w:t>
      </w:r>
      <w:r w:rsidR="002912E0" w:rsidRPr="00236554">
        <w:rPr>
          <w:rFonts w:ascii="Times New Roman" w:hAnsi="Times New Roman"/>
          <w:sz w:val="24"/>
          <w:szCs w:val="24"/>
          <w:lang w:eastAsia="et-EE"/>
        </w:rPr>
        <w:t xml:space="preserve"> aastaks.</w:t>
      </w:r>
    </w:p>
    <w:p w14:paraId="5F8510D2" w14:textId="77777777" w:rsidR="00E31F06" w:rsidRPr="00236554" w:rsidRDefault="00E31F06" w:rsidP="002D3EFA">
      <w:pPr>
        <w:shd w:val="clear" w:color="auto" w:fill="FFFFFF"/>
        <w:spacing w:after="0" w:line="240" w:lineRule="auto"/>
        <w:jc w:val="both"/>
        <w:outlineLvl w:val="2"/>
        <w:rPr>
          <w:rFonts w:ascii="Times New Roman" w:hAnsi="Times New Roman"/>
          <w:b/>
          <w:bCs/>
          <w:sz w:val="24"/>
          <w:szCs w:val="24"/>
          <w:lang w:eastAsia="et-EE"/>
        </w:rPr>
      </w:pPr>
    </w:p>
    <w:p w14:paraId="3775BF73" w14:textId="29F06DF2" w:rsidR="00AB0DD8" w:rsidRPr="00236554" w:rsidRDefault="00AB0DD8" w:rsidP="002D3EFA">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xml:space="preserve">§ </w:t>
      </w:r>
      <w:r w:rsidR="00F23E7E" w:rsidRPr="000D16FC">
        <w:rPr>
          <w:rFonts w:ascii="Times New Roman" w:hAnsi="Times New Roman"/>
          <w:b/>
          <w:bCs/>
          <w:sz w:val="24"/>
          <w:szCs w:val="24"/>
          <w:lang w:eastAsia="et-EE"/>
        </w:rPr>
        <w:t>4</w:t>
      </w:r>
      <w:r w:rsidR="00F17652">
        <w:rPr>
          <w:rFonts w:ascii="Times New Roman" w:hAnsi="Times New Roman"/>
          <w:b/>
          <w:bCs/>
          <w:sz w:val="24"/>
          <w:szCs w:val="24"/>
          <w:lang w:eastAsia="et-EE"/>
        </w:rPr>
        <w:t>1</w:t>
      </w:r>
      <w:r w:rsidR="00F17652" w:rsidRPr="00F17652">
        <w:rPr>
          <w:rFonts w:ascii="Times New Roman" w:hAnsi="Times New Roman"/>
          <w:b/>
          <w:bCs/>
          <w:sz w:val="24"/>
          <w:szCs w:val="24"/>
          <w:vertAlign w:val="superscript"/>
          <w:lang w:eastAsia="et-EE"/>
        </w:rPr>
        <w:t>1</w:t>
      </w:r>
      <w:r w:rsidRPr="00236554">
        <w:rPr>
          <w:rFonts w:ascii="Times New Roman" w:hAnsi="Times New Roman"/>
          <w:b/>
          <w:bCs/>
          <w:sz w:val="24"/>
          <w:szCs w:val="24"/>
          <w:lang w:eastAsia="et-EE"/>
        </w:rPr>
        <w:t xml:space="preserve">. Komisjoni </w:t>
      </w:r>
      <w:commentRangeStart w:id="27"/>
      <w:r w:rsidR="00341FB5">
        <w:rPr>
          <w:rFonts w:ascii="Times New Roman" w:hAnsi="Times New Roman"/>
          <w:b/>
          <w:bCs/>
          <w:sz w:val="24"/>
          <w:szCs w:val="24"/>
          <w:lang w:eastAsia="et-EE"/>
        </w:rPr>
        <w:t>esime</w:t>
      </w:r>
      <w:del w:id="28" w:author="Merike Koppel JM" w:date="2024-09-30T12:20:00Z">
        <w:r w:rsidR="00341FB5" w:rsidDel="00791545">
          <w:rPr>
            <w:rFonts w:ascii="Times New Roman" w:hAnsi="Times New Roman"/>
            <w:b/>
            <w:bCs/>
            <w:sz w:val="24"/>
            <w:szCs w:val="24"/>
            <w:lang w:eastAsia="et-EE"/>
          </w:rPr>
          <w:delText>est</w:delText>
        </w:r>
      </w:del>
      <w:ins w:id="29" w:author="Merike Koppel JM" w:date="2024-09-30T12:20:00Z">
        <w:r w:rsidR="00791545">
          <w:rPr>
            <w:rFonts w:ascii="Times New Roman" w:hAnsi="Times New Roman"/>
            <w:b/>
            <w:bCs/>
            <w:sz w:val="24"/>
            <w:szCs w:val="24"/>
            <w:lang w:eastAsia="et-EE"/>
          </w:rPr>
          <w:t>h</w:t>
        </w:r>
      </w:ins>
      <w:r w:rsidR="00341FB5">
        <w:rPr>
          <w:rFonts w:ascii="Times New Roman" w:hAnsi="Times New Roman"/>
          <w:b/>
          <w:bCs/>
          <w:sz w:val="24"/>
          <w:szCs w:val="24"/>
          <w:lang w:eastAsia="et-EE"/>
        </w:rPr>
        <w:t xml:space="preserve">e </w:t>
      </w:r>
      <w:r w:rsidR="00482896" w:rsidRPr="00236554">
        <w:rPr>
          <w:rFonts w:ascii="Times New Roman" w:hAnsi="Times New Roman"/>
          <w:b/>
          <w:bCs/>
          <w:sz w:val="24"/>
          <w:szCs w:val="24"/>
          <w:lang w:eastAsia="et-EE"/>
        </w:rPr>
        <w:t>pädevus</w:t>
      </w:r>
      <w:commentRangeEnd w:id="27"/>
      <w:r w:rsidR="009C3EB6">
        <w:rPr>
          <w:rStyle w:val="Kommentaariviide"/>
        </w:rPr>
        <w:commentReference w:id="27"/>
      </w:r>
    </w:p>
    <w:p w14:paraId="3B3E5D0B" w14:textId="77777777" w:rsidR="00AB0DD8" w:rsidRPr="00236554" w:rsidRDefault="00AB0DD8"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41C18A58" w14:textId="7A24EFD3" w:rsidR="00053059" w:rsidRDefault="00AB0DD8" w:rsidP="002D3EFA">
      <w:pPr>
        <w:shd w:val="clear" w:color="auto" w:fill="FFFFFF"/>
        <w:spacing w:after="0" w:line="240" w:lineRule="auto"/>
        <w:jc w:val="both"/>
        <w:outlineLvl w:val="2"/>
        <w:rPr>
          <w:rFonts w:ascii="Times New Roman" w:hAnsi="Times New Roman"/>
          <w:sz w:val="24"/>
          <w:szCs w:val="24"/>
          <w:lang w:eastAsia="et-EE"/>
        </w:rPr>
      </w:pPr>
      <w:r w:rsidRPr="00236554">
        <w:rPr>
          <w:rFonts w:ascii="Times New Roman" w:hAnsi="Times New Roman"/>
          <w:sz w:val="24"/>
          <w:szCs w:val="24"/>
          <w:lang w:eastAsia="et-EE"/>
        </w:rPr>
        <w:t xml:space="preserve">(1) </w:t>
      </w:r>
      <w:bookmarkStart w:id="30" w:name="_Hlk103764176"/>
      <w:bookmarkStart w:id="31" w:name="_Hlk86766679"/>
      <w:commentRangeStart w:id="32"/>
      <w:r w:rsidR="00053059" w:rsidRPr="00053059">
        <w:rPr>
          <w:rFonts w:ascii="Times New Roman" w:hAnsi="Times New Roman"/>
          <w:sz w:val="24"/>
          <w:szCs w:val="24"/>
          <w:lang w:eastAsia="et-EE"/>
        </w:rPr>
        <w:t xml:space="preserve">Komisjoni </w:t>
      </w:r>
      <w:commentRangeStart w:id="33"/>
      <w:r w:rsidR="00053059" w:rsidRPr="00053059">
        <w:rPr>
          <w:rFonts w:ascii="Times New Roman" w:hAnsi="Times New Roman"/>
          <w:sz w:val="24"/>
          <w:szCs w:val="24"/>
          <w:lang w:eastAsia="et-EE"/>
        </w:rPr>
        <w:t xml:space="preserve">esimees </w:t>
      </w:r>
      <w:commentRangeEnd w:id="33"/>
      <w:r w:rsidR="00A95932">
        <w:rPr>
          <w:rStyle w:val="Kommentaariviide"/>
        </w:rPr>
        <w:commentReference w:id="33"/>
      </w:r>
      <w:r w:rsidR="00053059" w:rsidRPr="00053059">
        <w:rPr>
          <w:rFonts w:ascii="Times New Roman" w:hAnsi="Times New Roman"/>
          <w:sz w:val="24"/>
          <w:szCs w:val="24"/>
          <w:lang w:eastAsia="et-EE"/>
        </w:rPr>
        <w:t>esindab ja juhib komisjoni ning korraldab komisjoni ülesannete täitmist. Tarbijavaidlusasja</w:t>
      </w:r>
      <w:r w:rsidR="006468A3">
        <w:rPr>
          <w:rFonts w:ascii="Times New Roman" w:hAnsi="Times New Roman"/>
          <w:sz w:val="24"/>
          <w:szCs w:val="24"/>
          <w:lang w:eastAsia="et-EE"/>
        </w:rPr>
        <w:t>de</w:t>
      </w:r>
      <w:r w:rsidR="00053059" w:rsidRPr="00053059">
        <w:rPr>
          <w:rFonts w:ascii="Times New Roman" w:hAnsi="Times New Roman"/>
          <w:sz w:val="24"/>
          <w:szCs w:val="24"/>
          <w:lang w:eastAsia="et-EE"/>
        </w:rPr>
        <w:t xml:space="preserve"> menetluses esindab komisjoni </w:t>
      </w:r>
      <w:r w:rsidR="006468A3">
        <w:rPr>
          <w:rFonts w:ascii="Times New Roman" w:hAnsi="Times New Roman"/>
          <w:sz w:val="24"/>
          <w:szCs w:val="24"/>
          <w:lang w:eastAsia="et-EE"/>
        </w:rPr>
        <w:t>tarbija</w:t>
      </w:r>
      <w:r w:rsidR="00053059" w:rsidRPr="00053059">
        <w:rPr>
          <w:rFonts w:ascii="Times New Roman" w:hAnsi="Times New Roman"/>
          <w:sz w:val="24"/>
          <w:szCs w:val="24"/>
          <w:lang w:eastAsia="et-EE"/>
        </w:rPr>
        <w:t>vaidlus</w:t>
      </w:r>
      <w:r w:rsidR="006468A3">
        <w:rPr>
          <w:rFonts w:ascii="Times New Roman" w:hAnsi="Times New Roman"/>
          <w:sz w:val="24"/>
          <w:szCs w:val="24"/>
          <w:lang w:eastAsia="et-EE"/>
        </w:rPr>
        <w:t>asja</w:t>
      </w:r>
      <w:r w:rsidR="00053059" w:rsidRPr="00053059">
        <w:rPr>
          <w:rFonts w:ascii="Times New Roman" w:hAnsi="Times New Roman"/>
          <w:sz w:val="24"/>
          <w:szCs w:val="24"/>
          <w:lang w:eastAsia="et-EE"/>
        </w:rPr>
        <w:t xml:space="preserve"> menetlev </w:t>
      </w:r>
      <w:commentRangeStart w:id="34"/>
      <w:r w:rsidR="00F377BD">
        <w:rPr>
          <w:rFonts w:ascii="Times New Roman" w:hAnsi="Times New Roman"/>
          <w:sz w:val="24"/>
          <w:szCs w:val="24"/>
          <w:lang w:eastAsia="et-EE"/>
        </w:rPr>
        <w:t>esimee</w:t>
      </w:r>
      <w:commentRangeEnd w:id="34"/>
      <w:r w:rsidR="009C3EB6">
        <w:rPr>
          <w:rStyle w:val="Kommentaariviide"/>
        </w:rPr>
        <w:commentReference w:id="34"/>
      </w:r>
      <w:r w:rsidR="00F377BD">
        <w:rPr>
          <w:rFonts w:ascii="Times New Roman" w:hAnsi="Times New Roman"/>
          <w:sz w:val="24"/>
          <w:szCs w:val="24"/>
          <w:lang w:eastAsia="et-EE"/>
        </w:rPr>
        <w:t>s.</w:t>
      </w:r>
      <w:commentRangeEnd w:id="32"/>
      <w:r w:rsidR="0036378F">
        <w:rPr>
          <w:rStyle w:val="Kommentaariviide"/>
        </w:rPr>
        <w:commentReference w:id="32"/>
      </w:r>
    </w:p>
    <w:p w14:paraId="4DE047CB" w14:textId="3422AB9B" w:rsidR="00053059" w:rsidRDefault="00053059" w:rsidP="002D3EFA">
      <w:pPr>
        <w:shd w:val="clear" w:color="auto" w:fill="FFFFFF"/>
        <w:spacing w:after="0" w:line="240" w:lineRule="auto"/>
        <w:jc w:val="both"/>
        <w:outlineLvl w:val="2"/>
        <w:rPr>
          <w:rFonts w:ascii="Times New Roman" w:hAnsi="Times New Roman"/>
          <w:sz w:val="24"/>
          <w:szCs w:val="24"/>
          <w:lang w:eastAsia="et-EE"/>
        </w:rPr>
      </w:pPr>
    </w:p>
    <w:p w14:paraId="65A39330" w14:textId="688BB5F8" w:rsidR="00D43124" w:rsidRDefault="00053059" w:rsidP="002D3EFA">
      <w:pPr>
        <w:shd w:val="clear" w:color="auto" w:fill="FFFFFF"/>
        <w:spacing w:after="0" w:line="240" w:lineRule="auto"/>
        <w:jc w:val="both"/>
        <w:outlineLvl w:val="2"/>
        <w:rPr>
          <w:rFonts w:ascii="Times New Roman" w:hAnsi="Times New Roman"/>
          <w:sz w:val="24"/>
          <w:szCs w:val="24"/>
          <w:lang w:eastAsia="et-EE"/>
        </w:rPr>
      </w:pPr>
      <w:r w:rsidRPr="00053059">
        <w:rPr>
          <w:rFonts w:ascii="Times New Roman" w:hAnsi="Times New Roman"/>
          <w:sz w:val="24"/>
          <w:szCs w:val="24"/>
          <w:lang w:eastAsia="et-EE"/>
        </w:rPr>
        <w:t>(</w:t>
      </w:r>
      <w:bookmarkStart w:id="35" w:name="_Hlk179387523"/>
      <w:r w:rsidRPr="00053059">
        <w:rPr>
          <w:rFonts w:ascii="Times New Roman" w:hAnsi="Times New Roman"/>
          <w:sz w:val="24"/>
          <w:szCs w:val="24"/>
          <w:lang w:eastAsia="et-EE"/>
        </w:rPr>
        <w:t>2)</w:t>
      </w:r>
      <w:r w:rsidR="001D3B67">
        <w:rPr>
          <w:rFonts w:ascii="Times New Roman" w:hAnsi="Times New Roman"/>
          <w:sz w:val="24"/>
          <w:szCs w:val="24"/>
          <w:lang w:eastAsia="et-EE"/>
        </w:rPr>
        <w:t xml:space="preserve"> </w:t>
      </w:r>
      <w:r w:rsidRPr="00053059">
        <w:rPr>
          <w:rFonts w:ascii="Times New Roman" w:hAnsi="Times New Roman"/>
          <w:sz w:val="24"/>
          <w:szCs w:val="24"/>
          <w:lang w:eastAsia="et-EE"/>
        </w:rPr>
        <w:t xml:space="preserve">Komisjoni </w:t>
      </w:r>
      <w:commentRangeStart w:id="36"/>
      <w:del w:id="37" w:author="Merike Koppel JM" w:date="2024-10-01T09:54:00Z">
        <w:r w:rsidR="0099026F" w:rsidDel="00B51C38">
          <w:rPr>
            <w:rFonts w:ascii="Times New Roman" w:hAnsi="Times New Roman"/>
            <w:sz w:val="24"/>
            <w:szCs w:val="24"/>
            <w:lang w:eastAsia="et-EE"/>
          </w:rPr>
          <w:delText>juhtiv</w:delText>
        </w:r>
      </w:del>
      <w:r w:rsidRPr="00053059">
        <w:rPr>
          <w:rFonts w:ascii="Times New Roman" w:hAnsi="Times New Roman"/>
          <w:sz w:val="24"/>
          <w:szCs w:val="24"/>
          <w:lang w:eastAsia="et-EE"/>
        </w:rPr>
        <w:t>esimees</w:t>
      </w:r>
      <w:commentRangeEnd w:id="36"/>
      <w:r w:rsidR="006D4392">
        <w:rPr>
          <w:rStyle w:val="Kommentaariviide"/>
        </w:rPr>
        <w:commentReference w:id="36"/>
      </w:r>
      <w:r w:rsidRPr="00053059">
        <w:rPr>
          <w:rFonts w:ascii="Times New Roman" w:hAnsi="Times New Roman"/>
          <w:sz w:val="24"/>
          <w:szCs w:val="24"/>
          <w:lang w:eastAsia="et-EE"/>
        </w:rPr>
        <w:t xml:space="preserve"> </w:t>
      </w:r>
      <w:commentRangeStart w:id="38"/>
      <w:r w:rsidRPr="00053059">
        <w:rPr>
          <w:rFonts w:ascii="Times New Roman" w:hAnsi="Times New Roman"/>
          <w:sz w:val="24"/>
          <w:szCs w:val="24"/>
          <w:lang w:eastAsia="et-EE"/>
        </w:rPr>
        <w:t xml:space="preserve">määrab tarbijavaidlusasja menetleva </w:t>
      </w:r>
      <w:r w:rsidR="0099026F">
        <w:rPr>
          <w:rFonts w:ascii="Times New Roman" w:hAnsi="Times New Roman"/>
          <w:sz w:val="24"/>
          <w:szCs w:val="24"/>
          <w:lang w:eastAsia="et-EE"/>
        </w:rPr>
        <w:t>esimehe</w:t>
      </w:r>
      <w:commentRangeEnd w:id="38"/>
      <w:r w:rsidR="00F25128">
        <w:rPr>
          <w:rStyle w:val="Kommentaariviide"/>
        </w:rPr>
        <w:commentReference w:id="38"/>
      </w:r>
      <w:r w:rsidRPr="00053059">
        <w:rPr>
          <w:rFonts w:ascii="Times New Roman" w:hAnsi="Times New Roman"/>
          <w:sz w:val="24"/>
          <w:szCs w:val="24"/>
          <w:lang w:eastAsia="et-EE"/>
        </w:rPr>
        <w:t xml:space="preserve">, </w:t>
      </w:r>
      <w:commentRangeStart w:id="39"/>
      <w:r w:rsidRPr="00053059">
        <w:rPr>
          <w:rFonts w:ascii="Times New Roman" w:hAnsi="Times New Roman"/>
          <w:sz w:val="24"/>
          <w:szCs w:val="24"/>
          <w:lang w:eastAsia="et-EE"/>
        </w:rPr>
        <w:t>lähtudes tarbijavaidlus</w:t>
      </w:r>
      <w:r w:rsidR="00970DE0">
        <w:rPr>
          <w:rFonts w:ascii="Times New Roman" w:hAnsi="Times New Roman"/>
          <w:sz w:val="24"/>
          <w:szCs w:val="24"/>
          <w:lang w:eastAsia="et-EE"/>
        </w:rPr>
        <w:t>asja</w:t>
      </w:r>
      <w:r w:rsidRPr="00053059">
        <w:rPr>
          <w:rFonts w:ascii="Times New Roman" w:hAnsi="Times New Roman"/>
          <w:sz w:val="24"/>
          <w:szCs w:val="24"/>
          <w:lang w:eastAsia="et-EE"/>
        </w:rPr>
        <w:t xml:space="preserve"> </w:t>
      </w:r>
      <w:r w:rsidRPr="00FE19EF">
        <w:rPr>
          <w:rFonts w:ascii="Times New Roman" w:hAnsi="Times New Roman"/>
          <w:sz w:val="24"/>
          <w:szCs w:val="24"/>
          <w:lang w:eastAsia="et-EE"/>
        </w:rPr>
        <w:t xml:space="preserve">olemusest ja </w:t>
      </w:r>
      <w:r w:rsidR="00FE19EF" w:rsidRPr="00C65024">
        <w:rPr>
          <w:rFonts w:ascii="Times New Roman" w:hAnsi="Times New Roman"/>
          <w:sz w:val="24"/>
          <w:szCs w:val="24"/>
          <w:lang w:eastAsia="et-EE"/>
        </w:rPr>
        <w:t xml:space="preserve">esimeeste </w:t>
      </w:r>
      <w:r w:rsidRPr="00053059">
        <w:rPr>
          <w:rFonts w:ascii="Times New Roman" w:hAnsi="Times New Roman"/>
          <w:sz w:val="24"/>
          <w:szCs w:val="24"/>
          <w:lang w:eastAsia="et-EE"/>
        </w:rPr>
        <w:t>töökoormusest</w:t>
      </w:r>
      <w:bookmarkEnd w:id="35"/>
      <w:r w:rsidR="00D43124">
        <w:rPr>
          <w:rFonts w:ascii="Times New Roman" w:hAnsi="Times New Roman"/>
          <w:sz w:val="24"/>
          <w:szCs w:val="24"/>
          <w:lang w:eastAsia="et-EE"/>
        </w:rPr>
        <w:t>.</w:t>
      </w:r>
      <w:commentRangeEnd w:id="39"/>
      <w:r w:rsidR="00E62A55">
        <w:rPr>
          <w:rStyle w:val="Kommentaariviide"/>
        </w:rPr>
        <w:commentReference w:id="39"/>
      </w:r>
    </w:p>
    <w:p w14:paraId="091A8C6A" w14:textId="77777777" w:rsidR="00CF3505" w:rsidRDefault="00CF3505" w:rsidP="002D3EFA">
      <w:pPr>
        <w:shd w:val="clear" w:color="auto" w:fill="FFFFFF"/>
        <w:spacing w:after="0" w:line="240" w:lineRule="auto"/>
        <w:jc w:val="both"/>
        <w:outlineLvl w:val="2"/>
        <w:rPr>
          <w:rFonts w:ascii="Times New Roman" w:hAnsi="Times New Roman"/>
          <w:sz w:val="24"/>
          <w:szCs w:val="24"/>
          <w:lang w:eastAsia="et-EE"/>
        </w:rPr>
      </w:pPr>
    </w:p>
    <w:p w14:paraId="7DFA97A2" w14:textId="0875631C" w:rsidR="00053059" w:rsidRPr="00053059" w:rsidRDefault="00D43124" w:rsidP="002D3EFA">
      <w:pPr>
        <w:shd w:val="clear" w:color="auto" w:fill="FFFFFF"/>
        <w:spacing w:after="0" w:line="240" w:lineRule="auto"/>
        <w:jc w:val="both"/>
        <w:outlineLvl w:val="2"/>
        <w:rPr>
          <w:rFonts w:ascii="Times New Roman" w:hAnsi="Times New Roman"/>
          <w:sz w:val="24"/>
          <w:szCs w:val="24"/>
          <w:lang w:eastAsia="et-EE"/>
        </w:rPr>
      </w:pPr>
      <w:r w:rsidRPr="00D43124">
        <w:rPr>
          <w:rFonts w:ascii="Times New Roman" w:hAnsi="Times New Roman"/>
          <w:sz w:val="24"/>
          <w:szCs w:val="24"/>
          <w:lang w:eastAsia="et-EE"/>
        </w:rPr>
        <w:t xml:space="preserve">(3) Komisjoni </w:t>
      </w:r>
      <w:commentRangeStart w:id="40"/>
      <w:r w:rsidR="0099026F">
        <w:rPr>
          <w:rFonts w:ascii="Times New Roman" w:hAnsi="Times New Roman"/>
          <w:sz w:val="24"/>
          <w:szCs w:val="24"/>
          <w:lang w:eastAsia="et-EE"/>
        </w:rPr>
        <w:t>esimees</w:t>
      </w:r>
      <w:commentRangeEnd w:id="40"/>
      <w:r w:rsidR="00A66A04">
        <w:rPr>
          <w:rStyle w:val="Kommentaariviide"/>
        </w:rPr>
        <w:commentReference w:id="40"/>
      </w:r>
      <w:r w:rsidRPr="00D43124">
        <w:rPr>
          <w:rFonts w:ascii="Times New Roman" w:hAnsi="Times New Roman"/>
          <w:sz w:val="24"/>
          <w:szCs w:val="24"/>
          <w:lang w:eastAsia="et-EE"/>
        </w:rPr>
        <w:t xml:space="preserve"> võib teha tarbijavaidlusasja menetluse ajal ettepaneku lahendada tarbijavaidlusasi kompromissiga.</w:t>
      </w:r>
    </w:p>
    <w:bookmarkEnd w:id="30"/>
    <w:bookmarkEnd w:id="31"/>
    <w:p w14:paraId="2BC0CB88" w14:textId="77777777" w:rsidR="00AB0DD8" w:rsidRPr="00236554" w:rsidRDefault="00AB0DD8" w:rsidP="002D3EFA">
      <w:pPr>
        <w:shd w:val="clear" w:color="auto" w:fill="FFFFFF"/>
        <w:spacing w:after="0" w:line="240" w:lineRule="auto"/>
        <w:jc w:val="both"/>
        <w:rPr>
          <w:rFonts w:ascii="Times New Roman" w:hAnsi="Times New Roman"/>
          <w:sz w:val="24"/>
          <w:szCs w:val="24"/>
          <w:lang w:eastAsia="et-EE"/>
        </w:rPr>
      </w:pPr>
    </w:p>
    <w:p w14:paraId="1E4CF740" w14:textId="300CEBD4" w:rsidR="001D11A9" w:rsidRPr="00236554" w:rsidRDefault="001D11A9" w:rsidP="002D3EFA">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xml:space="preserve">§ </w:t>
      </w:r>
      <w:r w:rsidR="00F17652">
        <w:rPr>
          <w:rFonts w:ascii="Times New Roman" w:hAnsi="Times New Roman"/>
          <w:b/>
          <w:bCs/>
          <w:sz w:val="24"/>
          <w:szCs w:val="24"/>
          <w:lang w:eastAsia="et-EE"/>
        </w:rPr>
        <w:t>41</w:t>
      </w:r>
      <w:r w:rsidR="00F17652" w:rsidRPr="00F17652">
        <w:rPr>
          <w:rFonts w:ascii="Times New Roman" w:hAnsi="Times New Roman"/>
          <w:b/>
          <w:bCs/>
          <w:sz w:val="24"/>
          <w:szCs w:val="24"/>
          <w:vertAlign w:val="superscript"/>
          <w:lang w:eastAsia="et-EE"/>
        </w:rPr>
        <w:t>2</w:t>
      </w:r>
      <w:r w:rsidRPr="00236554">
        <w:rPr>
          <w:rFonts w:ascii="Times New Roman" w:hAnsi="Times New Roman"/>
          <w:b/>
          <w:bCs/>
          <w:sz w:val="24"/>
          <w:szCs w:val="24"/>
          <w:lang w:eastAsia="et-EE"/>
        </w:rPr>
        <w:t xml:space="preserve">. Komisjoni </w:t>
      </w:r>
      <w:commentRangeStart w:id="41"/>
      <w:r w:rsidR="0099026F">
        <w:rPr>
          <w:rFonts w:ascii="Times New Roman" w:hAnsi="Times New Roman"/>
          <w:b/>
          <w:bCs/>
          <w:sz w:val="24"/>
          <w:szCs w:val="24"/>
          <w:lang w:eastAsia="et-EE"/>
        </w:rPr>
        <w:t>liikme</w:t>
      </w:r>
      <w:commentRangeEnd w:id="41"/>
      <w:r w:rsidR="00A66A04">
        <w:rPr>
          <w:rStyle w:val="Kommentaariviide"/>
        </w:rPr>
        <w:commentReference w:id="41"/>
      </w:r>
      <w:r w:rsidR="00FE19EF">
        <w:rPr>
          <w:rFonts w:ascii="Times New Roman" w:hAnsi="Times New Roman"/>
          <w:b/>
          <w:bCs/>
          <w:sz w:val="24"/>
          <w:szCs w:val="24"/>
          <w:lang w:eastAsia="et-EE"/>
        </w:rPr>
        <w:t xml:space="preserve"> </w:t>
      </w:r>
      <w:r w:rsidRPr="00236554">
        <w:rPr>
          <w:rFonts w:ascii="Times New Roman" w:hAnsi="Times New Roman"/>
          <w:b/>
          <w:bCs/>
          <w:sz w:val="24"/>
          <w:szCs w:val="24"/>
          <w:lang w:eastAsia="et-EE"/>
        </w:rPr>
        <w:t>pädevus</w:t>
      </w:r>
    </w:p>
    <w:p w14:paraId="09B619BC" w14:textId="77777777" w:rsidR="001D11A9" w:rsidRPr="00236554" w:rsidRDefault="001D11A9" w:rsidP="002D3EFA">
      <w:pPr>
        <w:shd w:val="clear" w:color="auto" w:fill="FFFFFF"/>
        <w:spacing w:after="0" w:line="240" w:lineRule="auto"/>
        <w:jc w:val="both"/>
        <w:rPr>
          <w:rFonts w:ascii="Times New Roman" w:eastAsia="Times New Roman" w:hAnsi="Times New Roman" w:cs="Times New Roman"/>
          <w:lang w:eastAsia="et-EE"/>
        </w:rPr>
      </w:pPr>
    </w:p>
    <w:p w14:paraId="1C1A4E60" w14:textId="0FB37F98" w:rsidR="001D11A9" w:rsidRDefault="001D11A9" w:rsidP="002D3EFA">
      <w:pPr>
        <w:shd w:val="clear" w:color="auto" w:fill="FFFFFF"/>
        <w:spacing w:after="0" w:line="240" w:lineRule="auto"/>
        <w:jc w:val="both"/>
        <w:rPr>
          <w:rFonts w:ascii="Times New Roman" w:hAnsi="Times New Roman"/>
          <w:sz w:val="24"/>
          <w:szCs w:val="24"/>
          <w:lang w:eastAsia="et-EE"/>
        </w:rPr>
      </w:pPr>
      <w:commentRangeStart w:id="42"/>
      <w:r w:rsidRPr="00236554">
        <w:rPr>
          <w:rFonts w:ascii="Times New Roman" w:hAnsi="Times New Roman"/>
          <w:sz w:val="24"/>
          <w:szCs w:val="24"/>
          <w:lang w:eastAsia="et-EE"/>
        </w:rPr>
        <w:t>Komisjoni</w:t>
      </w:r>
      <w:r w:rsidR="00FE19EF">
        <w:rPr>
          <w:rFonts w:ascii="Times New Roman" w:hAnsi="Times New Roman"/>
          <w:sz w:val="24"/>
          <w:szCs w:val="24"/>
          <w:lang w:eastAsia="et-EE"/>
        </w:rPr>
        <w:t xml:space="preserve"> </w:t>
      </w:r>
      <w:r w:rsidR="0099026F">
        <w:rPr>
          <w:rFonts w:ascii="Times New Roman" w:hAnsi="Times New Roman"/>
          <w:sz w:val="24"/>
          <w:szCs w:val="24"/>
          <w:lang w:eastAsia="et-EE"/>
        </w:rPr>
        <w:t>liikmel</w:t>
      </w:r>
      <w:r w:rsidR="0009223B">
        <w:rPr>
          <w:rFonts w:ascii="Times New Roman" w:hAnsi="Times New Roman"/>
          <w:sz w:val="24"/>
          <w:szCs w:val="24"/>
          <w:lang w:eastAsia="et-EE"/>
        </w:rPr>
        <w:t>, kes</w:t>
      </w:r>
      <w:r w:rsidRPr="00236554">
        <w:rPr>
          <w:rFonts w:ascii="Times New Roman" w:hAnsi="Times New Roman"/>
          <w:sz w:val="24"/>
          <w:szCs w:val="24"/>
          <w:lang w:eastAsia="et-EE"/>
        </w:rPr>
        <w:t xml:space="preserve"> osaleb </w:t>
      </w:r>
      <w:r w:rsidR="00E31F06" w:rsidRPr="00236554">
        <w:rPr>
          <w:rFonts w:ascii="Times New Roman" w:hAnsi="Times New Roman"/>
          <w:sz w:val="24"/>
          <w:szCs w:val="24"/>
          <w:lang w:eastAsia="et-EE"/>
        </w:rPr>
        <w:t>komisjon</w:t>
      </w:r>
      <w:r w:rsidR="001C7D86" w:rsidRPr="00236554">
        <w:rPr>
          <w:rFonts w:ascii="Times New Roman" w:hAnsi="Times New Roman"/>
          <w:sz w:val="24"/>
          <w:szCs w:val="24"/>
          <w:lang w:eastAsia="et-EE"/>
        </w:rPr>
        <w:t xml:space="preserve">i koosseisus </w:t>
      </w:r>
      <w:r w:rsidR="0009223B">
        <w:rPr>
          <w:rFonts w:ascii="Times New Roman" w:hAnsi="Times New Roman"/>
          <w:sz w:val="24"/>
          <w:szCs w:val="24"/>
          <w:lang w:eastAsia="et-EE"/>
        </w:rPr>
        <w:t>tarbijavaidlus</w:t>
      </w:r>
      <w:r w:rsidRPr="00236554">
        <w:rPr>
          <w:rFonts w:ascii="Times New Roman" w:hAnsi="Times New Roman"/>
          <w:sz w:val="24"/>
          <w:szCs w:val="24"/>
          <w:lang w:eastAsia="et-EE"/>
        </w:rPr>
        <w:t>asja</w:t>
      </w:r>
      <w:r w:rsidR="00D31FB4">
        <w:rPr>
          <w:rFonts w:ascii="Times New Roman" w:hAnsi="Times New Roman"/>
          <w:sz w:val="24"/>
          <w:szCs w:val="24"/>
          <w:lang w:eastAsia="et-EE"/>
        </w:rPr>
        <w:t xml:space="preserve"> läbivaatamisel ja</w:t>
      </w:r>
      <w:r w:rsidRPr="00236554">
        <w:rPr>
          <w:rFonts w:ascii="Times New Roman" w:hAnsi="Times New Roman"/>
          <w:sz w:val="24"/>
          <w:szCs w:val="24"/>
          <w:lang w:eastAsia="et-EE"/>
        </w:rPr>
        <w:t xml:space="preserve"> lahendamisel, </w:t>
      </w:r>
      <w:r w:rsidR="0009223B">
        <w:rPr>
          <w:rFonts w:ascii="Times New Roman" w:hAnsi="Times New Roman"/>
          <w:sz w:val="24"/>
          <w:szCs w:val="24"/>
          <w:lang w:eastAsia="et-EE"/>
        </w:rPr>
        <w:t>on</w:t>
      </w:r>
      <w:r w:rsidRPr="00236554">
        <w:rPr>
          <w:rFonts w:ascii="Times New Roman" w:hAnsi="Times New Roman"/>
          <w:sz w:val="24"/>
          <w:szCs w:val="24"/>
          <w:lang w:eastAsia="et-EE"/>
        </w:rPr>
        <w:t xml:space="preserve"> hääleõigus.</w:t>
      </w:r>
      <w:commentRangeEnd w:id="42"/>
      <w:r w:rsidR="005C18AD">
        <w:rPr>
          <w:rStyle w:val="Kommentaariviide"/>
        </w:rPr>
        <w:commentReference w:id="42"/>
      </w:r>
    </w:p>
    <w:p w14:paraId="0AE6FA6D" w14:textId="77777777" w:rsidR="001D11A9" w:rsidRPr="00236554" w:rsidRDefault="001D11A9" w:rsidP="002D3EFA">
      <w:pPr>
        <w:shd w:val="clear" w:color="auto" w:fill="FFFFFF"/>
        <w:spacing w:after="0" w:line="240" w:lineRule="auto"/>
        <w:jc w:val="both"/>
        <w:outlineLvl w:val="2"/>
        <w:rPr>
          <w:rFonts w:ascii="Times New Roman" w:eastAsia="Times New Roman" w:hAnsi="Times New Roman" w:cs="Times New Roman"/>
          <w:lang w:eastAsia="et-EE"/>
        </w:rPr>
      </w:pPr>
    </w:p>
    <w:p w14:paraId="5A21D36E" w14:textId="3059142C" w:rsidR="001D11A9" w:rsidRPr="00236554" w:rsidRDefault="001D11A9" w:rsidP="002D3EFA">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lang w:eastAsia="et-EE"/>
        </w:rPr>
        <w:t xml:space="preserve">§ </w:t>
      </w:r>
      <w:r w:rsidR="00611240" w:rsidRPr="00236554">
        <w:rPr>
          <w:rFonts w:ascii="Times New Roman" w:hAnsi="Times New Roman"/>
          <w:b/>
          <w:bCs/>
          <w:sz w:val="24"/>
          <w:szCs w:val="24"/>
          <w:lang w:eastAsia="et-EE"/>
        </w:rPr>
        <w:t>4</w:t>
      </w:r>
      <w:r w:rsidR="00F17652">
        <w:rPr>
          <w:rFonts w:ascii="Times New Roman" w:hAnsi="Times New Roman"/>
          <w:b/>
          <w:bCs/>
          <w:sz w:val="24"/>
          <w:szCs w:val="24"/>
          <w:lang w:eastAsia="et-EE"/>
        </w:rPr>
        <w:t>2</w:t>
      </w:r>
      <w:r w:rsidR="00611240" w:rsidRPr="00236554">
        <w:rPr>
          <w:rFonts w:ascii="Times New Roman" w:hAnsi="Times New Roman"/>
          <w:b/>
          <w:bCs/>
          <w:sz w:val="24"/>
          <w:szCs w:val="24"/>
          <w:lang w:eastAsia="et-EE"/>
        </w:rPr>
        <w:t>.</w:t>
      </w:r>
      <w:r w:rsidRPr="00236554">
        <w:rPr>
          <w:rFonts w:ascii="Times New Roman" w:hAnsi="Times New Roman"/>
          <w:b/>
          <w:bCs/>
          <w:sz w:val="24"/>
          <w:szCs w:val="24"/>
          <w:lang w:eastAsia="et-EE"/>
        </w:rPr>
        <w:t xml:space="preserve"> Komisjoni töökorraldus</w:t>
      </w:r>
      <w:r w:rsidR="00611240" w:rsidRPr="00236554">
        <w:rPr>
          <w:rFonts w:ascii="Times New Roman" w:hAnsi="Times New Roman"/>
          <w:b/>
          <w:bCs/>
          <w:sz w:val="24"/>
          <w:szCs w:val="24"/>
          <w:lang w:eastAsia="et-EE"/>
        </w:rPr>
        <w:t xml:space="preserve"> ja kulud</w:t>
      </w:r>
    </w:p>
    <w:p w14:paraId="5EB906C4" w14:textId="77777777" w:rsidR="001D11A9" w:rsidRPr="007612F9" w:rsidRDefault="001D11A9" w:rsidP="002D3EFA">
      <w:pPr>
        <w:shd w:val="clear" w:color="auto" w:fill="FFFFFF"/>
        <w:spacing w:after="0" w:line="240" w:lineRule="auto"/>
        <w:jc w:val="both"/>
        <w:outlineLvl w:val="2"/>
        <w:rPr>
          <w:rFonts w:ascii="Times New Roman" w:hAnsi="Times New Roman"/>
          <w:b/>
          <w:bCs/>
          <w:sz w:val="24"/>
          <w:szCs w:val="24"/>
          <w:lang w:eastAsia="et-EE"/>
        </w:rPr>
      </w:pPr>
    </w:p>
    <w:p w14:paraId="7B4564F1" w14:textId="045CC4DD" w:rsidR="001D11A9" w:rsidRPr="00236554" w:rsidRDefault="00611240" w:rsidP="002D3EFA">
      <w:pPr>
        <w:shd w:val="clear" w:color="auto" w:fill="FFFFFF"/>
        <w:spacing w:after="0" w:line="240" w:lineRule="auto"/>
        <w:jc w:val="both"/>
        <w:rPr>
          <w:rFonts w:ascii="Times New Roman" w:hAnsi="Times New Roman"/>
          <w:sz w:val="24"/>
          <w:szCs w:val="24"/>
          <w:lang w:eastAsia="et-EE"/>
        </w:rPr>
      </w:pPr>
      <w:r w:rsidRPr="00EB6305">
        <w:rPr>
          <w:rFonts w:ascii="Times New Roman" w:hAnsi="Times New Roman"/>
          <w:sz w:val="24"/>
          <w:szCs w:val="24"/>
          <w:lang w:eastAsia="et-EE"/>
        </w:rPr>
        <w:t>(1)</w:t>
      </w:r>
      <w:r w:rsidR="00565800" w:rsidRPr="00EB6305">
        <w:rPr>
          <w:rFonts w:ascii="Times New Roman" w:hAnsi="Times New Roman"/>
          <w:sz w:val="24"/>
          <w:szCs w:val="24"/>
          <w:lang w:eastAsia="et-EE"/>
        </w:rPr>
        <w:t> </w:t>
      </w:r>
      <w:r w:rsidR="001D11A9" w:rsidRPr="00EB6305">
        <w:rPr>
          <w:rFonts w:ascii="Times New Roman" w:hAnsi="Times New Roman"/>
          <w:sz w:val="24"/>
          <w:szCs w:val="24"/>
          <w:lang w:eastAsia="et-EE"/>
        </w:rPr>
        <w:t xml:space="preserve">Komisjoni töö tehnilise korraldamise ja asjaajamise tagab Tarbijakaitse ja Tehnilise Järelevalve </w:t>
      </w:r>
      <w:r w:rsidR="001D11A9" w:rsidRPr="003D1BF6">
        <w:rPr>
          <w:rFonts w:ascii="Times New Roman" w:hAnsi="Times New Roman"/>
          <w:sz w:val="24"/>
          <w:szCs w:val="24"/>
          <w:lang w:eastAsia="et-EE"/>
        </w:rPr>
        <w:t>Amet.</w:t>
      </w:r>
    </w:p>
    <w:p w14:paraId="303E664A" w14:textId="77777777" w:rsidR="001D11A9" w:rsidRPr="00C57A36" w:rsidRDefault="001D11A9" w:rsidP="002D3EFA">
      <w:pPr>
        <w:shd w:val="clear" w:color="auto" w:fill="FFFFFF"/>
        <w:spacing w:after="0" w:line="240" w:lineRule="auto"/>
        <w:jc w:val="both"/>
        <w:rPr>
          <w:rFonts w:ascii="Times New Roman" w:hAnsi="Times New Roman"/>
          <w:sz w:val="24"/>
          <w:szCs w:val="24"/>
          <w:lang w:eastAsia="et-EE"/>
        </w:rPr>
      </w:pPr>
    </w:p>
    <w:p w14:paraId="64E6FEB8" w14:textId="36988A50" w:rsidR="001D11A9" w:rsidRPr="00236554" w:rsidRDefault="00611240" w:rsidP="002D3EFA">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(2)</w:t>
      </w:r>
      <w:r w:rsidR="00565800">
        <w:rPr>
          <w:rFonts w:ascii="Times New Roman" w:hAnsi="Times New Roman"/>
          <w:sz w:val="24"/>
          <w:szCs w:val="24"/>
          <w:lang w:eastAsia="et-EE"/>
        </w:rPr>
        <w:t> </w:t>
      </w:r>
      <w:r w:rsidR="001D11A9" w:rsidRPr="00236554">
        <w:rPr>
          <w:rFonts w:ascii="Times New Roman" w:hAnsi="Times New Roman"/>
          <w:sz w:val="24"/>
          <w:szCs w:val="24"/>
          <w:lang w:eastAsia="et-EE"/>
        </w:rPr>
        <w:t xml:space="preserve">Komisjoni </w:t>
      </w:r>
      <w:r w:rsidR="00951DC2">
        <w:rPr>
          <w:rFonts w:ascii="Times New Roman" w:hAnsi="Times New Roman"/>
          <w:sz w:val="24"/>
          <w:szCs w:val="24"/>
          <w:lang w:eastAsia="et-EE"/>
        </w:rPr>
        <w:t>tegevust</w:t>
      </w:r>
      <w:r w:rsidR="00951DC2" w:rsidRPr="00236554">
        <w:rPr>
          <w:rFonts w:ascii="Times New Roman" w:hAnsi="Times New Roman"/>
          <w:sz w:val="24"/>
          <w:szCs w:val="24"/>
          <w:lang w:eastAsia="et-EE"/>
        </w:rPr>
        <w:t xml:space="preserve"> </w:t>
      </w:r>
      <w:r w:rsidR="00951DC2">
        <w:rPr>
          <w:rFonts w:ascii="Times New Roman" w:hAnsi="Times New Roman"/>
          <w:sz w:val="24"/>
          <w:szCs w:val="24"/>
          <w:lang w:eastAsia="et-EE"/>
        </w:rPr>
        <w:t>rahastatakse riigieelarvest</w:t>
      </w:r>
      <w:r w:rsidR="00951DC2" w:rsidRPr="00236554">
        <w:rPr>
          <w:rFonts w:ascii="Times New Roman" w:hAnsi="Times New Roman"/>
          <w:sz w:val="24"/>
          <w:szCs w:val="24"/>
          <w:lang w:eastAsia="et-EE"/>
        </w:rPr>
        <w:t xml:space="preserve"> </w:t>
      </w:r>
      <w:r w:rsidR="001D11A9" w:rsidRPr="00236554">
        <w:rPr>
          <w:rFonts w:ascii="Times New Roman" w:hAnsi="Times New Roman"/>
          <w:sz w:val="24"/>
          <w:szCs w:val="24"/>
          <w:lang w:eastAsia="et-EE"/>
        </w:rPr>
        <w:t>Tarbijakaitse ja Tehnilise Järelevalve Ameti</w:t>
      </w:r>
      <w:r w:rsidR="00951DC2">
        <w:rPr>
          <w:rFonts w:ascii="Times New Roman" w:hAnsi="Times New Roman"/>
          <w:sz w:val="24"/>
          <w:szCs w:val="24"/>
          <w:lang w:eastAsia="et-EE"/>
        </w:rPr>
        <w:t>le selleks eraldatud vahendite</w:t>
      </w:r>
      <w:del w:id="43" w:author="Merike Koppel JM" w:date="2024-09-30T12:22:00Z">
        <w:r w:rsidR="00951DC2" w:rsidDel="00EB0C2D">
          <w:rPr>
            <w:rFonts w:ascii="Times New Roman" w:hAnsi="Times New Roman"/>
            <w:sz w:val="24"/>
            <w:szCs w:val="24"/>
            <w:lang w:eastAsia="et-EE"/>
          </w:rPr>
          <w:delText xml:space="preserve"> arvel</w:delText>
        </w:r>
      </w:del>
      <w:ins w:id="44" w:author="Merike Koppel JM" w:date="2024-09-30T12:22:00Z">
        <w:r w:rsidR="00EB0C2D">
          <w:rPr>
            <w:rFonts w:ascii="Times New Roman" w:hAnsi="Times New Roman"/>
            <w:sz w:val="24"/>
            <w:szCs w:val="24"/>
            <w:lang w:eastAsia="et-EE"/>
          </w:rPr>
          <w:t>st</w:t>
        </w:r>
      </w:ins>
      <w:r w:rsidR="001D11A9" w:rsidRPr="00236554">
        <w:rPr>
          <w:rFonts w:ascii="Times New Roman" w:hAnsi="Times New Roman"/>
          <w:sz w:val="24"/>
          <w:szCs w:val="24"/>
          <w:lang w:eastAsia="et-EE"/>
        </w:rPr>
        <w:t>.</w:t>
      </w:r>
    </w:p>
    <w:p w14:paraId="169B85B7" w14:textId="77777777" w:rsidR="0078220B" w:rsidRPr="00236554" w:rsidRDefault="0078220B" w:rsidP="002D3EFA">
      <w:pPr>
        <w:pStyle w:val="Normaallaadveeb"/>
        <w:shd w:val="clear" w:color="auto" w:fill="FFFFFF"/>
        <w:spacing w:before="0" w:beforeAutospacing="0" w:after="0" w:afterAutospacing="0"/>
        <w:jc w:val="both"/>
        <w:rPr>
          <w:bdr w:val="none" w:sz="0" w:space="0" w:color="auto" w:frame="1"/>
        </w:rPr>
      </w:pPr>
    </w:p>
    <w:p w14:paraId="67657FB7" w14:textId="71DC88B1" w:rsidR="0078220B" w:rsidRPr="00236554" w:rsidRDefault="0078220B" w:rsidP="002D3EFA">
      <w:pPr>
        <w:pStyle w:val="Normaallaadveeb"/>
        <w:shd w:val="clear" w:color="auto" w:fill="FFFFFF"/>
        <w:spacing w:before="0" w:beforeAutospacing="0" w:after="0" w:afterAutospacing="0"/>
        <w:jc w:val="both"/>
      </w:pPr>
      <w:r w:rsidRPr="00236554">
        <w:t>(</w:t>
      </w:r>
      <w:r w:rsidR="00604ACF" w:rsidRPr="00236554">
        <w:t>3</w:t>
      </w:r>
      <w:r w:rsidRPr="00236554">
        <w:t>)</w:t>
      </w:r>
      <w:r w:rsidR="00565800">
        <w:t> </w:t>
      </w:r>
      <w:r w:rsidRPr="00236554">
        <w:t xml:space="preserve">Komisjoni </w:t>
      </w:r>
      <w:r w:rsidR="00610D7B">
        <w:t xml:space="preserve">esimehele </w:t>
      </w:r>
      <w:r w:rsidR="00D61356" w:rsidRPr="00236554">
        <w:t xml:space="preserve">makstakse </w:t>
      </w:r>
      <w:r w:rsidR="001F5644" w:rsidRPr="006A212B">
        <w:t>palka</w:t>
      </w:r>
      <w:r w:rsidR="00B8361C" w:rsidRPr="006A212B">
        <w:t>.</w:t>
      </w:r>
      <w:r w:rsidR="001F5644" w:rsidRPr="00236554">
        <w:t xml:space="preserve"> </w:t>
      </w:r>
    </w:p>
    <w:p w14:paraId="4D4A3CE8" w14:textId="340F67B9" w:rsidR="0078220B" w:rsidRPr="00236554" w:rsidRDefault="0078220B" w:rsidP="002D3EFA">
      <w:pPr>
        <w:shd w:val="clear" w:color="auto" w:fill="FFFFFF"/>
        <w:spacing w:after="0" w:line="240" w:lineRule="auto"/>
        <w:jc w:val="both"/>
        <w:rPr>
          <w:rFonts w:ascii="Times New Roman" w:hAnsi="Times New Roman"/>
          <w:sz w:val="24"/>
          <w:szCs w:val="24"/>
          <w:lang w:eastAsia="et-EE"/>
        </w:rPr>
      </w:pPr>
    </w:p>
    <w:p w14:paraId="0AB05439" w14:textId="5D428FEA" w:rsidR="00877959" w:rsidRPr="00236554" w:rsidRDefault="00611240" w:rsidP="002D3EFA">
      <w:pPr>
        <w:shd w:val="clear" w:color="auto" w:fill="FFFFFF"/>
        <w:spacing w:after="0" w:line="240" w:lineRule="auto"/>
        <w:jc w:val="both"/>
        <w:rPr>
          <w:rFonts w:ascii="Times New Roman" w:hAnsi="Times New Roman"/>
          <w:sz w:val="24"/>
          <w:szCs w:val="24"/>
          <w:lang w:eastAsia="et-EE"/>
        </w:rPr>
      </w:pPr>
      <w:r w:rsidRPr="00236554">
        <w:rPr>
          <w:rFonts w:ascii="Times New Roman" w:hAnsi="Times New Roman"/>
          <w:sz w:val="24"/>
          <w:szCs w:val="24"/>
          <w:lang w:eastAsia="et-EE"/>
        </w:rPr>
        <w:t>(</w:t>
      </w:r>
      <w:r w:rsidR="00604ACF" w:rsidRPr="00236554">
        <w:rPr>
          <w:rFonts w:ascii="Times New Roman" w:hAnsi="Times New Roman"/>
          <w:sz w:val="24"/>
          <w:szCs w:val="24"/>
          <w:lang w:eastAsia="et-EE"/>
        </w:rPr>
        <w:t>4</w:t>
      </w:r>
      <w:r w:rsidRPr="00236554">
        <w:rPr>
          <w:rFonts w:ascii="Times New Roman" w:hAnsi="Times New Roman"/>
          <w:sz w:val="24"/>
          <w:szCs w:val="24"/>
          <w:lang w:eastAsia="et-EE"/>
        </w:rPr>
        <w:t>)</w:t>
      </w:r>
      <w:r w:rsidR="00ED5E37">
        <w:rPr>
          <w:rFonts w:ascii="Times New Roman" w:hAnsi="Times New Roman"/>
          <w:sz w:val="24"/>
          <w:szCs w:val="24"/>
          <w:lang w:eastAsia="et-EE"/>
        </w:rPr>
        <w:t> </w:t>
      </w:r>
      <w:r w:rsidR="00446F25" w:rsidRPr="00236554">
        <w:rPr>
          <w:rFonts w:ascii="Times New Roman" w:hAnsi="Times New Roman"/>
          <w:sz w:val="24"/>
          <w:szCs w:val="24"/>
          <w:lang w:eastAsia="et-EE"/>
        </w:rPr>
        <w:t xml:space="preserve">Komisjoni </w:t>
      </w:r>
      <w:r w:rsidR="0019296A">
        <w:rPr>
          <w:rFonts w:ascii="Times New Roman" w:hAnsi="Times New Roman"/>
          <w:sz w:val="24"/>
          <w:szCs w:val="24"/>
          <w:lang w:eastAsia="et-EE"/>
        </w:rPr>
        <w:t xml:space="preserve">esimehe </w:t>
      </w:r>
      <w:r w:rsidR="00446F25" w:rsidRPr="00236554">
        <w:rPr>
          <w:rFonts w:ascii="Times New Roman" w:hAnsi="Times New Roman"/>
          <w:sz w:val="24"/>
          <w:szCs w:val="24"/>
          <w:lang w:eastAsia="et-EE"/>
        </w:rPr>
        <w:t xml:space="preserve">tasustamise </w:t>
      </w:r>
      <w:r w:rsidR="00002E84" w:rsidRPr="00236554">
        <w:rPr>
          <w:rFonts w:ascii="Times New Roman" w:hAnsi="Times New Roman"/>
          <w:sz w:val="24"/>
          <w:szCs w:val="24"/>
          <w:lang w:eastAsia="et-EE"/>
        </w:rPr>
        <w:t>alused</w:t>
      </w:r>
      <w:r w:rsidR="00446F25" w:rsidRPr="00236554">
        <w:rPr>
          <w:rFonts w:ascii="Times New Roman" w:hAnsi="Times New Roman"/>
          <w:sz w:val="24"/>
          <w:szCs w:val="24"/>
          <w:lang w:eastAsia="et-EE"/>
        </w:rPr>
        <w:t xml:space="preserve"> kehtestab v</w:t>
      </w:r>
      <w:r w:rsidR="001D11A9" w:rsidRPr="00236554">
        <w:rPr>
          <w:rFonts w:ascii="Times New Roman" w:hAnsi="Times New Roman"/>
          <w:sz w:val="24"/>
          <w:szCs w:val="24"/>
          <w:lang w:eastAsia="et-EE"/>
        </w:rPr>
        <w:t>aldkonna eest vastutav minister määrusega</w:t>
      </w:r>
      <w:r w:rsidR="00877959" w:rsidRPr="00236554">
        <w:rPr>
          <w:rFonts w:ascii="Times New Roman" w:hAnsi="Times New Roman"/>
          <w:sz w:val="24"/>
          <w:szCs w:val="24"/>
          <w:lang w:eastAsia="et-EE"/>
        </w:rPr>
        <w:t>.</w:t>
      </w:r>
    </w:p>
    <w:p w14:paraId="6A3AC05C" w14:textId="6AF2788A" w:rsidR="00F40409" w:rsidRDefault="00F40409" w:rsidP="002D3EFA">
      <w:pPr>
        <w:shd w:val="clear" w:color="auto" w:fill="FFFFFF"/>
        <w:spacing w:after="0" w:line="240" w:lineRule="auto"/>
        <w:jc w:val="both"/>
        <w:rPr>
          <w:rFonts w:ascii="Times New Roman" w:hAnsi="Times New Roman"/>
          <w:sz w:val="24"/>
          <w:szCs w:val="24"/>
          <w:lang w:eastAsia="et-EE"/>
        </w:rPr>
      </w:pPr>
    </w:p>
    <w:p w14:paraId="73072E48" w14:textId="3FECF780" w:rsidR="00F40409" w:rsidRDefault="00F40409" w:rsidP="002D3EFA">
      <w:pPr>
        <w:shd w:val="clear" w:color="auto" w:fill="FFFFFF"/>
        <w:spacing w:after="0" w:line="240" w:lineRule="auto"/>
        <w:jc w:val="both"/>
        <w:rPr>
          <w:rFonts w:ascii="Times New Roman" w:hAnsi="Times New Roman"/>
          <w:sz w:val="24"/>
          <w:szCs w:val="24"/>
          <w:lang w:eastAsia="et-EE"/>
        </w:rPr>
      </w:pPr>
      <w:r w:rsidRPr="00560C2F">
        <w:rPr>
          <w:rFonts w:ascii="Times New Roman" w:hAnsi="Times New Roman"/>
          <w:sz w:val="24"/>
          <w:szCs w:val="24"/>
          <w:lang w:eastAsia="et-EE"/>
        </w:rPr>
        <w:t>(</w:t>
      </w:r>
      <w:r w:rsidR="009A05B7">
        <w:rPr>
          <w:rFonts w:ascii="Times New Roman" w:hAnsi="Times New Roman"/>
          <w:sz w:val="24"/>
          <w:szCs w:val="24"/>
          <w:lang w:eastAsia="et-EE"/>
        </w:rPr>
        <w:t>5</w:t>
      </w:r>
      <w:r w:rsidRPr="00560C2F">
        <w:rPr>
          <w:rFonts w:ascii="Times New Roman" w:hAnsi="Times New Roman"/>
          <w:sz w:val="24"/>
          <w:szCs w:val="24"/>
          <w:lang w:eastAsia="et-EE"/>
        </w:rPr>
        <w:t>)</w:t>
      </w:r>
      <w:r w:rsidR="00ED5E37">
        <w:rPr>
          <w:rFonts w:ascii="Times New Roman" w:hAnsi="Times New Roman"/>
          <w:sz w:val="24"/>
          <w:szCs w:val="24"/>
          <w:lang w:eastAsia="et-EE"/>
        </w:rPr>
        <w:t> </w:t>
      </w:r>
      <w:r w:rsidR="0014175C">
        <w:rPr>
          <w:rFonts w:ascii="Times New Roman" w:hAnsi="Times New Roman"/>
          <w:sz w:val="24"/>
          <w:szCs w:val="24"/>
          <w:lang w:eastAsia="et-EE"/>
        </w:rPr>
        <w:t>Komisjoni asjaajamis- ja töökorra kehtestab valdkonna eest vastutav minister määrusega.</w:t>
      </w:r>
    </w:p>
    <w:p w14:paraId="72C3827F" w14:textId="77777777" w:rsidR="00D04EA9" w:rsidRDefault="00D04EA9" w:rsidP="002D3EFA">
      <w:pPr>
        <w:shd w:val="clear" w:color="auto" w:fill="FFFFFF"/>
        <w:spacing w:after="0" w:line="240" w:lineRule="auto"/>
        <w:jc w:val="both"/>
        <w:rPr>
          <w:rFonts w:ascii="Times New Roman" w:hAnsi="Times New Roman"/>
          <w:sz w:val="24"/>
          <w:szCs w:val="24"/>
          <w:lang w:eastAsia="et-EE"/>
        </w:rPr>
      </w:pPr>
    </w:p>
    <w:p w14:paraId="248516AA" w14:textId="00C1D6DF" w:rsidR="00D04EA9" w:rsidRPr="00D04EA9" w:rsidRDefault="00D04EA9" w:rsidP="002D3EFA">
      <w:pPr>
        <w:shd w:val="clear" w:color="auto" w:fill="FFFFFF"/>
        <w:spacing w:after="0" w:line="240" w:lineRule="auto"/>
        <w:jc w:val="both"/>
      </w:pPr>
      <w:r>
        <w:rPr>
          <w:rFonts w:ascii="Times New Roman" w:hAnsi="Times New Roman"/>
          <w:sz w:val="24"/>
          <w:szCs w:val="24"/>
          <w:lang w:eastAsia="et-EE"/>
        </w:rPr>
        <w:t xml:space="preserve">(6) </w:t>
      </w:r>
      <w:commentRangeStart w:id="45"/>
      <w:r w:rsidRPr="00D04EA9">
        <w:rPr>
          <w:rFonts w:ascii="Times New Roman" w:hAnsi="Times New Roman"/>
          <w:sz w:val="24"/>
          <w:szCs w:val="24"/>
          <w:lang w:eastAsia="et-EE"/>
        </w:rPr>
        <w:t>Vaidluse lahendamine tarbijavaidluste komisjonis on pooltele tasuta.</w:t>
      </w:r>
      <w:commentRangeEnd w:id="45"/>
      <w:r w:rsidR="00C359B1">
        <w:rPr>
          <w:rStyle w:val="Kommentaariviide"/>
        </w:rPr>
        <w:commentReference w:id="45"/>
      </w:r>
    </w:p>
    <w:p w14:paraId="5AAB71C2" w14:textId="77777777" w:rsidR="00877959" w:rsidRPr="00236554" w:rsidRDefault="00877959" w:rsidP="002D3EFA">
      <w:pPr>
        <w:shd w:val="clear" w:color="auto" w:fill="FFFFFF"/>
        <w:spacing w:after="0" w:line="240" w:lineRule="auto"/>
        <w:jc w:val="both"/>
        <w:rPr>
          <w:rFonts w:ascii="Times New Roman" w:hAnsi="Times New Roman"/>
          <w:sz w:val="24"/>
          <w:szCs w:val="24"/>
          <w:lang w:eastAsia="et-EE"/>
        </w:rPr>
      </w:pPr>
    </w:p>
    <w:p w14:paraId="7D06B2BB" w14:textId="7FEE66AB" w:rsidR="001D11A9" w:rsidRPr="00236554" w:rsidRDefault="001D11A9" w:rsidP="002D3EFA">
      <w:pPr>
        <w:shd w:val="clear" w:color="auto" w:fill="FFFFFF"/>
        <w:spacing w:after="0" w:line="240" w:lineRule="auto"/>
        <w:jc w:val="both"/>
        <w:outlineLvl w:val="2"/>
        <w:rPr>
          <w:rFonts w:ascii="Times New Roman" w:hAnsi="Times New Roman"/>
          <w:b/>
          <w:bCs/>
          <w:sz w:val="24"/>
          <w:szCs w:val="24"/>
          <w:lang w:eastAsia="et-EE"/>
        </w:rPr>
      </w:pPr>
      <w:bookmarkStart w:id="46" w:name="para7lg2"/>
      <w:bookmarkStart w:id="47" w:name="_Hlk73030335"/>
      <w:r w:rsidRPr="00236554">
        <w:rPr>
          <w:rFonts w:ascii="Times New Roman" w:hAnsi="Times New Roman"/>
          <w:b/>
          <w:bCs/>
          <w:sz w:val="24"/>
          <w:szCs w:val="24"/>
          <w:lang w:eastAsia="et-EE"/>
        </w:rPr>
        <w:t xml:space="preserve">§ </w:t>
      </w:r>
      <w:r w:rsidR="00031F59" w:rsidRPr="00236554">
        <w:rPr>
          <w:rFonts w:ascii="Times New Roman" w:hAnsi="Times New Roman"/>
          <w:b/>
          <w:bCs/>
          <w:sz w:val="24"/>
          <w:szCs w:val="24"/>
          <w:lang w:eastAsia="et-EE"/>
        </w:rPr>
        <w:t>4</w:t>
      </w:r>
      <w:r w:rsidR="00031F59">
        <w:rPr>
          <w:rFonts w:ascii="Times New Roman" w:hAnsi="Times New Roman"/>
          <w:b/>
          <w:bCs/>
          <w:sz w:val="24"/>
          <w:szCs w:val="24"/>
          <w:lang w:eastAsia="et-EE"/>
        </w:rPr>
        <w:t>2</w:t>
      </w:r>
      <w:r w:rsidR="00031F59" w:rsidRPr="00031F59">
        <w:rPr>
          <w:rFonts w:ascii="Times New Roman" w:hAnsi="Times New Roman"/>
          <w:b/>
          <w:bCs/>
          <w:sz w:val="24"/>
          <w:szCs w:val="24"/>
          <w:vertAlign w:val="superscript"/>
          <w:lang w:eastAsia="et-EE"/>
        </w:rPr>
        <w:t>1</w:t>
      </w:r>
      <w:r w:rsidR="00611240" w:rsidRPr="00236554">
        <w:rPr>
          <w:rFonts w:ascii="Times New Roman" w:hAnsi="Times New Roman"/>
          <w:b/>
          <w:bCs/>
          <w:sz w:val="24"/>
          <w:szCs w:val="24"/>
          <w:lang w:eastAsia="et-EE"/>
        </w:rPr>
        <w:t xml:space="preserve">. </w:t>
      </w:r>
      <w:r w:rsidRPr="00236554">
        <w:rPr>
          <w:rFonts w:ascii="Times New Roman" w:hAnsi="Times New Roman"/>
          <w:b/>
          <w:bCs/>
          <w:sz w:val="24"/>
          <w:szCs w:val="24"/>
          <w:lang w:eastAsia="et-EE"/>
        </w:rPr>
        <w:t xml:space="preserve">Nõuded komisjoni </w:t>
      </w:r>
      <w:r w:rsidR="0099026F">
        <w:rPr>
          <w:rFonts w:ascii="Times New Roman" w:hAnsi="Times New Roman"/>
          <w:b/>
          <w:bCs/>
          <w:sz w:val="24"/>
          <w:szCs w:val="24"/>
          <w:lang w:eastAsia="et-EE"/>
        </w:rPr>
        <w:t xml:space="preserve">esimehele </w:t>
      </w:r>
      <w:r w:rsidR="004D7BA6" w:rsidRPr="00236554">
        <w:rPr>
          <w:rFonts w:ascii="Times New Roman" w:hAnsi="Times New Roman"/>
          <w:b/>
          <w:bCs/>
          <w:sz w:val="24"/>
          <w:szCs w:val="24"/>
          <w:lang w:eastAsia="et-EE"/>
        </w:rPr>
        <w:t xml:space="preserve">ja </w:t>
      </w:r>
      <w:commentRangeStart w:id="48"/>
      <w:r w:rsidR="004D7BA6" w:rsidRPr="00236554">
        <w:rPr>
          <w:rFonts w:ascii="Times New Roman" w:hAnsi="Times New Roman"/>
          <w:b/>
          <w:bCs/>
          <w:sz w:val="24"/>
          <w:szCs w:val="24"/>
          <w:lang w:eastAsia="et-EE"/>
        </w:rPr>
        <w:t>teenistuse erisused</w:t>
      </w:r>
      <w:commentRangeEnd w:id="48"/>
      <w:r w:rsidR="00B32FF1">
        <w:rPr>
          <w:rStyle w:val="Kommentaariviide"/>
        </w:rPr>
        <w:commentReference w:id="48"/>
      </w:r>
    </w:p>
    <w:bookmarkEnd w:id="46"/>
    <w:bookmarkEnd w:id="47"/>
    <w:p w14:paraId="0503A247" w14:textId="77777777" w:rsidR="001D11A9" w:rsidRPr="00236554" w:rsidRDefault="001D11A9" w:rsidP="002D3EFA">
      <w:pPr>
        <w:pStyle w:val="Normaallaadveeb"/>
        <w:shd w:val="clear" w:color="auto" w:fill="FFFFFF"/>
        <w:spacing w:before="0" w:beforeAutospacing="0" w:after="0" w:afterAutospacing="0"/>
        <w:jc w:val="both"/>
      </w:pPr>
    </w:p>
    <w:p w14:paraId="77753875" w14:textId="0FADFAA8" w:rsidR="001D11A9" w:rsidRPr="00236554" w:rsidRDefault="001D11A9" w:rsidP="002D3EFA">
      <w:pPr>
        <w:pStyle w:val="Normaallaadveeb"/>
        <w:shd w:val="clear" w:color="auto" w:fill="FFFFFF"/>
        <w:spacing w:before="0" w:beforeAutospacing="0" w:after="0" w:afterAutospacing="0"/>
        <w:jc w:val="both"/>
      </w:pPr>
      <w:r w:rsidRPr="00236554">
        <w:t xml:space="preserve">(1) Komisjoni </w:t>
      </w:r>
      <w:r w:rsidR="0099026F">
        <w:t xml:space="preserve">esimeheks </w:t>
      </w:r>
      <w:commentRangeStart w:id="49"/>
      <w:r w:rsidRPr="00236554">
        <w:t>võib</w:t>
      </w:r>
      <w:commentRangeEnd w:id="49"/>
      <w:r w:rsidR="00EB2E02">
        <w:rPr>
          <w:rStyle w:val="Kommentaariviide"/>
          <w:rFonts w:asciiTheme="minorHAnsi" w:eastAsiaTheme="minorHAnsi" w:hAnsiTheme="minorHAnsi" w:cstheme="minorBidi"/>
          <w:lang w:eastAsia="en-US"/>
        </w:rPr>
        <w:commentReference w:id="49"/>
      </w:r>
      <w:r w:rsidRPr="00236554">
        <w:t xml:space="preserve"> nimetada isiku:</w:t>
      </w:r>
    </w:p>
    <w:p w14:paraId="6703E952" w14:textId="3ECD11C8" w:rsidR="001D11A9" w:rsidRPr="00236554" w:rsidRDefault="001D11A9" w:rsidP="002D3EFA">
      <w:pPr>
        <w:pStyle w:val="Normaallaadveeb"/>
        <w:shd w:val="clear" w:color="auto" w:fill="FFFFFF"/>
        <w:spacing w:before="0" w:beforeAutospacing="0" w:after="0" w:afterAutospacing="0"/>
        <w:jc w:val="both"/>
      </w:pPr>
      <w:r w:rsidRPr="00236554">
        <w:t>1)</w:t>
      </w:r>
      <w:r w:rsidRPr="00236554">
        <w:rPr>
          <w:rStyle w:val="tyhik"/>
          <w:bdr w:val="none" w:sz="0" w:space="0" w:color="auto" w:frame="1"/>
        </w:rPr>
        <w:t> </w:t>
      </w:r>
      <w:r w:rsidR="00A76E42">
        <w:rPr>
          <w:rStyle w:val="tyhik"/>
          <w:bdr w:val="none" w:sz="0" w:space="0" w:color="auto" w:frame="1"/>
        </w:rPr>
        <w:t xml:space="preserve">kes </w:t>
      </w:r>
      <w:r w:rsidRPr="00236554">
        <w:t>on omandanud õiguse õppesuunal vähemalt riiklikult tunnustatud magistrikraadi, sellele vastava kvalifikatsiooni Eesti Vabariigi haridusseaduse § 28 lõike 2</w:t>
      </w:r>
      <w:r w:rsidRPr="00236554">
        <w:rPr>
          <w:bdr w:val="none" w:sz="0" w:space="0" w:color="auto" w:frame="1"/>
          <w:vertAlign w:val="superscript"/>
        </w:rPr>
        <w:t>2</w:t>
      </w:r>
      <w:r w:rsidR="002A2CFD">
        <w:t xml:space="preserve"> </w:t>
      </w:r>
      <w:r w:rsidRPr="00236554">
        <w:t xml:space="preserve">tähenduses või </w:t>
      </w:r>
      <w:r w:rsidR="0009223B">
        <w:t>välisriigi haridussüsteemis antud kvalifikatsiooni, mis vastab riiklikult tunnustatud magistrikraadile;</w:t>
      </w:r>
    </w:p>
    <w:p w14:paraId="4E77ED27" w14:textId="0BFFCE15" w:rsidR="001D11A9" w:rsidRPr="00236554" w:rsidRDefault="001D11A9" w:rsidP="002D3EFA">
      <w:pPr>
        <w:pStyle w:val="Normaallaadveeb"/>
        <w:shd w:val="clear" w:color="auto" w:fill="FFFFFF"/>
        <w:spacing w:before="0" w:beforeAutospacing="0" w:after="0" w:afterAutospacing="0"/>
        <w:jc w:val="both"/>
        <w:rPr>
          <w:bdr w:val="none" w:sz="0" w:space="0" w:color="auto" w:frame="1"/>
        </w:rPr>
      </w:pPr>
      <w:r w:rsidRPr="00236554">
        <w:t>2)</w:t>
      </w:r>
      <w:r w:rsidRPr="00236554">
        <w:rPr>
          <w:rStyle w:val="tyhik"/>
          <w:bdr w:val="none" w:sz="0" w:space="0" w:color="auto" w:frame="1"/>
        </w:rPr>
        <w:t> </w:t>
      </w:r>
      <w:r w:rsidR="00A76E42">
        <w:rPr>
          <w:rStyle w:val="tyhik"/>
          <w:bdr w:val="none" w:sz="0" w:space="0" w:color="auto" w:frame="1"/>
        </w:rPr>
        <w:t xml:space="preserve">kes </w:t>
      </w:r>
      <w:r w:rsidRPr="00236554">
        <w:t xml:space="preserve">tunneb </w:t>
      </w:r>
      <w:r w:rsidR="003F7960" w:rsidRPr="00236554">
        <w:t xml:space="preserve">tarbijaõigust ja </w:t>
      </w:r>
      <w:r w:rsidR="00BE5E04" w:rsidRPr="00236554">
        <w:t xml:space="preserve">lepinguõigust </w:t>
      </w:r>
      <w:r w:rsidR="003F7960" w:rsidRPr="00236554">
        <w:t xml:space="preserve">ning </w:t>
      </w:r>
      <w:r w:rsidR="00F023D5">
        <w:t>kellel on</w:t>
      </w:r>
      <w:r w:rsidR="00CF448D" w:rsidRPr="00236554">
        <w:t xml:space="preserve"> teadmis</w:t>
      </w:r>
      <w:r w:rsidR="00F023D5">
        <w:t>ed</w:t>
      </w:r>
      <w:r w:rsidR="00CF448D" w:rsidRPr="00236554">
        <w:t xml:space="preserve"> või oskus</w:t>
      </w:r>
      <w:r w:rsidR="00F023D5">
        <w:t>ed</w:t>
      </w:r>
      <w:r w:rsidR="00CF448D" w:rsidRPr="00236554">
        <w:t xml:space="preserve"> </w:t>
      </w:r>
      <w:r w:rsidRPr="00236554">
        <w:t xml:space="preserve">tarbijavaidluse </w:t>
      </w:r>
      <w:r w:rsidR="00BE5E04" w:rsidRPr="00236554">
        <w:t xml:space="preserve">kohtuvälise </w:t>
      </w:r>
      <w:r w:rsidR="00CF448D" w:rsidRPr="00236554">
        <w:t xml:space="preserve">või kohtuliku </w:t>
      </w:r>
      <w:r w:rsidR="00FC5427" w:rsidRPr="00236554">
        <w:t>lahendamise alal</w:t>
      </w:r>
      <w:r w:rsidRPr="00236554">
        <w:t>;</w:t>
      </w:r>
    </w:p>
    <w:p w14:paraId="7F7AA9DE" w14:textId="17B94F5F" w:rsidR="00222353" w:rsidRPr="00236554" w:rsidRDefault="001C3E08" w:rsidP="002D3EFA">
      <w:pPr>
        <w:pStyle w:val="Normaallaadveeb"/>
        <w:shd w:val="clear" w:color="auto" w:fill="FFFFFF"/>
        <w:spacing w:before="0" w:beforeAutospacing="0" w:after="0" w:afterAutospacing="0"/>
        <w:jc w:val="both"/>
        <w:rPr>
          <w:highlight w:val="yellow"/>
          <w:bdr w:val="none" w:sz="0" w:space="0" w:color="auto" w:frame="1"/>
        </w:rPr>
      </w:pPr>
      <w:r w:rsidRPr="00236554">
        <w:rPr>
          <w:bdr w:val="none" w:sz="0" w:space="0" w:color="auto" w:frame="1"/>
        </w:rPr>
        <w:t>3</w:t>
      </w:r>
      <w:r w:rsidR="00222353" w:rsidRPr="00236554">
        <w:rPr>
          <w:bdr w:val="none" w:sz="0" w:space="0" w:color="auto" w:frame="1"/>
        </w:rPr>
        <w:t>)</w:t>
      </w:r>
      <w:r w:rsidR="00A76E42">
        <w:rPr>
          <w:bdr w:val="none" w:sz="0" w:space="0" w:color="auto" w:frame="1"/>
        </w:rPr>
        <w:t xml:space="preserve"> kes </w:t>
      </w:r>
      <w:r w:rsidR="00222353" w:rsidRPr="00236554">
        <w:t xml:space="preserve">oskab eesti keelt </w:t>
      </w:r>
      <w:r w:rsidR="00F1199F" w:rsidRPr="00236554">
        <w:t xml:space="preserve">vähemalt </w:t>
      </w:r>
      <w:r w:rsidR="003F7960" w:rsidRPr="00236554">
        <w:t>C1</w:t>
      </w:r>
      <w:r w:rsidR="00222353" w:rsidRPr="00236554">
        <w:t>-tasemel;</w:t>
      </w:r>
    </w:p>
    <w:p w14:paraId="33E0F54F" w14:textId="0492CCC3" w:rsidR="001D11A9" w:rsidRPr="00236554" w:rsidRDefault="001C3E08" w:rsidP="002D3EFA">
      <w:pPr>
        <w:pStyle w:val="Normaallaadveeb"/>
        <w:shd w:val="clear" w:color="auto" w:fill="FFFFFF"/>
        <w:spacing w:before="0" w:beforeAutospacing="0" w:after="0" w:afterAutospacing="0"/>
        <w:jc w:val="both"/>
        <w:rPr>
          <w:bdr w:val="none" w:sz="0" w:space="0" w:color="auto" w:frame="1"/>
        </w:rPr>
      </w:pPr>
      <w:r w:rsidRPr="00236554">
        <w:t>4</w:t>
      </w:r>
      <w:r w:rsidR="001D11A9" w:rsidRPr="00236554">
        <w:t>)</w:t>
      </w:r>
      <w:r w:rsidR="001D11A9" w:rsidRPr="00236554">
        <w:rPr>
          <w:rStyle w:val="tyhik"/>
          <w:bdr w:val="none" w:sz="0" w:space="0" w:color="auto" w:frame="1"/>
        </w:rPr>
        <w:t> </w:t>
      </w:r>
      <w:r w:rsidR="00A76E42">
        <w:rPr>
          <w:rStyle w:val="tyhik"/>
          <w:bdr w:val="none" w:sz="0" w:space="0" w:color="auto" w:frame="1"/>
        </w:rPr>
        <w:t xml:space="preserve">kes </w:t>
      </w:r>
      <w:r w:rsidR="001D11A9" w:rsidRPr="00236554">
        <w:t xml:space="preserve">on </w:t>
      </w:r>
      <w:ins w:id="50" w:author="Merike Koppel JM" w:date="2024-10-01T09:46:00Z">
        <w:r w:rsidR="00691229">
          <w:t>aus ja</w:t>
        </w:r>
      </w:ins>
      <w:commentRangeStart w:id="51"/>
      <w:del w:id="52" w:author="Merike Koppel JM" w:date="2024-10-01T09:46:00Z">
        <w:r w:rsidR="001D11A9" w:rsidRPr="00236554" w:rsidDel="00691229">
          <w:delText>kõrgete</w:delText>
        </w:r>
      </w:del>
      <w:r w:rsidR="001D11A9" w:rsidRPr="00236554">
        <w:t xml:space="preserve"> kõlbeli</w:t>
      </w:r>
      <w:ins w:id="53" w:author="Merike Koppel JM" w:date="2024-10-01T09:46:00Z">
        <w:r w:rsidR="00691229">
          <w:t>ne</w:t>
        </w:r>
      </w:ins>
      <w:del w:id="54" w:author="Merike Koppel JM" w:date="2024-10-01T09:46:00Z">
        <w:r w:rsidR="001D11A9" w:rsidRPr="00236554" w:rsidDel="00691229">
          <w:delText>ste omadustega</w:delText>
        </w:r>
      </w:del>
      <w:commentRangeEnd w:id="51"/>
      <w:r w:rsidR="00BF7A21">
        <w:rPr>
          <w:rStyle w:val="Kommentaariviide"/>
          <w:rFonts w:asciiTheme="minorHAnsi" w:eastAsiaTheme="minorHAnsi" w:hAnsiTheme="minorHAnsi" w:cstheme="minorBidi"/>
          <w:lang w:eastAsia="en-US"/>
        </w:rPr>
        <w:commentReference w:id="51"/>
      </w:r>
      <w:r w:rsidR="001D11A9" w:rsidRPr="00236554">
        <w:t>;</w:t>
      </w:r>
      <w:bookmarkStart w:id="55" w:name="para7lg2p5"/>
      <w:bookmarkEnd w:id="55"/>
    </w:p>
    <w:p w14:paraId="582FA58C" w14:textId="75BE40E2" w:rsidR="001D11A9" w:rsidRPr="00236554" w:rsidRDefault="001C3E08" w:rsidP="002D3EFA">
      <w:pPr>
        <w:pStyle w:val="Normaallaadveeb"/>
        <w:shd w:val="clear" w:color="auto" w:fill="FFFFFF"/>
        <w:spacing w:before="0" w:beforeAutospacing="0" w:after="0" w:afterAutospacing="0"/>
        <w:jc w:val="both"/>
        <w:rPr>
          <w:bdr w:val="none" w:sz="0" w:space="0" w:color="auto" w:frame="1"/>
        </w:rPr>
      </w:pPr>
      <w:r w:rsidRPr="00236554">
        <w:t>5</w:t>
      </w:r>
      <w:r w:rsidR="001D11A9" w:rsidRPr="00236554">
        <w:t>)</w:t>
      </w:r>
      <w:r w:rsidR="001D11A9" w:rsidRPr="00236554">
        <w:rPr>
          <w:rStyle w:val="tyhik"/>
          <w:bdr w:val="none" w:sz="0" w:space="0" w:color="auto" w:frame="1"/>
        </w:rPr>
        <w:t> </w:t>
      </w:r>
      <w:r w:rsidR="004E78C0" w:rsidRPr="00236554">
        <w:t>ke</w:t>
      </w:r>
      <w:r w:rsidR="000802F7">
        <w:t>llel</w:t>
      </w:r>
      <w:r w:rsidR="004E78C0" w:rsidRPr="00236554">
        <w:t xml:space="preserve"> </w:t>
      </w:r>
      <w:r w:rsidR="004345A6" w:rsidRPr="00236554">
        <w:t xml:space="preserve">ei ole </w:t>
      </w:r>
      <w:r w:rsidR="00904EDB">
        <w:t xml:space="preserve">kehtivat karistust </w:t>
      </w:r>
      <w:r w:rsidR="004345A6" w:rsidRPr="00236554">
        <w:t>tahtlikult toimepandud kuriteo eest;</w:t>
      </w:r>
      <w:bookmarkStart w:id="56" w:name="para7lg2p6"/>
    </w:p>
    <w:bookmarkEnd w:id="56"/>
    <w:p w14:paraId="116C2B53" w14:textId="3DF4982B" w:rsidR="004D7BA6" w:rsidRDefault="001C3E08" w:rsidP="00126E31">
      <w:pPr>
        <w:pStyle w:val="Normaallaadveeb"/>
        <w:shd w:val="clear" w:color="auto" w:fill="FFFFFF"/>
        <w:spacing w:before="0" w:beforeAutospacing="0" w:after="0" w:afterAutospacing="0"/>
        <w:jc w:val="both"/>
      </w:pPr>
      <w:r w:rsidRPr="00236554">
        <w:lastRenderedPageBreak/>
        <w:t>6</w:t>
      </w:r>
      <w:r w:rsidR="001D11A9" w:rsidRPr="00236554">
        <w:t>)</w:t>
      </w:r>
      <w:r w:rsidR="001D11A9" w:rsidRPr="00236554">
        <w:rPr>
          <w:rStyle w:val="tyhik"/>
          <w:bdr w:val="none" w:sz="0" w:space="0" w:color="auto" w:frame="1"/>
        </w:rPr>
        <w:t> </w:t>
      </w:r>
      <w:r w:rsidR="00A76E42">
        <w:rPr>
          <w:rStyle w:val="tyhik"/>
          <w:bdr w:val="none" w:sz="0" w:space="0" w:color="auto" w:frame="1"/>
        </w:rPr>
        <w:t xml:space="preserve">kes </w:t>
      </w:r>
      <w:r w:rsidR="001D11A9" w:rsidRPr="00236554">
        <w:t>ei ole kohtuniku,</w:t>
      </w:r>
      <w:r w:rsidR="004345A6" w:rsidRPr="00236554">
        <w:t xml:space="preserve"> </w:t>
      </w:r>
      <w:r w:rsidR="004345A6" w:rsidRPr="00EB6305">
        <w:t>komisjoni</w:t>
      </w:r>
      <w:r w:rsidR="00FE19EF" w:rsidRPr="00EB6305">
        <w:t xml:space="preserve"> esimehe</w:t>
      </w:r>
      <w:r w:rsidR="004345A6" w:rsidRPr="00236554">
        <w:t>,</w:t>
      </w:r>
      <w:r w:rsidR="001D11A9" w:rsidRPr="00236554">
        <w:t xml:space="preserve"> notari või kohtutäituri ametikohalt tagandatud ega </w:t>
      </w:r>
      <w:del w:id="57" w:author="Merike Koppel JM" w:date="2024-10-03T09:20:00Z">
        <w:r w:rsidR="001D11A9" w:rsidRPr="00236554" w:rsidDel="00275F27">
          <w:delText xml:space="preserve">ole </w:delText>
        </w:r>
      </w:del>
      <w:r w:rsidR="001D11A9" w:rsidRPr="00236554">
        <w:t>advokatuurist välja heidetud.</w:t>
      </w:r>
    </w:p>
    <w:p w14:paraId="6D69AFDA" w14:textId="77777777" w:rsidR="00126E31" w:rsidRPr="00126E31" w:rsidRDefault="00126E31" w:rsidP="00126E31">
      <w:pPr>
        <w:pStyle w:val="Normaallaadveeb"/>
        <w:shd w:val="clear" w:color="auto" w:fill="FFFFFF"/>
        <w:spacing w:before="0" w:beforeAutospacing="0" w:after="0" w:afterAutospacing="0"/>
        <w:jc w:val="both"/>
      </w:pPr>
    </w:p>
    <w:p w14:paraId="56C31C6E" w14:textId="505CEB0E" w:rsidR="001D11A9" w:rsidRPr="00236554" w:rsidRDefault="001D11A9" w:rsidP="002D3EFA">
      <w:pPr>
        <w:pStyle w:val="Normaallaadveeb"/>
        <w:shd w:val="clear" w:color="auto" w:fill="FFFFFF"/>
        <w:spacing w:before="0" w:beforeAutospacing="0" w:after="0" w:afterAutospacing="0"/>
        <w:jc w:val="both"/>
      </w:pPr>
      <w:r w:rsidRPr="00236554">
        <w:t>(</w:t>
      </w:r>
      <w:r w:rsidR="001D7482" w:rsidRPr="00236554">
        <w:t>2</w:t>
      </w:r>
      <w:r w:rsidRPr="00236554">
        <w:t xml:space="preserve">) Komisjoni </w:t>
      </w:r>
      <w:r w:rsidR="0099026F">
        <w:t xml:space="preserve">esimehele </w:t>
      </w:r>
      <w:r w:rsidRPr="00236554">
        <w:t>kohald</w:t>
      </w:r>
      <w:r w:rsidR="0009223B">
        <w:t>atakse</w:t>
      </w:r>
      <w:r w:rsidRPr="00236554">
        <w:t xml:space="preserve"> avaliku teenistuse seadus</w:t>
      </w:r>
      <w:r w:rsidR="0009223B">
        <w:t xml:space="preserve">t, </w:t>
      </w:r>
      <w:r w:rsidR="001948C0">
        <w:t xml:space="preserve">välja arvatud § 51 </w:t>
      </w:r>
      <w:commentRangeStart w:id="58"/>
      <w:r w:rsidR="001948C0">
        <w:t>l</w:t>
      </w:r>
      <w:r w:rsidR="00B538C1">
        <w:t>õi</w:t>
      </w:r>
      <w:r w:rsidR="001948C0">
        <w:t>g</w:t>
      </w:r>
      <w:r w:rsidR="00B538C1">
        <w:t>e</w:t>
      </w:r>
      <w:ins w:id="59" w:author="Merike Koppel JM" w:date="2024-09-23T15:25:00Z">
        <w:r w:rsidR="00D05EAA">
          <w:t>t</w:t>
        </w:r>
      </w:ins>
      <w:r w:rsidR="001948C0">
        <w:t xml:space="preserve"> </w:t>
      </w:r>
      <w:commentRangeEnd w:id="58"/>
      <w:r w:rsidR="00D05EAA">
        <w:rPr>
          <w:rStyle w:val="Kommentaariviide"/>
          <w:rFonts w:asciiTheme="minorHAnsi" w:eastAsiaTheme="minorHAnsi" w:hAnsiTheme="minorHAnsi" w:cstheme="minorBidi"/>
          <w:lang w:eastAsia="en-US"/>
        </w:rPr>
        <w:commentReference w:id="58"/>
      </w:r>
      <w:r w:rsidR="001948C0">
        <w:t>3.</w:t>
      </w:r>
    </w:p>
    <w:p w14:paraId="60DDC9A8" w14:textId="77777777" w:rsidR="001D11A9" w:rsidRPr="00236554" w:rsidRDefault="001D11A9" w:rsidP="002D3EFA">
      <w:pPr>
        <w:pStyle w:val="Normaallaadveeb"/>
        <w:shd w:val="clear" w:color="auto" w:fill="FFFFFF"/>
        <w:spacing w:before="0" w:beforeAutospacing="0" w:after="0" w:afterAutospacing="0"/>
        <w:jc w:val="both"/>
      </w:pPr>
    </w:p>
    <w:p w14:paraId="378E1EE7" w14:textId="6DA3EB05" w:rsidR="001D11A9" w:rsidRPr="00236554" w:rsidRDefault="001D11A9" w:rsidP="002D3EFA">
      <w:pPr>
        <w:shd w:val="clear" w:color="auto" w:fill="FFFFFF"/>
        <w:spacing w:after="0" w:line="240" w:lineRule="auto"/>
        <w:jc w:val="both"/>
        <w:outlineLvl w:val="2"/>
        <w:rPr>
          <w:rFonts w:ascii="Times New Roman" w:hAnsi="Times New Roman"/>
          <w:b/>
          <w:bCs/>
          <w:sz w:val="24"/>
          <w:szCs w:val="24"/>
          <w:lang w:eastAsia="et-EE"/>
        </w:rPr>
      </w:pPr>
      <w:r w:rsidRPr="00236554">
        <w:rPr>
          <w:rFonts w:ascii="Times New Roman" w:hAnsi="Times New Roman"/>
          <w:b/>
          <w:bCs/>
          <w:sz w:val="24"/>
          <w:szCs w:val="24"/>
          <w:bdr w:val="none" w:sz="0" w:space="0" w:color="auto" w:frame="1"/>
          <w:lang w:eastAsia="et-EE"/>
        </w:rPr>
        <w:t>§</w:t>
      </w:r>
      <w:bookmarkStart w:id="60" w:name="para41"/>
      <w:r w:rsidR="00446F25" w:rsidRPr="00236554">
        <w:rPr>
          <w:rFonts w:ascii="Times New Roman" w:hAnsi="Times New Roman"/>
          <w:b/>
          <w:bCs/>
          <w:sz w:val="24"/>
          <w:szCs w:val="24"/>
          <w:bdr w:val="none" w:sz="0" w:space="0" w:color="auto" w:frame="1"/>
          <w:lang w:eastAsia="et-EE"/>
        </w:rPr>
        <w:t xml:space="preserve"> </w:t>
      </w:r>
      <w:r w:rsidR="004D7BA6" w:rsidRPr="00236554">
        <w:rPr>
          <w:rFonts w:ascii="Times New Roman" w:hAnsi="Times New Roman"/>
          <w:b/>
          <w:bCs/>
          <w:sz w:val="24"/>
          <w:szCs w:val="24"/>
          <w:bdr w:val="none" w:sz="0" w:space="0" w:color="auto" w:frame="1"/>
          <w:lang w:eastAsia="et-EE"/>
        </w:rPr>
        <w:t>4</w:t>
      </w:r>
      <w:r w:rsidR="00031F59">
        <w:rPr>
          <w:rFonts w:ascii="Times New Roman" w:hAnsi="Times New Roman"/>
          <w:b/>
          <w:bCs/>
          <w:sz w:val="24"/>
          <w:szCs w:val="24"/>
          <w:bdr w:val="none" w:sz="0" w:space="0" w:color="auto" w:frame="1"/>
          <w:lang w:eastAsia="et-EE"/>
        </w:rPr>
        <w:t>3</w:t>
      </w:r>
      <w:r w:rsidR="004D7BA6" w:rsidRPr="00236554">
        <w:rPr>
          <w:rFonts w:ascii="Times New Roman" w:hAnsi="Times New Roman"/>
          <w:b/>
          <w:bCs/>
          <w:sz w:val="24"/>
          <w:szCs w:val="24"/>
          <w:bdr w:val="none" w:sz="0" w:space="0" w:color="auto" w:frame="1"/>
          <w:lang w:eastAsia="et-EE"/>
        </w:rPr>
        <w:t xml:space="preserve">. </w:t>
      </w:r>
      <w:bookmarkEnd w:id="60"/>
      <w:r w:rsidRPr="00236554">
        <w:rPr>
          <w:rFonts w:ascii="Times New Roman" w:hAnsi="Times New Roman"/>
          <w:b/>
          <w:bCs/>
          <w:sz w:val="24"/>
          <w:szCs w:val="24"/>
          <w:lang w:eastAsia="et-EE"/>
        </w:rPr>
        <w:t xml:space="preserve">Komisjoni </w:t>
      </w:r>
      <w:r w:rsidR="0099026F">
        <w:rPr>
          <w:rFonts w:ascii="Times New Roman" w:hAnsi="Times New Roman"/>
          <w:b/>
          <w:bCs/>
          <w:sz w:val="24"/>
          <w:szCs w:val="24"/>
          <w:lang w:eastAsia="et-EE"/>
        </w:rPr>
        <w:t xml:space="preserve">liikmeks </w:t>
      </w:r>
      <w:r w:rsidR="005F01BA" w:rsidRPr="00236554">
        <w:rPr>
          <w:rFonts w:ascii="Times New Roman" w:hAnsi="Times New Roman"/>
          <w:b/>
          <w:bCs/>
          <w:sz w:val="24"/>
          <w:szCs w:val="24"/>
          <w:lang w:eastAsia="et-EE"/>
        </w:rPr>
        <w:t>esitamine</w:t>
      </w:r>
    </w:p>
    <w:p w14:paraId="62445AD5" w14:textId="77777777" w:rsidR="001D11A9" w:rsidRPr="00236554" w:rsidRDefault="001D11A9"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35D9230" w14:textId="443B57AB" w:rsidR="001D11A9" w:rsidRPr="00236554" w:rsidRDefault="001D11A9"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bdr w:val="none" w:sz="0" w:space="0" w:color="auto" w:frame="1"/>
          <w:lang w:eastAsia="et-EE"/>
        </w:rPr>
        <w:t>(1)</w:t>
      </w:r>
      <w:r w:rsidR="00793957">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Ettepaneku </w:t>
      </w:r>
      <w:commentRangeStart w:id="61"/>
      <w:r w:rsidR="0009223B">
        <w:rPr>
          <w:rFonts w:ascii="Times New Roman" w:eastAsia="Times New Roman" w:hAnsi="Times New Roman" w:cs="Times New Roman"/>
          <w:sz w:val="24"/>
          <w:szCs w:val="24"/>
          <w:lang w:eastAsia="et-EE"/>
        </w:rPr>
        <w:t>kinnitada</w:t>
      </w:r>
      <w:commentRangeEnd w:id="61"/>
      <w:r w:rsidR="00BB35FC">
        <w:rPr>
          <w:rStyle w:val="Kommentaariviide"/>
        </w:rPr>
        <w:commentReference w:id="61"/>
      </w:r>
      <w:r w:rsidR="0009223B">
        <w:rPr>
          <w:rFonts w:ascii="Times New Roman" w:eastAsia="Times New Roman" w:hAnsi="Times New Roman" w:cs="Times New Roman"/>
          <w:sz w:val="24"/>
          <w:szCs w:val="24"/>
          <w:lang w:eastAsia="et-EE"/>
        </w:rPr>
        <w:t xml:space="preserve"> isik komisjoni</w:t>
      </w:r>
      <w:r w:rsidRPr="00236554">
        <w:rPr>
          <w:rFonts w:ascii="Times New Roman" w:eastAsia="Times New Roman" w:hAnsi="Times New Roman" w:cs="Times New Roman"/>
          <w:sz w:val="24"/>
          <w:szCs w:val="24"/>
          <w:lang w:eastAsia="et-EE"/>
        </w:rPr>
        <w:t xml:space="preserve"> </w:t>
      </w:r>
      <w:r w:rsidR="0099026F">
        <w:rPr>
          <w:rFonts w:ascii="Times New Roman" w:eastAsia="Times New Roman" w:hAnsi="Times New Roman" w:cs="Times New Roman"/>
          <w:sz w:val="24"/>
          <w:szCs w:val="24"/>
          <w:lang w:eastAsia="et-EE"/>
        </w:rPr>
        <w:t xml:space="preserve">liikmeks </w:t>
      </w:r>
      <w:r w:rsidRPr="00236554">
        <w:rPr>
          <w:rFonts w:ascii="Times New Roman" w:eastAsia="Times New Roman" w:hAnsi="Times New Roman" w:cs="Times New Roman"/>
          <w:sz w:val="24"/>
          <w:szCs w:val="24"/>
          <w:lang w:eastAsia="et-EE"/>
        </w:rPr>
        <w:t>teevad ettevõtlus- või kutseliidud</w:t>
      </w:r>
      <w:r w:rsidR="0009223B">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tarbijaühendused või </w:t>
      </w:r>
      <w:r w:rsidR="009A05B7">
        <w:rPr>
          <w:rFonts w:ascii="Times New Roman" w:eastAsia="Times New Roman" w:hAnsi="Times New Roman" w:cs="Times New Roman"/>
          <w:sz w:val="24"/>
          <w:szCs w:val="24"/>
          <w:lang w:eastAsia="et-EE"/>
        </w:rPr>
        <w:t>Tarbijakaitse ja Tehnilise Järelevalve Amet,</w:t>
      </w:r>
      <w:r w:rsidR="009F7018">
        <w:rPr>
          <w:rFonts w:ascii="Times New Roman" w:eastAsia="Times New Roman" w:hAnsi="Times New Roman" w:cs="Times New Roman"/>
          <w:sz w:val="24"/>
          <w:szCs w:val="24"/>
          <w:lang w:eastAsia="et-EE"/>
        </w:rPr>
        <w:t xml:space="preserve"> </w:t>
      </w:r>
      <w:r w:rsidR="0009223B">
        <w:rPr>
          <w:rFonts w:ascii="Times New Roman" w:eastAsia="Times New Roman" w:hAnsi="Times New Roman" w:cs="Times New Roman"/>
          <w:sz w:val="24"/>
          <w:szCs w:val="24"/>
          <w:lang w:eastAsia="et-EE"/>
        </w:rPr>
        <w:t>kes</w:t>
      </w:r>
      <w:r w:rsidRPr="00236554">
        <w:rPr>
          <w:rFonts w:ascii="Times New Roman" w:eastAsia="Times New Roman" w:hAnsi="Times New Roman" w:cs="Times New Roman"/>
          <w:sz w:val="24"/>
          <w:szCs w:val="24"/>
          <w:lang w:eastAsia="et-EE"/>
        </w:rPr>
        <w:t xml:space="preserve"> esita</w:t>
      </w:r>
      <w:r w:rsidR="0009223B">
        <w:rPr>
          <w:rFonts w:ascii="Times New Roman" w:eastAsia="Times New Roman" w:hAnsi="Times New Roman" w:cs="Times New Roman"/>
          <w:sz w:val="24"/>
          <w:szCs w:val="24"/>
          <w:lang w:eastAsia="et-EE"/>
        </w:rPr>
        <w:t>vad</w:t>
      </w:r>
      <w:r w:rsidRPr="00236554">
        <w:rPr>
          <w:rFonts w:ascii="Times New Roman" w:eastAsia="Times New Roman" w:hAnsi="Times New Roman" w:cs="Times New Roman"/>
          <w:sz w:val="24"/>
          <w:szCs w:val="24"/>
          <w:lang w:eastAsia="et-EE"/>
        </w:rPr>
        <w:t xml:space="preserve"> isiku nõusolekul tema kohta järgmised andmed:</w:t>
      </w:r>
    </w:p>
    <w:p w14:paraId="46AE2880" w14:textId="77777777" w:rsidR="001157D4" w:rsidRDefault="001D11A9"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ees- ja perekonnanimi;</w:t>
      </w:r>
    </w:p>
    <w:p w14:paraId="52932FF7" w14:textId="41431CA1" w:rsidR="00446B98" w:rsidRPr="00446B98" w:rsidRDefault="00446B98"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446B98">
        <w:rPr>
          <w:rFonts w:ascii="Times New Roman" w:eastAsia="Times New Roman" w:hAnsi="Times New Roman" w:cs="Times New Roman"/>
          <w:sz w:val="24"/>
          <w:szCs w:val="24"/>
          <w:lang w:eastAsia="et-EE"/>
        </w:rPr>
        <w:t>2) töökoht ja kontaktandmed;</w:t>
      </w:r>
    </w:p>
    <w:p w14:paraId="5834C74A" w14:textId="73A4040C" w:rsidR="00446B98" w:rsidRDefault="00446B98"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446B98">
        <w:rPr>
          <w:rFonts w:ascii="Times New Roman" w:eastAsia="Times New Roman" w:hAnsi="Times New Roman" w:cs="Times New Roman"/>
          <w:sz w:val="24"/>
          <w:szCs w:val="24"/>
          <w:lang w:eastAsia="et-EE"/>
        </w:rPr>
        <w:t>3) elulookirjeldus.</w:t>
      </w:r>
    </w:p>
    <w:p w14:paraId="4DB4346A" w14:textId="77777777" w:rsidR="001157D4" w:rsidRDefault="001157D4"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1359130F" w14:textId="488311A8" w:rsidR="001D11A9" w:rsidRPr="00236554" w:rsidRDefault="001D11A9"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bdr w:val="none" w:sz="0" w:space="0" w:color="auto" w:frame="1"/>
          <w:lang w:eastAsia="et-EE"/>
        </w:rPr>
        <w:t>(</w:t>
      </w:r>
      <w:r w:rsidR="005F01BA" w:rsidRPr="00236554">
        <w:rPr>
          <w:rFonts w:ascii="Times New Roman" w:eastAsia="Times New Roman" w:hAnsi="Times New Roman" w:cs="Times New Roman"/>
          <w:sz w:val="24"/>
          <w:szCs w:val="24"/>
          <w:bdr w:val="none" w:sz="0" w:space="0" w:color="auto" w:frame="1"/>
          <w:lang w:eastAsia="et-EE"/>
        </w:rPr>
        <w:t>2</w:t>
      </w:r>
      <w:r w:rsidRPr="00236554">
        <w:rPr>
          <w:rFonts w:ascii="Times New Roman" w:eastAsia="Times New Roman" w:hAnsi="Times New Roman" w:cs="Times New Roman"/>
          <w:sz w:val="24"/>
          <w:szCs w:val="24"/>
          <w:bdr w:val="none" w:sz="0" w:space="0" w:color="auto" w:frame="1"/>
          <w:lang w:eastAsia="et-EE"/>
        </w:rPr>
        <w:t xml:space="preserve">) </w:t>
      </w:r>
      <w:r w:rsidRPr="00236554">
        <w:rPr>
          <w:rFonts w:ascii="Times New Roman" w:eastAsia="Times New Roman" w:hAnsi="Times New Roman" w:cs="Times New Roman"/>
          <w:sz w:val="24"/>
          <w:szCs w:val="24"/>
          <w:lang w:eastAsia="et-EE"/>
        </w:rPr>
        <w:t xml:space="preserve">Komisjoni </w:t>
      </w:r>
      <w:r w:rsidR="0099026F">
        <w:rPr>
          <w:rFonts w:ascii="Times New Roman" w:eastAsia="Times New Roman" w:hAnsi="Times New Roman" w:cs="Times New Roman"/>
          <w:sz w:val="24"/>
          <w:szCs w:val="24"/>
          <w:lang w:eastAsia="et-EE"/>
        </w:rPr>
        <w:t xml:space="preserve">liikme </w:t>
      </w:r>
      <w:r w:rsidRPr="00236554">
        <w:rPr>
          <w:rFonts w:ascii="Times New Roman" w:eastAsia="Times New Roman" w:hAnsi="Times New Roman" w:cs="Times New Roman"/>
          <w:sz w:val="24"/>
          <w:szCs w:val="24"/>
          <w:lang w:eastAsia="et-EE"/>
        </w:rPr>
        <w:t xml:space="preserve">volitused võib </w:t>
      </w:r>
      <w:commentRangeStart w:id="62"/>
      <w:r w:rsidRPr="00236554">
        <w:rPr>
          <w:rFonts w:ascii="Times New Roman" w:eastAsia="Times New Roman" w:hAnsi="Times New Roman" w:cs="Times New Roman"/>
          <w:sz w:val="24"/>
          <w:szCs w:val="24"/>
          <w:lang w:eastAsia="et-EE"/>
        </w:rPr>
        <w:t>enne</w:t>
      </w:r>
      <w:ins w:id="63" w:author="Merike Koppel JM" w:date="2024-09-23T14:44:00Z">
        <w:r w:rsidR="00BF7A21">
          <w:rPr>
            <w:rFonts w:ascii="Times New Roman" w:eastAsia="Times New Roman" w:hAnsi="Times New Roman" w:cs="Times New Roman"/>
            <w:sz w:val="24"/>
            <w:szCs w:val="24"/>
            <w:lang w:eastAsia="et-EE"/>
          </w:rPr>
          <w:t xml:space="preserve"> </w:t>
        </w:r>
      </w:ins>
      <w:r w:rsidRPr="00236554">
        <w:rPr>
          <w:rFonts w:ascii="Times New Roman" w:eastAsia="Times New Roman" w:hAnsi="Times New Roman" w:cs="Times New Roman"/>
          <w:sz w:val="24"/>
          <w:szCs w:val="24"/>
          <w:lang w:eastAsia="et-EE"/>
        </w:rPr>
        <w:t>tähtaeg</w:t>
      </w:r>
      <w:r w:rsidR="0009223B">
        <w:rPr>
          <w:rFonts w:ascii="Times New Roman" w:eastAsia="Times New Roman" w:hAnsi="Times New Roman" w:cs="Times New Roman"/>
          <w:sz w:val="24"/>
          <w:szCs w:val="24"/>
          <w:lang w:eastAsia="et-EE"/>
        </w:rPr>
        <w:t>a</w:t>
      </w:r>
      <w:r w:rsidRPr="00236554">
        <w:rPr>
          <w:rFonts w:ascii="Times New Roman" w:eastAsia="Times New Roman" w:hAnsi="Times New Roman" w:cs="Times New Roman"/>
          <w:sz w:val="24"/>
          <w:szCs w:val="24"/>
          <w:lang w:eastAsia="et-EE"/>
        </w:rPr>
        <w:t xml:space="preserve"> </w:t>
      </w:r>
      <w:commentRangeEnd w:id="62"/>
      <w:r w:rsidR="00BF7A21">
        <w:rPr>
          <w:rStyle w:val="Kommentaariviide"/>
        </w:rPr>
        <w:commentReference w:id="62"/>
      </w:r>
      <w:r w:rsidRPr="00236554">
        <w:rPr>
          <w:rFonts w:ascii="Times New Roman" w:eastAsia="Times New Roman" w:hAnsi="Times New Roman" w:cs="Times New Roman"/>
          <w:sz w:val="24"/>
          <w:szCs w:val="24"/>
          <w:lang w:eastAsia="et-EE"/>
        </w:rPr>
        <w:t xml:space="preserve">lõpetada isiku esitanud </w:t>
      </w:r>
      <w:r w:rsidR="001948C0">
        <w:rPr>
          <w:rFonts w:ascii="Times New Roman" w:eastAsia="Times New Roman" w:hAnsi="Times New Roman" w:cs="Times New Roman"/>
          <w:sz w:val="24"/>
          <w:szCs w:val="24"/>
          <w:lang w:eastAsia="et-EE"/>
        </w:rPr>
        <w:t xml:space="preserve">ettevõtlus- või </w:t>
      </w:r>
      <w:r w:rsidR="001948C0" w:rsidRPr="00EB6305">
        <w:rPr>
          <w:rFonts w:ascii="Times New Roman" w:eastAsia="Times New Roman" w:hAnsi="Times New Roman" w:cs="Times New Roman"/>
          <w:sz w:val="24"/>
          <w:szCs w:val="24"/>
          <w:lang w:eastAsia="et-EE"/>
        </w:rPr>
        <w:t>kutseliidu, tarbijaühenduse</w:t>
      </w:r>
      <w:r w:rsidR="00FE19EF" w:rsidRPr="00EB6305">
        <w:rPr>
          <w:rFonts w:ascii="Times New Roman" w:eastAsia="Times New Roman" w:hAnsi="Times New Roman" w:cs="Times New Roman"/>
          <w:sz w:val="24"/>
          <w:szCs w:val="24"/>
          <w:lang w:eastAsia="et-EE"/>
        </w:rPr>
        <w:t xml:space="preserve"> </w:t>
      </w:r>
      <w:r w:rsidRPr="00EB6305">
        <w:rPr>
          <w:rFonts w:ascii="Times New Roman" w:eastAsia="Times New Roman" w:hAnsi="Times New Roman" w:cs="Times New Roman"/>
          <w:sz w:val="24"/>
          <w:szCs w:val="24"/>
          <w:lang w:eastAsia="et-EE"/>
        </w:rPr>
        <w:t xml:space="preserve">või </w:t>
      </w:r>
      <w:r w:rsidR="00FE19EF" w:rsidRPr="00EB6305">
        <w:rPr>
          <w:rFonts w:ascii="Times New Roman" w:eastAsia="Times New Roman" w:hAnsi="Times New Roman" w:cs="Times New Roman"/>
          <w:sz w:val="24"/>
          <w:szCs w:val="24"/>
          <w:lang w:eastAsia="et-EE"/>
        </w:rPr>
        <w:t xml:space="preserve">komisjoni liikme </w:t>
      </w:r>
      <w:r w:rsidRPr="00236554">
        <w:rPr>
          <w:rFonts w:ascii="Times New Roman" w:eastAsia="Times New Roman" w:hAnsi="Times New Roman" w:cs="Times New Roman"/>
          <w:sz w:val="24"/>
          <w:szCs w:val="24"/>
          <w:lang w:eastAsia="et-EE"/>
        </w:rPr>
        <w:t>enda kirjalikul taotlusel.</w:t>
      </w:r>
    </w:p>
    <w:p w14:paraId="5B3CEF21" w14:textId="77777777" w:rsidR="001D11A9" w:rsidRPr="00236554" w:rsidRDefault="001D11A9"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4BAEA62B" w14:textId="6DA37B59" w:rsidR="001D11A9" w:rsidRPr="00236554" w:rsidRDefault="004D7BA6" w:rsidP="002D3EFA">
      <w:pPr>
        <w:shd w:val="clear" w:color="auto" w:fill="FFFFFF"/>
        <w:spacing w:after="0" w:line="240" w:lineRule="auto"/>
        <w:jc w:val="both"/>
        <w:rPr>
          <w:sz w:val="24"/>
          <w:szCs w:val="24"/>
        </w:rPr>
      </w:pPr>
      <w:r w:rsidRPr="00236554">
        <w:rPr>
          <w:rFonts w:ascii="Times New Roman" w:hAnsi="Times New Roman"/>
          <w:sz w:val="24"/>
          <w:szCs w:val="24"/>
          <w:lang w:eastAsia="et-EE"/>
        </w:rPr>
        <w:t>(</w:t>
      </w:r>
      <w:r w:rsidR="005F01BA" w:rsidRPr="00236554">
        <w:rPr>
          <w:rFonts w:ascii="Times New Roman" w:hAnsi="Times New Roman"/>
          <w:sz w:val="24"/>
          <w:szCs w:val="24"/>
          <w:lang w:eastAsia="et-EE"/>
        </w:rPr>
        <w:t>3</w:t>
      </w:r>
      <w:r w:rsidRPr="00236554">
        <w:rPr>
          <w:rFonts w:ascii="Times New Roman" w:hAnsi="Times New Roman"/>
          <w:sz w:val="24"/>
          <w:szCs w:val="24"/>
          <w:lang w:eastAsia="et-EE"/>
        </w:rPr>
        <w:t xml:space="preserve">) Komisjoni </w:t>
      </w:r>
      <w:r w:rsidR="0099026F">
        <w:rPr>
          <w:rFonts w:ascii="Times New Roman" w:hAnsi="Times New Roman"/>
          <w:sz w:val="24"/>
          <w:szCs w:val="24"/>
          <w:lang w:eastAsia="et-EE"/>
        </w:rPr>
        <w:t xml:space="preserve">liikmeks </w:t>
      </w:r>
      <w:r w:rsidRPr="00236554">
        <w:rPr>
          <w:rFonts w:ascii="Times New Roman" w:hAnsi="Times New Roman"/>
          <w:sz w:val="24"/>
          <w:szCs w:val="24"/>
          <w:lang w:eastAsia="et-EE"/>
        </w:rPr>
        <w:t xml:space="preserve">võib </w:t>
      </w:r>
      <w:r w:rsidR="0094588C" w:rsidRPr="00236554">
        <w:rPr>
          <w:rFonts w:ascii="Times New Roman" w:hAnsi="Times New Roman"/>
          <w:sz w:val="24"/>
          <w:szCs w:val="24"/>
          <w:lang w:eastAsia="et-EE"/>
        </w:rPr>
        <w:t xml:space="preserve">kinnitada </w:t>
      </w:r>
      <w:r w:rsidRPr="00236554">
        <w:rPr>
          <w:rFonts w:ascii="Times New Roman" w:hAnsi="Times New Roman"/>
          <w:sz w:val="24"/>
          <w:szCs w:val="24"/>
          <w:lang w:eastAsia="et-EE"/>
        </w:rPr>
        <w:t>isiku:</w:t>
      </w:r>
    </w:p>
    <w:p w14:paraId="08524E9E" w14:textId="1B49C9F3" w:rsidR="001D11A9" w:rsidRPr="00236554" w:rsidRDefault="00987423" w:rsidP="002D3EFA">
      <w:pPr>
        <w:pStyle w:val="Normaallaadveeb"/>
        <w:shd w:val="clear" w:color="auto" w:fill="FFFFFF"/>
        <w:spacing w:before="0" w:beforeAutospacing="0" w:after="0" w:afterAutospacing="0"/>
        <w:jc w:val="both"/>
      </w:pPr>
      <w:r w:rsidRPr="00236554">
        <w:t>1</w:t>
      </w:r>
      <w:r w:rsidR="001D11A9" w:rsidRPr="00236554">
        <w:t>)</w:t>
      </w:r>
      <w:r w:rsidR="001D11A9" w:rsidRPr="00236554">
        <w:rPr>
          <w:rStyle w:val="tyhik"/>
          <w:bdr w:val="none" w:sz="0" w:space="0" w:color="auto" w:frame="1"/>
        </w:rPr>
        <w:t> </w:t>
      </w:r>
      <w:bookmarkStart w:id="64" w:name="para28b6lg1p4"/>
      <w:r w:rsidR="001C0193">
        <w:t>kellel on tarbijaõiguste või majandusvaldkonna või</w:t>
      </w:r>
      <w:r w:rsidR="00025517">
        <w:t xml:space="preserve"> muud tarbijavaidlusasjade lahendamiseks vajalikud</w:t>
      </w:r>
      <w:r w:rsidR="001C0193">
        <w:t xml:space="preserve"> kutsealased teadmised; </w:t>
      </w:r>
    </w:p>
    <w:bookmarkEnd w:id="64"/>
    <w:p w14:paraId="589EA99C" w14:textId="267F2C2C" w:rsidR="001D11A9" w:rsidRPr="00236554" w:rsidRDefault="005F01BA" w:rsidP="002D3EFA">
      <w:pPr>
        <w:pStyle w:val="Normaallaadveeb"/>
        <w:shd w:val="clear" w:color="auto" w:fill="FFFFFF"/>
        <w:spacing w:before="0" w:beforeAutospacing="0" w:after="0" w:afterAutospacing="0"/>
        <w:jc w:val="both"/>
      </w:pPr>
      <w:r w:rsidRPr="00236554">
        <w:t>2</w:t>
      </w:r>
      <w:r w:rsidR="001D11A9" w:rsidRPr="00236554">
        <w:t xml:space="preserve">) </w:t>
      </w:r>
      <w:r w:rsidR="008534BC" w:rsidRPr="00236554">
        <w:t xml:space="preserve">kellel </w:t>
      </w:r>
      <w:r w:rsidR="001D11A9" w:rsidRPr="00236554">
        <w:t xml:space="preserve">ei ole </w:t>
      </w:r>
      <w:r w:rsidR="008534BC" w:rsidRPr="00236554">
        <w:t>kehtivat karistust tahtlikult toimepandud kuriteo eest</w:t>
      </w:r>
      <w:r w:rsidR="001D11A9" w:rsidRPr="00236554">
        <w:t>;</w:t>
      </w:r>
    </w:p>
    <w:p w14:paraId="59DDB7F0" w14:textId="4A4D4FC2" w:rsidR="001D11A9" w:rsidRDefault="00222353" w:rsidP="002D3EFA">
      <w:pPr>
        <w:pStyle w:val="Normaallaadveeb"/>
        <w:shd w:val="clear" w:color="auto" w:fill="FFFFFF"/>
        <w:spacing w:before="0" w:beforeAutospacing="0" w:after="0" w:afterAutospacing="0"/>
        <w:jc w:val="both"/>
      </w:pPr>
      <w:r w:rsidRPr="00236554">
        <w:t>3</w:t>
      </w:r>
      <w:r w:rsidR="005F01BA" w:rsidRPr="00236554">
        <w:t xml:space="preserve">) </w:t>
      </w:r>
      <w:r w:rsidR="009856D0">
        <w:t xml:space="preserve">kes </w:t>
      </w:r>
      <w:r w:rsidR="005F01BA" w:rsidRPr="00236554">
        <w:t xml:space="preserve">oskab eesti keelt </w:t>
      </w:r>
      <w:r w:rsidR="00F1199F" w:rsidRPr="00236554">
        <w:t xml:space="preserve">vähemalt </w:t>
      </w:r>
      <w:r w:rsidR="005F01BA" w:rsidRPr="00236554">
        <w:t>B2-tasemel</w:t>
      </w:r>
      <w:r w:rsidR="001D11A9" w:rsidRPr="00236554">
        <w:t>.</w:t>
      </w:r>
    </w:p>
    <w:p w14:paraId="2922B35C" w14:textId="77777777" w:rsidR="008C6894" w:rsidRDefault="008C6894" w:rsidP="002D3EFA">
      <w:pPr>
        <w:pStyle w:val="Normaallaadveeb"/>
        <w:shd w:val="clear" w:color="auto" w:fill="FFFFFF"/>
        <w:spacing w:before="0" w:beforeAutospacing="0" w:after="0" w:afterAutospacing="0"/>
        <w:jc w:val="both"/>
      </w:pPr>
    </w:p>
    <w:p w14:paraId="27BAC178" w14:textId="3E1C8334" w:rsidR="008C6894" w:rsidRPr="00236554" w:rsidRDefault="008C6894" w:rsidP="002D3EFA">
      <w:pPr>
        <w:pStyle w:val="Normaallaadveeb"/>
        <w:shd w:val="clear" w:color="auto" w:fill="FFFFFF"/>
        <w:spacing w:before="0" w:beforeAutospacing="0" w:after="0" w:afterAutospacing="0"/>
        <w:jc w:val="both"/>
      </w:pPr>
      <w:commentRangeStart w:id="65"/>
      <w:r>
        <w:t>(4) Komisjoni liikmed kinnitab või nende volitus</w:t>
      </w:r>
      <w:r w:rsidR="00414870">
        <w:t>t</w:t>
      </w:r>
      <w:r w:rsidR="00E05308">
        <w:t>e</w:t>
      </w:r>
      <w:r>
        <w:t xml:space="preserve"> ennetähtaegse lõpetamise otsustab Tarbijakaitse ja Tehnilise Järelevalve Ameti peadirektor.</w:t>
      </w:r>
      <w:commentRangeEnd w:id="65"/>
      <w:r w:rsidR="00BB35FC">
        <w:rPr>
          <w:rStyle w:val="Kommentaariviide"/>
          <w:rFonts w:asciiTheme="minorHAnsi" w:eastAsiaTheme="minorHAnsi" w:hAnsiTheme="minorHAnsi" w:cstheme="minorBidi"/>
          <w:lang w:eastAsia="en-US"/>
        </w:rPr>
        <w:commentReference w:id="65"/>
      </w:r>
    </w:p>
    <w:p w14:paraId="29E64C1A" w14:textId="77777777" w:rsidR="001D11A9" w:rsidRPr="00236554" w:rsidRDefault="001D11A9" w:rsidP="002D3EFA">
      <w:pPr>
        <w:shd w:val="clear" w:color="auto" w:fill="FFFFFF"/>
        <w:spacing w:after="0" w:line="240" w:lineRule="auto"/>
        <w:jc w:val="both"/>
        <w:outlineLvl w:val="2"/>
        <w:rPr>
          <w:rFonts w:ascii="Times New Roman" w:eastAsia="Times New Roman" w:hAnsi="Times New Roman" w:cs="Times New Roman"/>
          <w:b/>
          <w:bCs/>
          <w:lang w:eastAsia="et-EE"/>
        </w:rPr>
      </w:pPr>
    </w:p>
    <w:p w14:paraId="7ABDB15C" w14:textId="77777777" w:rsidR="001D11A9" w:rsidRPr="00236554" w:rsidRDefault="008C7FFA" w:rsidP="002D3EFA">
      <w:pPr>
        <w:shd w:val="clear" w:color="auto" w:fill="FFFFFF"/>
        <w:spacing w:after="0" w:line="240" w:lineRule="auto"/>
        <w:ind w:left="567"/>
        <w:jc w:val="center"/>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2. jagu</w:t>
      </w:r>
    </w:p>
    <w:p w14:paraId="5A4A1802" w14:textId="6047B77F" w:rsidR="008C7FFA" w:rsidRPr="00236554" w:rsidRDefault="008C7FFA" w:rsidP="002D3EFA">
      <w:pPr>
        <w:shd w:val="clear" w:color="auto" w:fill="FFFFFF"/>
        <w:spacing w:after="0" w:line="240" w:lineRule="auto"/>
        <w:ind w:left="426"/>
        <w:jc w:val="center"/>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Menetlus komisjonis</w:t>
      </w:r>
    </w:p>
    <w:p w14:paraId="6787F771" w14:textId="77777777" w:rsidR="008C7FFA" w:rsidRPr="00236554" w:rsidRDefault="008C7FFA" w:rsidP="002D3EFA">
      <w:pPr>
        <w:shd w:val="clear" w:color="auto" w:fill="FFFFFF"/>
        <w:spacing w:after="0" w:line="240" w:lineRule="auto"/>
        <w:outlineLvl w:val="2"/>
        <w:rPr>
          <w:rFonts w:ascii="Times New Roman" w:eastAsia="Times New Roman" w:hAnsi="Times New Roman" w:cs="Times New Roman"/>
          <w:b/>
          <w:bCs/>
          <w:sz w:val="24"/>
          <w:szCs w:val="24"/>
          <w:bdr w:val="none" w:sz="0" w:space="0" w:color="auto" w:frame="1"/>
          <w:lang w:eastAsia="et-EE"/>
        </w:rPr>
      </w:pPr>
    </w:p>
    <w:p w14:paraId="662C8769" w14:textId="40720893"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4</w:t>
      </w:r>
      <w:r w:rsidR="00031F59">
        <w:rPr>
          <w:rFonts w:ascii="Times New Roman" w:eastAsia="Times New Roman" w:hAnsi="Times New Roman" w:cs="Times New Roman"/>
          <w:b/>
          <w:bCs/>
          <w:sz w:val="24"/>
          <w:szCs w:val="24"/>
          <w:bdr w:val="none" w:sz="0" w:space="0" w:color="auto" w:frame="1"/>
          <w:lang w:eastAsia="et-EE"/>
        </w:rPr>
        <w:t>4</w:t>
      </w:r>
      <w:r w:rsidRPr="00236554">
        <w:rPr>
          <w:rFonts w:ascii="Times New Roman" w:eastAsia="Times New Roman" w:hAnsi="Times New Roman" w:cs="Times New Roman"/>
          <w:b/>
          <w:bCs/>
          <w:sz w:val="24"/>
          <w:szCs w:val="24"/>
          <w:bdr w:val="none" w:sz="0" w:space="0" w:color="auto" w:frame="1"/>
          <w:lang w:eastAsia="et-EE"/>
        </w:rPr>
        <w:t>. Menetluse üld</w:t>
      </w:r>
      <w:r w:rsidR="009875E8" w:rsidRPr="00236554">
        <w:rPr>
          <w:rFonts w:ascii="Times New Roman" w:eastAsia="Times New Roman" w:hAnsi="Times New Roman" w:cs="Times New Roman"/>
          <w:b/>
          <w:bCs/>
          <w:sz w:val="24"/>
          <w:szCs w:val="24"/>
          <w:bdr w:val="none" w:sz="0" w:space="0" w:color="auto" w:frame="1"/>
          <w:lang w:eastAsia="et-EE"/>
        </w:rPr>
        <w:t>põhimõt</w:t>
      </w:r>
      <w:r w:rsidR="00355A71">
        <w:rPr>
          <w:rFonts w:ascii="Times New Roman" w:eastAsia="Times New Roman" w:hAnsi="Times New Roman" w:cs="Times New Roman"/>
          <w:b/>
          <w:bCs/>
          <w:sz w:val="24"/>
          <w:szCs w:val="24"/>
          <w:bdr w:val="none" w:sz="0" w:space="0" w:color="auto" w:frame="1"/>
          <w:lang w:eastAsia="et-EE"/>
        </w:rPr>
        <w:t>t</w:t>
      </w:r>
      <w:r w:rsidR="00B7471F">
        <w:rPr>
          <w:rFonts w:ascii="Times New Roman" w:eastAsia="Times New Roman" w:hAnsi="Times New Roman" w:cs="Times New Roman"/>
          <w:b/>
          <w:bCs/>
          <w:sz w:val="24"/>
          <w:szCs w:val="24"/>
          <w:bdr w:val="none" w:sz="0" w:space="0" w:color="auto" w:frame="1"/>
          <w:lang w:eastAsia="et-EE"/>
        </w:rPr>
        <w:t>e</w:t>
      </w:r>
      <w:r w:rsidR="00355A71">
        <w:rPr>
          <w:rFonts w:ascii="Times New Roman" w:eastAsia="Times New Roman" w:hAnsi="Times New Roman" w:cs="Times New Roman"/>
          <w:b/>
          <w:bCs/>
          <w:sz w:val="24"/>
          <w:szCs w:val="24"/>
          <w:bdr w:val="none" w:sz="0" w:space="0" w:color="auto" w:frame="1"/>
          <w:lang w:eastAsia="et-EE"/>
        </w:rPr>
        <w:t>d</w:t>
      </w:r>
    </w:p>
    <w:p w14:paraId="5553AD6C"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0630DFC1" w14:textId="43F1FA7C" w:rsidR="008C7FFA" w:rsidRDefault="005B4916" w:rsidP="002D3EFA">
      <w:pPr>
        <w:shd w:val="clear" w:color="auto" w:fill="FFFFFF"/>
        <w:spacing w:after="0" w:line="240" w:lineRule="auto"/>
        <w:jc w:val="both"/>
        <w:outlineLvl w:val="2"/>
        <w:rPr>
          <w:rFonts w:ascii="Times New Roman" w:hAnsi="Times New Roman"/>
          <w:sz w:val="24"/>
          <w:szCs w:val="24"/>
          <w:bdr w:val="none" w:sz="0" w:space="0" w:color="auto" w:frame="1"/>
          <w:lang w:eastAsia="et-EE"/>
        </w:rPr>
      </w:pPr>
      <w:r>
        <w:rPr>
          <w:rFonts w:ascii="Times New Roman" w:hAnsi="Times New Roman"/>
          <w:sz w:val="24"/>
          <w:szCs w:val="24"/>
          <w:bdr w:val="none" w:sz="0" w:space="0" w:color="auto" w:frame="1"/>
          <w:lang w:eastAsia="et-EE"/>
        </w:rPr>
        <w:t xml:space="preserve">(1) </w:t>
      </w:r>
      <w:r w:rsidR="007F6C93" w:rsidRPr="005B4916">
        <w:rPr>
          <w:rFonts w:ascii="Times New Roman" w:hAnsi="Times New Roman"/>
          <w:sz w:val="24"/>
          <w:szCs w:val="24"/>
          <w:bdr w:val="none" w:sz="0" w:space="0" w:color="auto" w:frame="1"/>
          <w:lang w:eastAsia="et-EE"/>
        </w:rPr>
        <w:t>K</w:t>
      </w:r>
      <w:r w:rsidR="008C7FFA" w:rsidRPr="005B4916">
        <w:rPr>
          <w:rFonts w:ascii="Times New Roman" w:hAnsi="Times New Roman"/>
          <w:sz w:val="24"/>
          <w:szCs w:val="24"/>
          <w:bdr w:val="none" w:sz="0" w:space="0" w:color="auto" w:frame="1"/>
          <w:lang w:eastAsia="et-EE"/>
        </w:rPr>
        <w:t>omisjoni ülesanne on</w:t>
      </w:r>
      <w:r w:rsidR="00271674" w:rsidRPr="005B4916">
        <w:rPr>
          <w:rFonts w:ascii="Times New Roman" w:hAnsi="Times New Roman"/>
          <w:sz w:val="24"/>
          <w:szCs w:val="24"/>
          <w:bdr w:val="none" w:sz="0" w:space="0" w:color="auto" w:frame="1"/>
          <w:lang w:eastAsia="et-EE"/>
        </w:rPr>
        <w:t xml:space="preserve"> lahendada</w:t>
      </w:r>
      <w:r w:rsidR="008C7FFA" w:rsidRPr="005B4916">
        <w:rPr>
          <w:rFonts w:ascii="Times New Roman" w:hAnsi="Times New Roman"/>
          <w:sz w:val="24"/>
          <w:szCs w:val="24"/>
          <w:bdr w:val="none" w:sz="0" w:space="0" w:color="auto" w:frame="1"/>
          <w:lang w:eastAsia="et-EE"/>
        </w:rPr>
        <w:t xml:space="preserve"> </w:t>
      </w:r>
      <w:r w:rsidR="0009223B" w:rsidRPr="005B4916">
        <w:rPr>
          <w:rFonts w:ascii="Times New Roman" w:hAnsi="Times New Roman"/>
          <w:sz w:val="24"/>
          <w:szCs w:val="24"/>
          <w:bdr w:val="none" w:sz="0" w:space="0" w:color="auto" w:frame="1"/>
          <w:lang w:eastAsia="et-EE"/>
        </w:rPr>
        <w:t>tarbijavaidlusasi</w:t>
      </w:r>
      <w:r w:rsidR="008534BC" w:rsidRPr="005B4916">
        <w:rPr>
          <w:rFonts w:ascii="Times New Roman" w:hAnsi="Times New Roman"/>
          <w:sz w:val="24"/>
          <w:szCs w:val="24"/>
          <w:bdr w:val="none" w:sz="0" w:space="0" w:color="auto" w:frame="1"/>
          <w:lang w:eastAsia="et-EE"/>
        </w:rPr>
        <w:t xml:space="preserve"> </w:t>
      </w:r>
      <w:r w:rsidR="00271674" w:rsidRPr="005B4916">
        <w:rPr>
          <w:rFonts w:ascii="Times New Roman" w:hAnsi="Times New Roman"/>
          <w:sz w:val="24"/>
          <w:szCs w:val="24"/>
          <w:bdr w:val="none" w:sz="0" w:space="0" w:color="auto" w:frame="1"/>
          <w:lang w:eastAsia="et-EE"/>
        </w:rPr>
        <w:t>õigesti</w:t>
      </w:r>
      <w:r w:rsidR="00C112A8" w:rsidRPr="005B4916">
        <w:rPr>
          <w:rFonts w:ascii="Times New Roman" w:hAnsi="Times New Roman"/>
          <w:sz w:val="24"/>
          <w:szCs w:val="24"/>
          <w:bdr w:val="none" w:sz="0" w:space="0" w:color="auto" w:frame="1"/>
          <w:lang w:eastAsia="et-EE"/>
        </w:rPr>
        <w:t>,</w:t>
      </w:r>
      <w:r w:rsidR="00FD5ECC" w:rsidRPr="005B4916">
        <w:rPr>
          <w:rFonts w:ascii="Times New Roman" w:hAnsi="Times New Roman"/>
          <w:sz w:val="24"/>
          <w:szCs w:val="24"/>
          <w:bdr w:val="none" w:sz="0" w:space="0" w:color="auto" w:frame="1"/>
          <w:lang w:eastAsia="et-EE"/>
        </w:rPr>
        <w:t xml:space="preserve"> </w:t>
      </w:r>
      <w:r w:rsidR="00EF21BF" w:rsidRPr="005B4916">
        <w:rPr>
          <w:rFonts w:ascii="Times New Roman" w:hAnsi="Times New Roman"/>
          <w:sz w:val="24"/>
          <w:szCs w:val="24"/>
          <w:bdr w:val="none" w:sz="0" w:space="0" w:color="auto" w:frame="1"/>
          <w:lang w:eastAsia="et-EE"/>
        </w:rPr>
        <w:t>võimalikult lihtsalt, kiirelt ja väikeste kuludega.</w:t>
      </w:r>
    </w:p>
    <w:p w14:paraId="4AC8CF7A" w14:textId="77777777" w:rsidR="0099026F" w:rsidRDefault="0099026F" w:rsidP="002D3EFA">
      <w:pPr>
        <w:shd w:val="clear" w:color="auto" w:fill="FFFFFF"/>
        <w:spacing w:after="0" w:line="240" w:lineRule="auto"/>
        <w:jc w:val="both"/>
        <w:outlineLvl w:val="2"/>
        <w:rPr>
          <w:rFonts w:ascii="Times New Roman" w:hAnsi="Times New Roman"/>
          <w:sz w:val="24"/>
          <w:szCs w:val="24"/>
          <w:bdr w:val="none" w:sz="0" w:space="0" w:color="auto" w:frame="1"/>
          <w:lang w:eastAsia="et-EE"/>
        </w:rPr>
      </w:pPr>
    </w:p>
    <w:p w14:paraId="3DBDCCAC" w14:textId="67D29097" w:rsidR="0099026F" w:rsidRDefault="0099026F" w:rsidP="002D3EFA">
      <w:pPr>
        <w:shd w:val="clear" w:color="auto" w:fill="FFFFFF"/>
        <w:spacing w:after="0" w:line="240" w:lineRule="auto"/>
        <w:jc w:val="both"/>
        <w:outlineLvl w:val="2"/>
        <w:rPr>
          <w:rFonts w:ascii="Times New Roman" w:hAnsi="Times New Roman"/>
          <w:sz w:val="24"/>
          <w:szCs w:val="24"/>
          <w:bdr w:val="none" w:sz="0" w:space="0" w:color="auto" w:frame="1"/>
          <w:lang w:eastAsia="et-EE"/>
        </w:rPr>
      </w:pPr>
      <w:commentRangeStart w:id="66"/>
      <w:r>
        <w:rPr>
          <w:rFonts w:ascii="Times New Roman" w:hAnsi="Times New Roman"/>
          <w:sz w:val="24"/>
          <w:szCs w:val="24"/>
          <w:bdr w:val="none" w:sz="0" w:space="0" w:color="auto" w:frame="1"/>
          <w:lang w:eastAsia="et-EE"/>
        </w:rPr>
        <w:t xml:space="preserve">(2) Tarbijavaidlusasja lahendab üldjuhul komisjoni esimees ainuisikuliselt. </w:t>
      </w:r>
      <w:commentRangeEnd w:id="66"/>
      <w:r w:rsidR="00BB35FC">
        <w:rPr>
          <w:rStyle w:val="Kommentaariviide"/>
        </w:rPr>
        <w:commentReference w:id="66"/>
      </w:r>
    </w:p>
    <w:p w14:paraId="5C0AE302" w14:textId="77777777" w:rsidR="0099026F" w:rsidRDefault="0099026F" w:rsidP="002D3EFA">
      <w:pPr>
        <w:shd w:val="clear" w:color="auto" w:fill="FFFFFF"/>
        <w:spacing w:after="0" w:line="240" w:lineRule="auto"/>
        <w:jc w:val="both"/>
        <w:outlineLvl w:val="2"/>
        <w:rPr>
          <w:rFonts w:ascii="Times New Roman" w:hAnsi="Times New Roman"/>
          <w:sz w:val="24"/>
          <w:szCs w:val="24"/>
          <w:bdr w:val="none" w:sz="0" w:space="0" w:color="auto" w:frame="1"/>
          <w:lang w:eastAsia="et-EE"/>
        </w:rPr>
      </w:pPr>
    </w:p>
    <w:p w14:paraId="70465056" w14:textId="5F53B577" w:rsidR="0099026F" w:rsidRDefault="0099026F" w:rsidP="00DD2FDD">
      <w:pPr>
        <w:spacing w:after="0"/>
        <w:jc w:val="both"/>
        <w:rPr>
          <w:rFonts w:ascii="Times New Roman" w:hAnsi="Times New Roman"/>
          <w:sz w:val="24"/>
          <w:szCs w:val="24"/>
        </w:rPr>
      </w:pPr>
      <w:r>
        <w:rPr>
          <w:rFonts w:ascii="Times New Roman" w:hAnsi="Times New Roman"/>
          <w:sz w:val="24"/>
          <w:szCs w:val="24"/>
          <w:bdr w:val="none" w:sz="0" w:space="0" w:color="auto" w:frame="1"/>
          <w:lang w:eastAsia="et-EE"/>
        </w:rPr>
        <w:t xml:space="preserve">(3) </w:t>
      </w:r>
      <w:r w:rsidRPr="0025589C">
        <w:rPr>
          <w:rFonts w:ascii="Times New Roman" w:hAnsi="Times New Roman"/>
          <w:sz w:val="24"/>
          <w:szCs w:val="24"/>
        </w:rPr>
        <w:t xml:space="preserve">Kui tarbijavaidlusasja läbivaatamise ettevalmistamise käigus kogutud teabe ja tõendite alusel on tarbijavaidlusasja asjaolud </w:t>
      </w:r>
      <w:r>
        <w:rPr>
          <w:rFonts w:ascii="Times New Roman" w:hAnsi="Times New Roman"/>
          <w:sz w:val="24"/>
          <w:szCs w:val="24"/>
        </w:rPr>
        <w:t>ebaselged või keerulised</w:t>
      </w:r>
      <w:r w:rsidRPr="0025589C">
        <w:rPr>
          <w:rFonts w:ascii="Times New Roman" w:hAnsi="Times New Roman"/>
          <w:sz w:val="24"/>
          <w:szCs w:val="24"/>
        </w:rPr>
        <w:t xml:space="preserve">, </w:t>
      </w:r>
      <w:commentRangeStart w:id="67"/>
      <w:r w:rsidRPr="0025589C">
        <w:rPr>
          <w:rFonts w:ascii="Times New Roman" w:hAnsi="Times New Roman"/>
          <w:sz w:val="24"/>
          <w:szCs w:val="24"/>
        </w:rPr>
        <w:t xml:space="preserve">võib komisjoni </w:t>
      </w:r>
      <w:r w:rsidR="00686DFD">
        <w:rPr>
          <w:rFonts w:ascii="Times New Roman" w:hAnsi="Times New Roman"/>
          <w:sz w:val="24"/>
          <w:szCs w:val="24"/>
        </w:rPr>
        <w:t xml:space="preserve">esimees </w:t>
      </w:r>
      <w:r w:rsidRPr="0025589C">
        <w:rPr>
          <w:rFonts w:ascii="Times New Roman" w:hAnsi="Times New Roman"/>
          <w:sz w:val="24"/>
          <w:szCs w:val="24"/>
        </w:rPr>
        <w:t xml:space="preserve">läbi vaadata ja lahendada tarbijavaidlusasja </w:t>
      </w:r>
      <w:r>
        <w:rPr>
          <w:rFonts w:ascii="Times New Roman" w:hAnsi="Times New Roman"/>
          <w:sz w:val="24"/>
          <w:szCs w:val="24"/>
        </w:rPr>
        <w:t xml:space="preserve">kolmeliikmelises </w:t>
      </w:r>
      <w:r w:rsidRPr="0025589C">
        <w:rPr>
          <w:rFonts w:ascii="Times New Roman" w:hAnsi="Times New Roman"/>
          <w:sz w:val="24"/>
          <w:szCs w:val="24"/>
        </w:rPr>
        <w:t>komisjoni koosseisu</w:t>
      </w:r>
      <w:r>
        <w:rPr>
          <w:rFonts w:ascii="Times New Roman" w:hAnsi="Times New Roman"/>
          <w:sz w:val="24"/>
          <w:szCs w:val="24"/>
        </w:rPr>
        <w:t>s</w:t>
      </w:r>
      <w:commentRangeEnd w:id="67"/>
      <w:r w:rsidR="001301CB">
        <w:rPr>
          <w:rStyle w:val="Kommentaariviide"/>
        </w:rPr>
        <w:commentReference w:id="67"/>
      </w:r>
      <w:r w:rsidRPr="0025589C">
        <w:rPr>
          <w:rFonts w:ascii="Times New Roman" w:hAnsi="Times New Roman"/>
          <w:sz w:val="24"/>
          <w:szCs w:val="24"/>
        </w:rPr>
        <w:t>.</w:t>
      </w:r>
      <w:r>
        <w:rPr>
          <w:rFonts w:ascii="Times New Roman" w:hAnsi="Times New Roman"/>
          <w:sz w:val="24"/>
          <w:szCs w:val="24"/>
        </w:rPr>
        <w:t xml:space="preserve"> </w:t>
      </w:r>
      <w:del w:id="68" w:author="Merike Koppel JM" w:date="2024-10-01T10:11:00Z">
        <w:r w:rsidDel="009C3EB6">
          <w:rPr>
            <w:rFonts w:ascii="Times New Roman" w:hAnsi="Times New Roman"/>
            <w:sz w:val="24"/>
            <w:szCs w:val="24"/>
          </w:rPr>
          <w:delText xml:space="preserve">Liikmetena </w:delText>
        </w:r>
      </w:del>
      <w:ins w:id="69" w:author="Merike Koppel JM" w:date="2024-10-01T10:11:00Z">
        <w:r w:rsidR="009C3EB6">
          <w:rPr>
            <w:rFonts w:ascii="Times New Roman" w:hAnsi="Times New Roman"/>
            <w:sz w:val="24"/>
            <w:szCs w:val="24"/>
          </w:rPr>
          <w:t>K</w:t>
        </w:r>
      </w:ins>
      <w:del w:id="70" w:author="Merike Koppel JM" w:date="2024-10-01T10:11:00Z">
        <w:r w:rsidDel="009C3EB6">
          <w:rPr>
            <w:rFonts w:ascii="Times New Roman" w:hAnsi="Times New Roman"/>
            <w:sz w:val="24"/>
            <w:szCs w:val="24"/>
          </w:rPr>
          <w:delText>on k</w:delText>
        </w:r>
      </w:del>
      <w:r>
        <w:rPr>
          <w:rFonts w:ascii="Times New Roman" w:hAnsi="Times New Roman"/>
          <w:sz w:val="24"/>
          <w:szCs w:val="24"/>
        </w:rPr>
        <w:t>omisjoni koosseisu</w:t>
      </w:r>
      <w:ins w:id="71" w:author="Merike Koppel JM" w:date="2024-10-01T10:11:00Z">
        <w:r w:rsidR="009C3EB6">
          <w:rPr>
            <w:rFonts w:ascii="Times New Roman" w:hAnsi="Times New Roman"/>
            <w:sz w:val="24"/>
            <w:szCs w:val="24"/>
          </w:rPr>
          <w:t xml:space="preserve"> kuuluvad</w:t>
        </w:r>
      </w:ins>
      <w:del w:id="72" w:author="Merike Koppel JM" w:date="2024-10-01T10:11:00Z">
        <w:r w:rsidDel="009C3EB6">
          <w:rPr>
            <w:rFonts w:ascii="Times New Roman" w:hAnsi="Times New Roman"/>
            <w:sz w:val="24"/>
            <w:szCs w:val="24"/>
          </w:rPr>
          <w:delText>s</w:delText>
        </w:r>
      </w:del>
      <w:r>
        <w:rPr>
          <w:rFonts w:ascii="Times New Roman" w:hAnsi="Times New Roman"/>
          <w:sz w:val="24"/>
          <w:szCs w:val="24"/>
        </w:rPr>
        <w:t xml:space="preserve"> peale </w:t>
      </w:r>
      <w:commentRangeStart w:id="73"/>
      <w:r>
        <w:rPr>
          <w:rFonts w:ascii="Times New Roman" w:hAnsi="Times New Roman"/>
          <w:sz w:val="24"/>
          <w:szCs w:val="24"/>
        </w:rPr>
        <w:t>esimehe kaks liiget</w:t>
      </w:r>
      <w:commentRangeEnd w:id="73"/>
      <w:r w:rsidR="002E7EBF">
        <w:rPr>
          <w:rStyle w:val="Kommentaariviide"/>
        </w:rPr>
        <w:commentReference w:id="73"/>
      </w:r>
      <w:r>
        <w:rPr>
          <w:rFonts w:ascii="Times New Roman" w:hAnsi="Times New Roman"/>
          <w:sz w:val="24"/>
          <w:szCs w:val="24"/>
        </w:rPr>
        <w:t>, kellest üks on kauplejate ja teine tarbijate esindaja.</w:t>
      </w:r>
    </w:p>
    <w:p w14:paraId="27DD0339" w14:textId="77777777" w:rsidR="004F73D6" w:rsidRPr="0025589C" w:rsidRDefault="004F73D6" w:rsidP="00DD2FDD">
      <w:pPr>
        <w:spacing w:after="0"/>
        <w:jc w:val="both"/>
        <w:rPr>
          <w:rFonts w:ascii="Times New Roman" w:hAnsi="Times New Roman"/>
          <w:sz w:val="24"/>
          <w:szCs w:val="24"/>
        </w:rPr>
      </w:pPr>
    </w:p>
    <w:p w14:paraId="07624A74" w14:textId="2E9462E5" w:rsidR="00383C09" w:rsidRDefault="00383C09" w:rsidP="00DD2FDD">
      <w:pPr>
        <w:spacing w:after="0"/>
        <w:jc w:val="both"/>
        <w:rPr>
          <w:rFonts w:ascii="Times New Roman" w:hAnsi="Times New Roman"/>
          <w:sz w:val="24"/>
          <w:szCs w:val="24"/>
        </w:rPr>
      </w:pPr>
      <w:r>
        <w:rPr>
          <w:rFonts w:ascii="Times New Roman" w:hAnsi="Times New Roman"/>
          <w:sz w:val="24"/>
          <w:szCs w:val="24"/>
        </w:rPr>
        <w:t>(</w:t>
      </w:r>
      <w:r w:rsidR="00542633">
        <w:rPr>
          <w:rFonts w:ascii="Times New Roman" w:hAnsi="Times New Roman"/>
          <w:sz w:val="24"/>
          <w:szCs w:val="24"/>
        </w:rPr>
        <w:t>4</w:t>
      </w:r>
      <w:r>
        <w:rPr>
          <w:rFonts w:ascii="Times New Roman" w:hAnsi="Times New Roman"/>
          <w:sz w:val="24"/>
          <w:szCs w:val="24"/>
        </w:rPr>
        <w:t xml:space="preserve">) </w:t>
      </w:r>
      <w:r w:rsidRPr="0025589C">
        <w:rPr>
          <w:rFonts w:ascii="Times New Roman" w:hAnsi="Times New Roman"/>
          <w:sz w:val="24"/>
          <w:szCs w:val="24"/>
        </w:rPr>
        <w:t xml:space="preserve">Komisjoni </w:t>
      </w:r>
      <w:r>
        <w:rPr>
          <w:rFonts w:ascii="Times New Roman" w:hAnsi="Times New Roman"/>
          <w:sz w:val="24"/>
          <w:szCs w:val="24"/>
        </w:rPr>
        <w:t xml:space="preserve">esimees </w:t>
      </w:r>
      <w:commentRangeStart w:id="74"/>
      <w:r w:rsidRPr="0025589C">
        <w:rPr>
          <w:rFonts w:ascii="Times New Roman" w:hAnsi="Times New Roman"/>
          <w:sz w:val="24"/>
          <w:szCs w:val="24"/>
        </w:rPr>
        <w:t>nimetab konkreetse tarbijavaidlusasja läbivaatamiseks ja lahendamiseks</w:t>
      </w:r>
      <w:r>
        <w:rPr>
          <w:rFonts w:ascii="Times New Roman" w:hAnsi="Times New Roman"/>
          <w:sz w:val="24"/>
          <w:szCs w:val="24"/>
        </w:rPr>
        <w:t xml:space="preserve"> </w:t>
      </w:r>
      <w:commentRangeStart w:id="75"/>
      <w:r>
        <w:rPr>
          <w:rFonts w:ascii="Times New Roman" w:hAnsi="Times New Roman"/>
          <w:sz w:val="24"/>
          <w:szCs w:val="24"/>
        </w:rPr>
        <w:t>liikmed</w:t>
      </w:r>
      <w:commentRangeEnd w:id="75"/>
      <w:r w:rsidR="00F01079">
        <w:rPr>
          <w:rStyle w:val="Kommentaariviide"/>
        </w:rPr>
        <w:commentReference w:id="75"/>
      </w:r>
      <w:r w:rsidRPr="0025589C">
        <w:rPr>
          <w:rFonts w:ascii="Times New Roman" w:hAnsi="Times New Roman"/>
          <w:sz w:val="24"/>
          <w:szCs w:val="24"/>
        </w:rPr>
        <w:t xml:space="preserve">, </w:t>
      </w:r>
      <w:commentRangeEnd w:id="74"/>
      <w:r w:rsidR="00C359B1">
        <w:rPr>
          <w:rStyle w:val="Kommentaariviide"/>
        </w:rPr>
        <w:commentReference w:id="74"/>
      </w:r>
      <w:r w:rsidRPr="0025589C">
        <w:rPr>
          <w:rFonts w:ascii="Times New Roman" w:hAnsi="Times New Roman"/>
          <w:sz w:val="24"/>
          <w:szCs w:val="24"/>
        </w:rPr>
        <w:t>lähtudes tarbijavaidlusasja valdkonnast ja sisust.</w:t>
      </w:r>
    </w:p>
    <w:p w14:paraId="5F34EF3C" w14:textId="77777777" w:rsidR="004F73D6" w:rsidRPr="0025589C" w:rsidRDefault="004F73D6" w:rsidP="00DD2FDD">
      <w:pPr>
        <w:spacing w:after="0"/>
        <w:jc w:val="both"/>
        <w:rPr>
          <w:rFonts w:ascii="Times New Roman" w:hAnsi="Times New Roman"/>
          <w:sz w:val="24"/>
          <w:szCs w:val="24"/>
        </w:rPr>
      </w:pPr>
    </w:p>
    <w:p w14:paraId="60CEF4C4" w14:textId="342F0677" w:rsidR="00383C09" w:rsidRPr="0025589C" w:rsidRDefault="00383C09" w:rsidP="00DD2FDD">
      <w:pPr>
        <w:spacing w:after="0"/>
        <w:jc w:val="both"/>
        <w:rPr>
          <w:rFonts w:ascii="Times New Roman" w:hAnsi="Times New Roman"/>
          <w:sz w:val="24"/>
          <w:szCs w:val="24"/>
        </w:rPr>
      </w:pPr>
      <w:r>
        <w:rPr>
          <w:rFonts w:ascii="Times New Roman" w:hAnsi="Times New Roman"/>
          <w:sz w:val="24"/>
          <w:szCs w:val="24"/>
        </w:rPr>
        <w:t>(</w:t>
      </w:r>
      <w:r w:rsidR="00542633">
        <w:rPr>
          <w:rFonts w:ascii="Times New Roman" w:hAnsi="Times New Roman"/>
          <w:sz w:val="24"/>
          <w:szCs w:val="24"/>
        </w:rPr>
        <w:t>5</w:t>
      </w:r>
      <w:r>
        <w:rPr>
          <w:rFonts w:ascii="Times New Roman" w:hAnsi="Times New Roman"/>
          <w:sz w:val="24"/>
          <w:szCs w:val="24"/>
        </w:rPr>
        <w:t xml:space="preserve">) </w:t>
      </w:r>
      <w:r w:rsidRPr="0025589C">
        <w:rPr>
          <w:rFonts w:ascii="Times New Roman" w:hAnsi="Times New Roman"/>
          <w:sz w:val="24"/>
          <w:szCs w:val="24"/>
        </w:rPr>
        <w:t xml:space="preserve">Kui </w:t>
      </w:r>
      <w:commentRangeStart w:id="76"/>
      <w:r>
        <w:rPr>
          <w:rFonts w:ascii="Times New Roman" w:hAnsi="Times New Roman"/>
          <w:sz w:val="24"/>
          <w:szCs w:val="24"/>
        </w:rPr>
        <w:t xml:space="preserve">liikmeks </w:t>
      </w:r>
      <w:r w:rsidRPr="0025589C">
        <w:rPr>
          <w:rFonts w:ascii="Times New Roman" w:hAnsi="Times New Roman"/>
          <w:sz w:val="24"/>
          <w:szCs w:val="24"/>
        </w:rPr>
        <w:t xml:space="preserve">nimetatud komisjoni liikmel </w:t>
      </w:r>
      <w:commentRangeEnd w:id="76"/>
      <w:r w:rsidR="00C317F4">
        <w:rPr>
          <w:rStyle w:val="Kommentaariviide"/>
        </w:rPr>
        <w:commentReference w:id="76"/>
      </w:r>
      <w:r w:rsidRPr="0025589C">
        <w:rPr>
          <w:rFonts w:ascii="Times New Roman" w:hAnsi="Times New Roman"/>
          <w:sz w:val="24"/>
          <w:szCs w:val="24"/>
        </w:rPr>
        <w:t>ei ole mõjuval põhjusel võimalik tarbijavaidlusasja menetlemisel osaleda, teavitab ta sellest viivitamata komisjoni</w:t>
      </w:r>
      <w:r>
        <w:rPr>
          <w:rFonts w:ascii="Times New Roman" w:hAnsi="Times New Roman"/>
          <w:sz w:val="24"/>
          <w:szCs w:val="24"/>
        </w:rPr>
        <w:t xml:space="preserve"> esimeest</w:t>
      </w:r>
      <w:r w:rsidRPr="0025589C">
        <w:rPr>
          <w:rFonts w:ascii="Times New Roman" w:hAnsi="Times New Roman"/>
          <w:sz w:val="24"/>
          <w:szCs w:val="24"/>
        </w:rPr>
        <w:t>, kes valib uue</w:t>
      </w:r>
      <w:r>
        <w:rPr>
          <w:rFonts w:ascii="Times New Roman" w:hAnsi="Times New Roman"/>
          <w:sz w:val="24"/>
          <w:szCs w:val="24"/>
        </w:rPr>
        <w:t xml:space="preserve"> liikme</w:t>
      </w:r>
      <w:r w:rsidRPr="0025589C">
        <w:rPr>
          <w:rFonts w:ascii="Times New Roman" w:hAnsi="Times New Roman"/>
          <w:sz w:val="24"/>
          <w:szCs w:val="24"/>
        </w:rPr>
        <w:t>.</w:t>
      </w:r>
    </w:p>
    <w:p w14:paraId="447D60E4" w14:textId="05C24611" w:rsidR="000C1629" w:rsidRPr="00A52CEB" w:rsidRDefault="000C1629" w:rsidP="002D3EFA">
      <w:pPr>
        <w:shd w:val="clear" w:color="auto" w:fill="FFFFFF"/>
        <w:spacing w:after="0" w:line="240" w:lineRule="auto"/>
        <w:jc w:val="both"/>
        <w:outlineLvl w:val="2"/>
        <w:rPr>
          <w:rFonts w:ascii="Times New Roman" w:hAnsi="Times New Roman"/>
          <w:sz w:val="24"/>
          <w:szCs w:val="24"/>
          <w:lang w:eastAsia="et-EE"/>
        </w:rPr>
      </w:pPr>
    </w:p>
    <w:p w14:paraId="31B2577E" w14:textId="71BFBFA6"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t xml:space="preserve">§ </w:t>
      </w:r>
      <w:r w:rsidR="0012629D" w:rsidRPr="00236554">
        <w:rPr>
          <w:rFonts w:ascii="Times New Roman" w:eastAsia="Times New Roman" w:hAnsi="Times New Roman" w:cs="Times New Roman"/>
          <w:b/>
          <w:bCs/>
          <w:sz w:val="24"/>
          <w:szCs w:val="24"/>
          <w:lang w:eastAsia="et-EE"/>
        </w:rPr>
        <w:t>4</w:t>
      </w:r>
      <w:r w:rsidR="00031F59">
        <w:rPr>
          <w:rFonts w:ascii="Times New Roman" w:eastAsia="Times New Roman" w:hAnsi="Times New Roman" w:cs="Times New Roman"/>
          <w:b/>
          <w:bCs/>
          <w:sz w:val="24"/>
          <w:szCs w:val="24"/>
          <w:lang w:eastAsia="et-EE"/>
        </w:rPr>
        <w:t>4</w:t>
      </w:r>
      <w:r w:rsidR="0012629D" w:rsidRPr="00236554">
        <w:rPr>
          <w:rFonts w:ascii="Times New Roman" w:eastAsia="Times New Roman" w:hAnsi="Times New Roman" w:cs="Times New Roman"/>
          <w:b/>
          <w:bCs/>
          <w:sz w:val="24"/>
          <w:szCs w:val="24"/>
          <w:vertAlign w:val="superscript"/>
          <w:lang w:eastAsia="et-EE"/>
        </w:rPr>
        <w:t>1</w:t>
      </w:r>
      <w:r w:rsidR="0012629D" w:rsidRPr="00236554">
        <w:rPr>
          <w:rFonts w:ascii="Times New Roman" w:eastAsia="Times New Roman" w:hAnsi="Times New Roman" w:cs="Times New Roman"/>
          <w:b/>
          <w:bCs/>
          <w:sz w:val="24"/>
          <w:szCs w:val="24"/>
          <w:lang w:eastAsia="et-EE"/>
        </w:rPr>
        <w:t xml:space="preserve">. </w:t>
      </w:r>
      <w:commentRangeStart w:id="77"/>
      <w:r w:rsidR="0012629D" w:rsidRPr="00236554">
        <w:rPr>
          <w:rFonts w:ascii="Times New Roman" w:eastAsia="Times New Roman" w:hAnsi="Times New Roman" w:cs="Times New Roman"/>
          <w:b/>
          <w:bCs/>
          <w:sz w:val="24"/>
          <w:szCs w:val="24"/>
          <w:lang w:eastAsia="et-EE"/>
        </w:rPr>
        <w:t xml:space="preserve">Tarbijavaidlusasja menetlemise </w:t>
      </w:r>
      <w:r w:rsidR="00DA6AE1">
        <w:rPr>
          <w:rFonts w:ascii="Times New Roman" w:eastAsia="Times New Roman" w:hAnsi="Times New Roman" w:cs="Times New Roman"/>
          <w:b/>
          <w:bCs/>
          <w:sz w:val="24"/>
          <w:szCs w:val="24"/>
          <w:lang w:eastAsia="et-EE"/>
        </w:rPr>
        <w:t>kord</w:t>
      </w:r>
      <w:r w:rsidRPr="00236554">
        <w:rPr>
          <w:rFonts w:ascii="Times New Roman" w:eastAsia="Times New Roman" w:hAnsi="Times New Roman" w:cs="Times New Roman"/>
          <w:b/>
          <w:bCs/>
          <w:sz w:val="24"/>
          <w:szCs w:val="24"/>
          <w:lang w:eastAsia="et-EE"/>
        </w:rPr>
        <w:t xml:space="preserve"> ja andmete säilitamine</w:t>
      </w:r>
      <w:commentRangeEnd w:id="77"/>
      <w:r w:rsidR="00076AA5">
        <w:rPr>
          <w:rStyle w:val="Kommentaariviide"/>
        </w:rPr>
        <w:commentReference w:id="77"/>
      </w:r>
    </w:p>
    <w:p w14:paraId="21D34981" w14:textId="77777777" w:rsidR="008C7FFA" w:rsidRPr="00236554" w:rsidRDefault="008C7FFA" w:rsidP="002D3EFA">
      <w:pPr>
        <w:shd w:val="clear" w:color="auto" w:fill="FFFFFF"/>
        <w:spacing w:after="0" w:line="240" w:lineRule="auto"/>
        <w:jc w:val="both"/>
        <w:rPr>
          <w:rFonts w:ascii="Times New Roman" w:eastAsia="Times New Roman" w:hAnsi="Times New Roman" w:cs="Times New Roman"/>
          <w:b/>
          <w:bCs/>
          <w:sz w:val="24"/>
          <w:szCs w:val="24"/>
          <w:lang w:eastAsia="et-EE"/>
        </w:rPr>
      </w:pPr>
    </w:p>
    <w:p w14:paraId="41B78D57" w14:textId="6FE55E9C" w:rsidR="008C7FFA" w:rsidRPr="00236554" w:rsidRDefault="0012629D" w:rsidP="002D3EFA">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lastRenderedPageBreak/>
        <w:t>(1)</w:t>
      </w:r>
      <w:r w:rsidR="007B7A9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Tarbijavaidlusasi </w:t>
      </w:r>
      <w:r w:rsidR="00FE0540" w:rsidRPr="00236554">
        <w:rPr>
          <w:rFonts w:ascii="Times New Roman" w:eastAsia="Times New Roman" w:hAnsi="Times New Roman" w:cs="Times New Roman"/>
          <w:sz w:val="24"/>
          <w:szCs w:val="24"/>
          <w:bdr w:val="none" w:sz="0" w:space="0" w:color="auto" w:frame="1"/>
          <w:lang w:eastAsia="et-EE"/>
        </w:rPr>
        <w:t xml:space="preserve">vaadatakse läbi </w:t>
      </w:r>
      <w:commentRangeStart w:id="78"/>
      <w:del w:id="79" w:author="Merike Koppel JM" w:date="2024-09-23T15:49:00Z">
        <w:r w:rsidR="004A21DB" w:rsidDel="00591FF4">
          <w:rPr>
            <w:rFonts w:ascii="Times New Roman" w:eastAsia="Times New Roman" w:hAnsi="Times New Roman" w:cs="Times New Roman"/>
            <w:sz w:val="24"/>
            <w:szCs w:val="24"/>
            <w:bdr w:val="none" w:sz="0" w:space="0" w:color="auto" w:frame="1"/>
            <w:lang w:eastAsia="et-EE"/>
          </w:rPr>
          <w:delText xml:space="preserve">üldjuhul </w:delText>
        </w:r>
      </w:del>
      <w:commentRangeEnd w:id="78"/>
      <w:r w:rsidR="00BB35FC">
        <w:rPr>
          <w:rStyle w:val="Kommentaariviide"/>
        </w:rPr>
        <w:commentReference w:id="78"/>
      </w:r>
      <w:r w:rsidR="008C7FFA" w:rsidRPr="00236554">
        <w:rPr>
          <w:rFonts w:ascii="Times New Roman" w:eastAsia="Times New Roman" w:hAnsi="Times New Roman" w:cs="Times New Roman"/>
          <w:sz w:val="24"/>
          <w:szCs w:val="24"/>
          <w:bdr w:val="none" w:sz="0" w:space="0" w:color="auto" w:frame="1"/>
          <w:lang w:eastAsia="et-EE"/>
        </w:rPr>
        <w:t>kirjalikus menetluses.</w:t>
      </w:r>
    </w:p>
    <w:p w14:paraId="39B61447" w14:textId="77777777"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p>
    <w:p w14:paraId="1934C12F" w14:textId="237EF3F5" w:rsidR="008C7FFA" w:rsidRPr="00236554" w:rsidRDefault="0012629D" w:rsidP="002D3EFA">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7B7A9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Pool võib esitada komisjonile </w:t>
      </w:r>
      <w:r w:rsidR="00A30688" w:rsidRPr="00236554">
        <w:rPr>
          <w:rFonts w:ascii="Times New Roman" w:eastAsia="Times New Roman" w:hAnsi="Times New Roman" w:cs="Times New Roman"/>
          <w:sz w:val="24"/>
          <w:szCs w:val="24"/>
          <w:bdr w:val="none" w:sz="0" w:space="0" w:color="auto" w:frame="1"/>
          <w:lang w:eastAsia="et-EE"/>
        </w:rPr>
        <w:t xml:space="preserve">kirjaliku </w:t>
      </w:r>
      <w:r w:rsidR="008C7FFA" w:rsidRPr="00236554">
        <w:rPr>
          <w:rFonts w:ascii="Times New Roman" w:eastAsia="Times New Roman" w:hAnsi="Times New Roman" w:cs="Times New Roman"/>
          <w:sz w:val="24"/>
          <w:szCs w:val="24"/>
          <w:bdr w:val="none" w:sz="0" w:space="0" w:color="auto" w:frame="1"/>
          <w:lang w:eastAsia="et-EE"/>
        </w:rPr>
        <w:t>taotluse tarbijavaidlu</w:t>
      </w:r>
      <w:r w:rsidR="008C7FFA" w:rsidRPr="00DA4191">
        <w:rPr>
          <w:rFonts w:ascii="Times New Roman" w:eastAsia="Times New Roman" w:hAnsi="Times New Roman" w:cs="Times New Roman"/>
          <w:sz w:val="24"/>
          <w:szCs w:val="24"/>
          <w:bdr w:val="none" w:sz="0" w:space="0" w:color="auto" w:frame="1"/>
          <w:lang w:eastAsia="et-EE"/>
        </w:rPr>
        <w:t xml:space="preserve">sasja arutamiseks suulisel istungil. </w:t>
      </w:r>
      <w:r w:rsidR="002C53E0">
        <w:rPr>
          <w:rFonts w:ascii="Times New Roman" w:eastAsia="Times New Roman" w:hAnsi="Times New Roman" w:cs="Times New Roman"/>
          <w:sz w:val="24"/>
          <w:szCs w:val="24"/>
          <w:bdr w:val="none" w:sz="0" w:space="0" w:color="auto" w:frame="1"/>
          <w:lang w:eastAsia="et-EE"/>
        </w:rPr>
        <w:t xml:space="preserve">Kui teabe ja tõendite alusel, mis koguti tarbijavaidlusasja läbivaatamist ette valmistades, on </w:t>
      </w:r>
      <w:r w:rsidR="00602DD2">
        <w:rPr>
          <w:rFonts w:ascii="Times New Roman" w:eastAsia="Times New Roman" w:hAnsi="Times New Roman" w:cs="Times New Roman"/>
          <w:sz w:val="24"/>
          <w:szCs w:val="24"/>
          <w:bdr w:val="none" w:sz="0" w:space="0" w:color="auto" w:frame="1"/>
          <w:lang w:eastAsia="et-EE"/>
        </w:rPr>
        <w:t>tarbija</w:t>
      </w:r>
      <w:r w:rsidR="002C53E0">
        <w:rPr>
          <w:rFonts w:ascii="Times New Roman" w:eastAsia="Times New Roman" w:hAnsi="Times New Roman" w:cs="Times New Roman"/>
          <w:sz w:val="24"/>
          <w:szCs w:val="24"/>
          <w:bdr w:val="none" w:sz="0" w:space="0" w:color="auto" w:frame="1"/>
          <w:lang w:eastAsia="et-EE"/>
        </w:rPr>
        <w:t>vaidlus</w:t>
      </w:r>
      <w:r w:rsidR="00602DD2">
        <w:rPr>
          <w:rFonts w:ascii="Times New Roman" w:eastAsia="Times New Roman" w:hAnsi="Times New Roman" w:cs="Times New Roman"/>
          <w:sz w:val="24"/>
          <w:szCs w:val="24"/>
          <w:bdr w:val="none" w:sz="0" w:space="0" w:color="auto" w:frame="1"/>
          <w:lang w:eastAsia="et-EE"/>
        </w:rPr>
        <w:t>asja</w:t>
      </w:r>
      <w:r w:rsidR="002C53E0">
        <w:rPr>
          <w:rFonts w:ascii="Times New Roman" w:eastAsia="Times New Roman" w:hAnsi="Times New Roman" w:cs="Times New Roman"/>
          <w:sz w:val="24"/>
          <w:szCs w:val="24"/>
          <w:bdr w:val="none" w:sz="0" w:space="0" w:color="auto" w:frame="1"/>
          <w:lang w:eastAsia="et-EE"/>
        </w:rPr>
        <w:t xml:space="preserve"> asjaolud selged, võib komisjoni </w:t>
      </w:r>
      <w:r w:rsidR="00FF4514">
        <w:rPr>
          <w:rFonts w:ascii="Times New Roman" w:eastAsia="Times New Roman" w:hAnsi="Times New Roman" w:cs="Times New Roman"/>
          <w:sz w:val="24"/>
          <w:szCs w:val="24"/>
          <w:bdr w:val="none" w:sz="0" w:space="0" w:color="auto" w:frame="1"/>
          <w:lang w:eastAsia="et-EE"/>
        </w:rPr>
        <w:t xml:space="preserve">esimees </w:t>
      </w:r>
      <w:r w:rsidR="002C53E0">
        <w:rPr>
          <w:rFonts w:ascii="Times New Roman" w:eastAsia="Times New Roman" w:hAnsi="Times New Roman" w:cs="Times New Roman"/>
          <w:sz w:val="24"/>
          <w:szCs w:val="24"/>
          <w:bdr w:val="none" w:sz="0" w:space="0" w:color="auto" w:frame="1"/>
          <w:lang w:eastAsia="et-EE"/>
        </w:rPr>
        <w:t xml:space="preserve">jätta rahuldamata poole taotluse arutada </w:t>
      </w:r>
      <w:r w:rsidR="00602DD2">
        <w:rPr>
          <w:rFonts w:ascii="Times New Roman" w:eastAsia="Times New Roman" w:hAnsi="Times New Roman" w:cs="Times New Roman"/>
          <w:sz w:val="24"/>
          <w:szCs w:val="24"/>
          <w:bdr w:val="none" w:sz="0" w:space="0" w:color="auto" w:frame="1"/>
          <w:lang w:eastAsia="et-EE"/>
        </w:rPr>
        <w:t>tarbija</w:t>
      </w:r>
      <w:r w:rsidR="002C53E0">
        <w:rPr>
          <w:rFonts w:ascii="Times New Roman" w:eastAsia="Times New Roman" w:hAnsi="Times New Roman" w:cs="Times New Roman"/>
          <w:sz w:val="24"/>
          <w:szCs w:val="24"/>
          <w:bdr w:val="none" w:sz="0" w:space="0" w:color="auto" w:frame="1"/>
          <w:lang w:eastAsia="et-EE"/>
        </w:rPr>
        <w:t>vaidlusasja suulisel</w:t>
      </w:r>
      <w:r w:rsidR="004554D4">
        <w:rPr>
          <w:rFonts w:ascii="Times New Roman" w:eastAsia="Times New Roman" w:hAnsi="Times New Roman" w:cs="Times New Roman"/>
          <w:sz w:val="24"/>
          <w:szCs w:val="24"/>
          <w:bdr w:val="none" w:sz="0" w:space="0" w:color="auto" w:frame="1"/>
          <w:lang w:eastAsia="et-EE"/>
        </w:rPr>
        <w:t xml:space="preserve"> is</w:t>
      </w:r>
      <w:r w:rsidR="002C53E0">
        <w:rPr>
          <w:rFonts w:ascii="Times New Roman" w:eastAsia="Times New Roman" w:hAnsi="Times New Roman" w:cs="Times New Roman"/>
          <w:sz w:val="24"/>
          <w:szCs w:val="24"/>
          <w:bdr w:val="none" w:sz="0" w:space="0" w:color="auto" w:frame="1"/>
          <w:lang w:eastAsia="et-EE"/>
        </w:rPr>
        <w:t>t</w:t>
      </w:r>
      <w:r w:rsidR="004554D4">
        <w:rPr>
          <w:rFonts w:ascii="Times New Roman" w:eastAsia="Times New Roman" w:hAnsi="Times New Roman" w:cs="Times New Roman"/>
          <w:sz w:val="24"/>
          <w:szCs w:val="24"/>
          <w:bdr w:val="none" w:sz="0" w:space="0" w:color="auto" w:frame="1"/>
          <w:lang w:eastAsia="et-EE"/>
        </w:rPr>
        <w:t>ungil</w:t>
      </w:r>
      <w:r w:rsidR="000B3219">
        <w:rPr>
          <w:rFonts w:ascii="Times New Roman" w:eastAsia="Times New Roman" w:hAnsi="Times New Roman" w:cs="Times New Roman"/>
          <w:sz w:val="24"/>
          <w:szCs w:val="24"/>
          <w:bdr w:val="none" w:sz="0" w:space="0" w:color="auto" w:frame="1"/>
          <w:lang w:eastAsia="et-EE"/>
        </w:rPr>
        <w:t>.</w:t>
      </w:r>
    </w:p>
    <w:p w14:paraId="17E3F64D" w14:textId="77777777" w:rsidR="008C7FFA" w:rsidRPr="00236554" w:rsidRDefault="008C7FFA" w:rsidP="002D3EFA">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1F6CB3BA" w14:textId="01206E6A" w:rsidR="008C7FFA" w:rsidRPr="00236554" w:rsidRDefault="0012629D" w:rsidP="002D3EFA">
      <w:pPr>
        <w:shd w:val="clear" w:color="auto" w:fill="FFFFFF"/>
        <w:spacing w:after="0" w:line="240" w:lineRule="auto"/>
        <w:contextualSpacing/>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(3)</w:t>
      </w:r>
      <w:r w:rsidR="00203416">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w:t>
      </w:r>
      <w:r w:rsidR="00F27355">
        <w:rPr>
          <w:rFonts w:ascii="Times New Roman" w:eastAsia="Times New Roman" w:hAnsi="Times New Roman" w:cs="Times New Roman"/>
          <w:sz w:val="24"/>
          <w:szCs w:val="24"/>
          <w:bdr w:val="none" w:sz="0" w:space="0" w:color="auto" w:frame="1"/>
          <w:lang w:eastAsia="et-EE"/>
        </w:rPr>
        <w:t xml:space="preserve">esimees </w:t>
      </w:r>
      <w:r w:rsidR="008C7FFA" w:rsidRPr="00236554">
        <w:rPr>
          <w:rFonts w:ascii="Times New Roman" w:eastAsia="Times New Roman" w:hAnsi="Times New Roman" w:cs="Times New Roman"/>
          <w:sz w:val="24"/>
          <w:szCs w:val="24"/>
          <w:bdr w:val="none" w:sz="0" w:space="0" w:color="auto" w:frame="1"/>
          <w:lang w:eastAsia="et-EE"/>
        </w:rPr>
        <w:t>võib vajaduse</w:t>
      </w:r>
      <w:r w:rsidR="00983D1A">
        <w:rPr>
          <w:rFonts w:ascii="Times New Roman" w:eastAsia="Times New Roman" w:hAnsi="Times New Roman" w:cs="Times New Roman"/>
          <w:sz w:val="24"/>
          <w:szCs w:val="24"/>
          <w:bdr w:val="none" w:sz="0" w:space="0" w:color="auto" w:frame="1"/>
          <w:lang w:eastAsia="et-EE"/>
        </w:rPr>
        <w:t xml:space="preserve"> korral</w:t>
      </w:r>
      <w:r w:rsidR="008C7FFA" w:rsidRPr="00236554">
        <w:rPr>
          <w:rFonts w:ascii="Times New Roman" w:eastAsia="Times New Roman" w:hAnsi="Times New Roman" w:cs="Times New Roman"/>
          <w:sz w:val="24"/>
          <w:szCs w:val="24"/>
          <w:bdr w:val="none" w:sz="0" w:space="0" w:color="auto" w:frame="1"/>
          <w:lang w:eastAsia="et-EE"/>
        </w:rPr>
        <w:t xml:space="preserve"> otsustada tarbijavaidlusasja arutamise </w:t>
      </w:r>
      <w:r w:rsidR="008C7FFA" w:rsidRPr="00236554">
        <w:rPr>
          <w:rFonts w:ascii="Times New Roman" w:eastAsia="Times New Roman" w:hAnsi="Times New Roman" w:cs="Times New Roman"/>
          <w:sz w:val="24"/>
          <w:szCs w:val="24"/>
          <w:lang w:eastAsia="et-EE"/>
        </w:rPr>
        <w:t>suuliselt poolte ärakuulamisega komisjoni istungil</w:t>
      </w:r>
      <w:r w:rsidR="008C7FFA" w:rsidRPr="00236554">
        <w:rPr>
          <w:rFonts w:ascii="Times New Roman" w:eastAsia="Times New Roman" w:hAnsi="Times New Roman" w:cs="Times New Roman"/>
          <w:sz w:val="24"/>
          <w:szCs w:val="24"/>
          <w:bdr w:val="none" w:sz="0" w:space="0" w:color="auto" w:frame="1"/>
          <w:lang w:eastAsia="et-EE"/>
        </w:rPr>
        <w:t>.</w:t>
      </w:r>
    </w:p>
    <w:p w14:paraId="2837B28D" w14:textId="24FC0193" w:rsidR="008C7FFA" w:rsidRDefault="008C7FFA" w:rsidP="002D3EFA">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72D51BD9" w14:textId="238B687C" w:rsidR="00C65C4A" w:rsidRDefault="00B4585F" w:rsidP="002D3EFA">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r w:rsidRPr="0089322C">
        <w:rPr>
          <w:rFonts w:ascii="Times New Roman" w:eastAsia="Times New Roman" w:hAnsi="Times New Roman" w:cs="Times New Roman"/>
          <w:bCs/>
          <w:sz w:val="24"/>
          <w:szCs w:val="24"/>
          <w:bdr w:val="none" w:sz="0" w:space="0" w:color="auto" w:frame="1"/>
          <w:lang w:eastAsia="et-EE"/>
        </w:rPr>
        <w:t>(4)</w:t>
      </w:r>
      <w:r w:rsidR="00203416">
        <w:rPr>
          <w:rFonts w:ascii="Times New Roman" w:eastAsia="Times New Roman" w:hAnsi="Times New Roman" w:cs="Times New Roman"/>
          <w:bCs/>
          <w:sz w:val="24"/>
          <w:szCs w:val="24"/>
          <w:bdr w:val="none" w:sz="0" w:space="0" w:color="auto" w:frame="1"/>
          <w:lang w:eastAsia="et-EE"/>
        </w:rPr>
        <w:t> </w:t>
      </w:r>
      <w:r w:rsidR="00C65C4A" w:rsidRPr="0089322C">
        <w:rPr>
          <w:rFonts w:ascii="Times New Roman" w:eastAsia="Times New Roman" w:hAnsi="Times New Roman" w:cs="Times New Roman"/>
          <w:bCs/>
          <w:sz w:val="24"/>
          <w:szCs w:val="24"/>
          <w:bdr w:val="none" w:sz="0" w:space="0" w:color="auto" w:frame="1"/>
          <w:lang w:eastAsia="et-EE"/>
        </w:rPr>
        <w:t xml:space="preserve">Tarbijavaidlusasja andmeid töödeldakse </w:t>
      </w:r>
      <w:r w:rsidR="00817D6D">
        <w:rPr>
          <w:rFonts w:ascii="Times New Roman" w:eastAsia="Times New Roman" w:hAnsi="Times New Roman" w:cs="Times New Roman"/>
          <w:bCs/>
          <w:sz w:val="24"/>
          <w:szCs w:val="24"/>
          <w:bdr w:val="none" w:sz="0" w:space="0" w:color="auto" w:frame="1"/>
          <w:lang w:eastAsia="et-EE"/>
        </w:rPr>
        <w:t>seadme ohutuse</w:t>
      </w:r>
      <w:r w:rsidR="00C65C4A" w:rsidRPr="0089322C">
        <w:rPr>
          <w:rFonts w:ascii="Times New Roman" w:eastAsia="Times New Roman" w:hAnsi="Times New Roman" w:cs="Times New Roman"/>
          <w:bCs/>
          <w:sz w:val="24"/>
          <w:szCs w:val="24"/>
          <w:bdr w:val="none" w:sz="0" w:space="0" w:color="auto" w:frame="1"/>
          <w:lang w:eastAsia="et-EE"/>
        </w:rPr>
        <w:t xml:space="preserve"> seaduse §-s </w:t>
      </w:r>
      <w:r w:rsidR="00817D6D">
        <w:rPr>
          <w:rFonts w:ascii="Times New Roman" w:eastAsia="Times New Roman" w:hAnsi="Times New Roman" w:cs="Times New Roman"/>
          <w:bCs/>
          <w:sz w:val="24"/>
          <w:szCs w:val="24"/>
          <w:bdr w:val="none" w:sz="0" w:space="0" w:color="auto" w:frame="1"/>
          <w:lang w:eastAsia="et-EE"/>
        </w:rPr>
        <w:t>1</w:t>
      </w:r>
      <w:r w:rsidR="00C65C4A" w:rsidRPr="0089322C">
        <w:rPr>
          <w:rFonts w:ascii="Times New Roman" w:eastAsia="Times New Roman" w:hAnsi="Times New Roman" w:cs="Times New Roman"/>
          <w:bCs/>
          <w:sz w:val="24"/>
          <w:szCs w:val="24"/>
          <w:bdr w:val="none" w:sz="0" w:space="0" w:color="auto" w:frame="1"/>
          <w:lang w:eastAsia="et-EE"/>
        </w:rPr>
        <w:t>2 sätestatud andmekogus.</w:t>
      </w:r>
    </w:p>
    <w:p w14:paraId="181214F0" w14:textId="77777777" w:rsidR="005404C4" w:rsidRDefault="005404C4" w:rsidP="002D3EFA">
      <w:pPr>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31990ED1" w14:textId="4013E1E7" w:rsidR="00C65C4A" w:rsidRDefault="0012629D" w:rsidP="002D3EFA">
      <w:pPr>
        <w:shd w:val="clear" w:color="auto" w:fill="FFFFFF"/>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r w:rsidRPr="00236554">
        <w:rPr>
          <w:rFonts w:ascii="Times New Roman" w:eastAsia="Times New Roman" w:hAnsi="Times New Roman" w:cs="Times New Roman"/>
          <w:bCs/>
          <w:sz w:val="24"/>
          <w:szCs w:val="24"/>
          <w:bdr w:val="none" w:sz="0" w:space="0" w:color="auto" w:frame="1"/>
          <w:lang w:eastAsia="et-EE"/>
        </w:rPr>
        <w:t>(</w:t>
      </w:r>
      <w:r w:rsidR="0013450D">
        <w:rPr>
          <w:rFonts w:ascii="Times New Roman" w:eastAsia="Times New Roman" w:hAnsi="Times New Roman" w:cs="Times New Roman"/>
          <w:bCs/>
          <w:sz w:val="24"/>
          <w:szCs w:val="24"/>
          <w:bdr w:val="none" w:sz="0" w:space="0" w:color="auto" w:frame="1"/>
          <w:lang w:eastAsia="et-EE"/>
        </w:rPr>
        <w:t>5</w:t>
      </w:r>
      <w:r w:rsidRPr="00236554">
        <w:rPr>
          <w:rFonts w:ascii="Times New Roman" w:eastAsia="Times New Roman" w:hAnsi="Times New Roman" w:cs="Times New Roman"/>
          <w:bCs/>
          <w:sz w:val="24"/>
          <w:szCs w:val="24"/>
          <w:bdr w:val="none" w:sz="0" w:space="0" w:color="auto" w:frame="1"/>
          <w:lang w:eastAsia="et-EE"/>
        </w:rPr>
        <w:t>)</w:t>
      </w:r>
      <w:r w:rsidR="00C02BDA">
        <w:rPr>
          <w:rFonts w:ascii="Times New Roman" w:eastAsia="Times New Roman" w:hAnsi="Times New Roman" w:cs="Times New Roman"/>
          <w:bCs/>
          <w:sz w:val="24"/>
          <w:szCs w:val="24"/>
          <w:bdr w:val="none" w:sz="0" w:space="0" w:color="auto" w:frame="1"/>
          <w:lang w:eastAsia="et-EE"/>
        </w:rPr>
        <w:t> </w:t>
      </w:r>
      <w:r w:rsidR="008C7FFA" w:rsidRPr="00236554">
        <w:rPr>
          <w:rFonts w:ascii="Times New Roman" w:eastAsia="Times New Roman" w:hAnsi="Times New Roman" w:cs="Times New Roman"/>
          <w:bCs/>
          <w:sz w:val="24"/>
          <w:szCs w:val="24"/>
          <w:bdr w:val="none" w:sz="0" w:space="0" w:color="auto" w:frame="1"/>
          <w:lang w:eastAsia="et-EE"/>
        </w:rPr>
        <w:t xml:space="preserve">Menetluse käigus kogutud </w:t>
      </w:r>
      <w:r w:rsidR="007E649F" w:rsidRPr="00236554">
        <w:rPr>
          <w:rFonts w:ascii="Times New Roman" w:eastAsia="Times New Roman" w:hAnsi="Times New Roman" w:cs="Times New Roman"/>
          <w:bCs/>
          <w:sz w:val="24"/>
          <w:szCs w:val="24"/>
          <w:bdr w:val="none" w:sz="0" w:space="0" w:color="auto" w:frame="1"/>
          <w:lang w:eastAsia="et-EE"/>
        </w:rPr>
        <w:t>dokumente</w:t>
      </w:r>
      <w:r w:rsidR="008C7FFA" w:rsidRPr="00236554">
        <w:rPr>
          <w:rFonts w:ascii="Times New Roman" w:eastAsia="Times New Roman" w:hAnsi="Times New Roman" w:cs="Times New Roman"/>
          <w:bCs/>
          <w:sz w:val="24"/>
          <w:szCs w:val="24"/>
          <w:bdr w:val="none" w:sz="0" w:space="0" w:color="auto" w:frame="1"/>
          <w:lang w:eastAsia="et-EE"/>
        </w:rPr>
        <w:t xml:space="preserve"> säilitatakse </w:t>
      </w:r>
      <w:r w:rsidRPr="00236554">
        <w:rPr>
          <w:rFonts w:ascii="Times New Roman" w:eastAsia="Times New Roman" w:hAnsi="Times New Roman" w:cs="Times New Roman"/>
          <w:bCs/>
          <w:sz w:val="24"/>
          <w:szCs w:val="24"/>
          <w:bdr w:val="none" w:sz="0" w:space="0" w:color="auto" w:frame="1"/>
          <w:lang w:eastAsia="et-EE"/>
        </w:rPr>
        <w:t>a</w:t>
      </w:r>
      <w:r w:rsidR="008C7FFA" w:rsidRPr="00236554">
        <w:rPr>
          <w:rFonts w:ascii="Times New Roman" w:eastAsia="Times New Roman" w:hAnsi="Times New Roman" w:cs="Times New Roman"/>
          <w:bCs/>
          <w:sz w:val="24"/>
          <w:szCs w:val="24"/>
          <w:bdr w:val="none" w:sz="0" w:space="0" w:color="auto" w:frame="1"/>
          <w:lang w:eastAsia="et-EE"/>
        </w:rPr>
        <w:t>rhiiviseaduses ja selle alusel antud õigusaktides ettenähtud korras</w:t>
      </w:r>
      <w:r w:rsidR="00C65C4A">
        <w:rPr>
          <w:rFonts w:ascii="Times New Roman" w:eastAsia="Times New Roman" w:hAnsi="Times New Roman" w:cs="Times New Roman"/>
          <w:bCs/>
          <w:sz w:val="24"/>
          <w:szCs w:val="24"/>
          <w:bdr w:val="none" w:sz="0" w:space="0" w:color="auto" w:frame="1"/>
          <w:lang w:eastAsia="et-EE"/>
        </w:rPr>
        <w:t>.</w:t>
      </w:r>
    </w:p>
    <w:p w14:paraId="67C6F427" w14:textId="77777777" w:rsidR="00C65C4A" w:rsidRDefault="00C65C4A" w:rsidP="002D3EFA">
      <w:pPr>
        <w:shd w:val="clear" w:color="auto" w:fill="FFFFFF"/>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p>
    <w:p w14:paraId="1025ADAA" w14:textId="31941A39" w:rsidR="00D6628A" w:rsidRDefault="00B4585F" w:rsidP="002D3EFA">
      <w:pPr>
        <w:shd w:val="clear" w:color="auto" w:fill="FFFFFF"/>
        <w:spacing w:after="0" w:line="240" w:lineRule="auto"/>
        <w:contextual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w:t>
      </w:r>
      <w:r w:rsidR="0013450D">
        <w:rPr>
          <w:rFonts w:ascii="Times New Roman" w:eastAsia="Times New Roman" w:hAnsi="Times New Roman" w:cs="Times New Roman"/>
          <w:bCs/>
          <w:sz w:val="24"/>
          <w:szCs w:val="24"/>
          <w:bdr w:val="none" w:sz="0" w:space="0" w:color="auto" w:frame="1"/>
          <w:lang w:eastAsia="et-EE"/>
        </w:rPr>
        <w:t>6</w:t>
      </w:r>
      <w:r>
        <w:rPr>
          <w:rFonts w:ascii="Times New Roman" w:eastAsia="Times New Roman" w:hAnsi="Times New Roman" w:cs="Times New Roman"/>
          <w:bCs/>
          <w:sz w:val="24"/>
          <w:szCs w:val="24"/>
          <w:bdr w:val="none" w:sz="0" w:space="0" w:color="auto" w:frame="1"/>
          <w:lang w:eastAsia="et-EE"/>
        </w:rPr>
        <w:t>)</w:t>
      </w:r>
      <w:r w:rsidR="00CA5B1D">
        <w:rPr>
          <w:rFonts w:ascii="Times New Roman" w:eastAsia="Times New Roman" w:hAnsi="Times New Roman" w:cs="Times New Roman"/>
          <w:bCs/>
          <w:sz w:val="24"/>
          <w:szCs w:val="24"/>
          <w:bdr w:val="none" w:sz="0" w:space="0" w:color="auto" w:frame="1"/>
          <w:lang w:eastAsia="et-EE"/>
        </w:rPr>
        <w:t> </w:t>
      </w:r>
      <w:r w:rsidR="00C65C4A">
        <w:rPr>
          <w:rFonts w:ascii="Times New Roman" w:eastAsia="Times New Roman" w:hAnsi="Times New Roman" w:cs="Times New Roman"/>
          <w:bCs/>
          <w:sz w:val="24"/>
          <w:szCs w:val="24"/>
          <w:bdr w:val="none" w:sz="0" w:space="0" w:color="auto" w:frame="1"/>
          <w:lang w:eastAsia="et-EE"/>
        </w:rPr>
        <w:t xml:space="preserve">Menetluse käigus kogutud </w:t>
      </w:r>
      <w:r w:rsidR="00C65C4A" w:rsidRPr="00C65C4A">
        <w:rPr>
          <w:rFonts w:ascii="Times New Roman" w:eastAsia="Times New Roman" w:hAnsi="Times New Roman" w:cs="Times New Roman"/>
          <w:bCs/>
          <w:sz w:val="24"/>
          <w:szCs w:val="24"/>
          <w:bdr w:val="none" w:sz="0" w:space="0" w:color="auto" w:frame="1"/>
          <w:lang w:eastAsia="et-EE"/>
        </w:rPr>
        <w:t xml:space="preserve">andmeid ja dokumente </w:t>
      </w:r>
      <w:r w:rsidR="00687ECF">
        <w:rPr>
          <w:rFonts w:ascii="Times New Roman" w:eastAsia="Times New Roman" w:hAnsi="Times New Roman" w:cs="Times New Roman"/>
          <w:bCs/>
          <w:sz w:val="24"/>
          <w:szCs w:val="24"/>
          <w:bdr w:val="none" w:sz="0" w:space="0" w:color="auto" w:frame="1"/>
          <w:lang w:eastAsia="et-EE"/>
        </w:rPr>
        <w:t xml:space="preserve">säilitatakse </w:t>
      </w:r>
      <w:r w:rsidR="004D7613">
        <w:rPr>
          <w:rFonts w:ascii="Times New Roman" w:eastAsia="Times New Roman" w:hAnsi="Times New Roman" w:cs="Times New Roman"/>
          <w:bCs/>
          <w:sz w:val="24"/>
          <w:szCs w:val="24"/>
          <w:bdr w:val="none" w:sz="0" w:space="0" w:color="auto" w:frame="1"/>
          <w:lang w:eastAsia="et-EE"/>
        </w:rPr>
        <w:t xml:space="preserve">kolm aastat pärast menetluse ajendiks olnud </w:t>
      </w:r>
      <w:r w:rsidR="00025517">
        <w:rPr>
          <w:rFonts w:ascii="Times New Roman" w:eastAsia="Times New Roman" w:hAnsi="Times New Roman" w:cs="Times New Roman"/>
          <w:bCs/>
          <w:sz w:val="24"/>
          <w:szCs w:val="24"/>
          <w:bdr w:val="none" w:sz="0" w:space="0" w:color="auto" w:frame="1"/>
          <w:lang w:eastAsia="et-EE"/>
        </w:rPr>
        <w:t xml:space="preserve">tarbijavaidlusasja </w:t>
      </w:r>
      <w:r w:rsidR="004D7613">
        <w:rPr>
          <w:rFonts w:ascii="Times New Roman" w:eastAsia="Times New Roman" w:hAnsi="Times New Roman" w:cs="Times New Roman"/>
          <w:bCs/>
          <w:sz w:val="24"/>
          <w:szCs w:val="24"/>
          <w:bdr w:val="none" w:sz="0" w:space="0" w:color="auto" w:frame="1"/>
          <w:lang w:eastAsia="et-EE"/>
        </w:rPr>
        <w:t xml:space="preserve">lahendamist. </w:t>
      </w:r>
    </w:p>
    <w:p w14:paraId="057C4471" w14:textId="29423835" w:rsidR="00D46436" w:rsidRDefault="00D46436" w:rsidP="002D3EFA">
      <w:pPr>
        <w:shd w:val="clear" w:color="auto" w:fill="FFFFFF"/>
        <w:spacing w:after="0" w:line="240" w:lineRule="auto"/>
        <w:jc w:val="both"/>
        <w:rPr>
          <w:rFonts w:ascii="Times New Roman" w:eastAsia="Times New Roman" w:hAnsi="Times New Roman" w:cs="Times New Roman"/>
          <w:bCs/>
          <w:sz w:val="24"/>
          <w:szCs w:val="24"/>
          <w:lang w:eastAsia="et-EE"/>
        </w:rPr>
      </w:pPr>
    </w:p>
    <w:p w14:paraId="7F7B44E8" w14:textId="37B58FBD" w:rsidR="003034C4" w:rsidRPr="003034C4" w:rsidRDefault="003034C4" w:rsidP="002D3EFA">
      <w:pPr>
        <w:shd w:val="clear" w:color="auto" w:fill="FFFFFF"/>
        <w:spacing w:after="0" w:line="240" w:lineRule="auto"/>
        <w:jc w:val="both"/>
        <w:rPr>
          <w:rFonts w:ascii="Times New Roman" w:eastAsia="Times New Roman" w:hAnsi="Times New Roman" w:cs="Times New Roman"/>
          <w:b/>
          <w:bCs/>
          <w:sz w:val="24"/>
          <w:szCs w:val="24"/>
          <w:lang w:eastAsia="et-EE"/>
        </w:rPr>
      </w:pPr>
      <w:bookmarkStart w:id="80" w:name="_Hlk104993420"/>
      <w:r w:rsidRPr="003034C4">
        <w:rPr>
          <w:rFonts w:ascii="Times New Roman" w:eastAsia="Times New Roman" w:hAnsi="Times New Roman" w:cs="Times New Roman"/>
          <w:b/>
          <w:bCs/>
          <w:sz w:val="24"/>
          <w:szCs w:val="24"/>
          <w:lang w:eastAsia="et-EE"/>
        </w:rPr>
        <w:t xml:space="preserve">§ </w:t>
      </w:r>
      <w:r w:rsidRPr="000D16FC">
        <w:rPr>
          <w:rFonts w:ascii="Times New Roman" w:eastAsia="Times New Roman" w:hAnsi="Times New Roman" w:cs="Times New Roman"/>
          <w:b/>
          <w:bCs/>
          <w:sz w:val="24"/>
          <w:szCs w:val="24"/>
          <w:lang w:eastAsia="et-EE"/>
        </w:rPr>
        <w:t>4</w:t>
      </w:r>
      <w:r w:rsidR="00031F59">
        <w:rPr>
          <w:rFonts w:ascii="Times New Roman" w:eastAsia="Times New Roman" w:hAnsi="Times New Roman" w:cs="Times New Roman"/>
          <w:b/>
          <w:bCs/>
          <w:sz w:val="24"/>
          <w:szCs w:val="24"/>
          <w:lang w:eastAsia="et-EE"/>
        </w:rPr>
        <w:t>4</w:t>
      </w:r>
      <w:r w:rsidR="00031F59" w:rsidRPr="00031F59">
        <w:rPr>
          <w:rFonts w:ascii="Times New Roman" w:eastAsia="Times New Roman" w:hAnsi="Times New Roman" w:cs="Times New Roman"/>
          <w:b/>
          <w:bCs/>
          <w:sz w:val="24"/>
          <w:szCs w:val="24"/>
          <w:vertAlign w:val="superscript"/>
          <w:lang w:eastAsia="et-EE"/>
        </w:rPr>
        <w:t>2</w:t>
      </w:r>
      <w:r w:rsidRPr="003034C4">
        <w:rPr>
          <w:rFonts w:ascii="Times New Roman" w:eastAsia="Times New Roman" w:hAnsi="Times New Roman" w:cs="Times New Roman"/>
          <w:b/>
          <w:bCs/>
          <w:sz w:val="24"/>
          <w:szCs w:val="24"/>
          <w:lang w:eastAsia="et-EE"/>
        </w:rPr>
        <w:t xml:space="preserve">. </w:t>
      </w:r>
      <w:commentRangeStart w:id="81"/>
      <w:r w:rsidRPr="003034C4">
        <w:rPr>
          <w:rFonts w:ascii="Times New Roman" w:eastAsia="Times New Roman" w:hAnsi="Times New Roman" w:cs="Times New Roman"/>
          <w:b/>
          <w:bCs/>
          <w:sz w:val="24"/>
          <w:szCs w:val="24"/>
          <w:lang w:eastAsia="et-EE"/>
        </w:rPr>
        <w:t xml:space="preserve">Komisjoni </w:t>
      </w:r>
      <w:r w:rsidR="00E732F8">
        <w:rPr>
          <w:rFonts w:ascii="Times New Roman" w:eastAsia="Times New Roman" w:hAnsi="Times New Roman" w:cs="Times New Roman"/>
          <w:b/>
          <w:bCs/>
          <w:sz w:val="24"/>
          <w:szCs w:val="24"/>
          <w:lang w:eastAsia="et-EE"/>
        </w:rPr>
        <w:t xml:space="preserve">esimehe </w:t>
      </w:r>
      <w:r w:rsidRPr="00AC5A6C">
        <w:rPr>
          <w:rFonts w:ascii="Times New Roman" w:eastAsia="Times New Roman" w:hAnsi="Times New Roman" w:cs="Times New Roman"/>
          <w:b/>
          <w:bCs/>
          <w:sz w:val="24"/>
          <w:szCs w:val="24"/>
          <w:lang w:eastAsia="et-EE"/>
        </w:rPr>
        <w:t>menetluslik otsus</w:t>
      </w:r>
      <w:commentRangeEnd w:id="81"/>
      <w:r w:rsidR="006F6267">
        <w:rPr>
          <w:rStyle w:val="Kommentaariviide"/>
        </w:rPr>
        <w:commentReference w:id="81"/>
      </w:r>
    </w:p>
    <w:p w14:paraId="370F879F" w14:textId="77777777" w:rsidR="003034C4" w:rsidRPr="003034C4" w:rsidRDefault="003034C4" w:rsidP="002D3EFA">
      <w:pPr>
        <w:shd w:val="clear" w:color="auto" w:fill="FFFFFF"/>
        <w:spacing w:after="0" w:line="240" w:lineRule="auto"/>
        <w:jc w:val="both"/>
        <w:rPr>
          <w:rFonts w:ascii="Times New Roman" w:eastAsia="Times New Roman" w:hAnsi="Times New Roman" w:cs="Times New Roman"/>
          <w:b/>
          <w:bCs/>
          <w:sz w:val="24"/>
          <w:szCs w:val="24"/>
          <w:lang w:eastAsia="et-EE"/>
        </w:rPr>
      </w:pPr>
    </w:p>
    <w:p w14:paraId="69D2A4AB" w14:textId="2D539E20" w:rsidR="003034C4" w:rsidRPr="003034C4" w:rsidRDefault="003034C4" w:rsidP="002D3EFA">
      <w:pPr>
        <w:shd w:val="clear" w:color="auto" w:fill="FFFFFF"/>
        <w:spacing w:after="0" w:line="240" w:lineRule="auto"/>
        <w:jc w:val="both"/>
        <w:rPr>
          <w:rFonts w:ascii="Times New Roman" w:eastAsia="Times New Roman" w:hAnsi="Times New Roman" w:cs="Times New Roman"/>
          <w:bCs/>
          <w:sz w:val="24"/>
          <w:szCs w:val="24"/>
          <w:lang w:eastAsia="et-EE"/>
        </w:rPr>
      </w:pPr>
      <w:r w:rsidRPr="003034C4">
        <w:rPr>
          <w:rFonts w:ascii="Times New Roman" w:eastAsia="Times New Roman" w:hAnsi="Times New Roman" w:cs="Times New Roman"/>
          <w:bCs/>
          <w:sz w:val="24"/>
          <w:szCs w:val="24"/>
          <w:lang w:eastAsia="et-EE"/>
        </w:rPr>
        <w:t>(1)</w:t>
      </w:r>
      <w:r w:rsidRPr="003034C4">
        <w:rPr>
          <w:rFonts w:ascii="Times New Roman" w:eastAsia="Times New Roman" w:hAnsi="Times New Roman" w:cs="Times New Roman"/>
          <w:b/>
          <w:bCs/>
          <w:sz w:val="24"/>
          <w:szCs w:val="24"/>
          <w:lang w:eastAsia="et-EE"/>
        </w:rPr>
        <w:t xml:space="preserve"> </w:t>
      </w:r>
      <w:r w:rsidRPr="003034C4">
        <w:rPr>
          <w:rFonts w:ascii="Times New Roman" w:eastAsia="Times New Roman" w:hAnsi="Times New Roman" w:cs="Times New Roman"/>
          <w:bCs/>
          <w:sz w:val="24"/>
          <w:szCs w:val="24"/>
          <w:lang w:eastAsia="et-EE"/>
        </w:rPr>
        <w:t>Käesolevas seaduses sätestatud juhu</w:t>
      </w:r>
      <w:r w:rsidR="002C53E0">
        <w:rPr>
          <w:rFonts w:ascii="Times New Roman" w:eastAsia="Times New Roman" w:hAnsi="Times New Roman" w:cs="Times New Roman"/>
          <w:bCs/>
          <w:sz w:val="24"/>
          <w:szCs w:val="24"/>
          <w:lang w:eastAsia="et-EE"/>
        </w:rPr>
        <w:t>l</w:t>
      </w:r>
      <w:r w:rsidRPr="003034C4">
        <w:rPr>
          <w:rFonts w:ascii="Times New Roman" w:eastAsia="Times New Roman" w:hAnsi="Times New Roman" w:cs="Times New Roman"/>
          <w:bCs/>
          <w:sz w:val="24"/>
          <w:szCs w:val="24"/>
          <w:lang w:eastAsia="et-EE"/>
        </w:rPr>
        <w:t xml:space="preserve"> tehakse </w:t>
      </w:r>
      <w:r w:rsidR="001B2632">
        <w:rPr>
          <w:rFonts w:ascii="Times New Roman" w:eastAsia="Times New Roman" w:hAnsi="Times New Roman" w:cs="Times New Roman"/>
          <w:bCs/>
          <w:sz w:val="24"/>
          <w:szCs w:val="24"/>
          <w:lang w:eastAsia="et-EE"/>
        </w:rPr>
        <w:t xml:space="preserve">poole taotluse lahendamiseks ning menetluse juhtimiseks ja korraldamiseks mõeldud </w:t>
      </w:r>
      <w:r w:rsidRPr="003034C4">
        <w:rPr>
          <w:rFonts w:ascii="Times New Roman" w:eastAsia="Times New Roman" w:hAnsi="Times New Roman" w:cs="Times New Roman"/>
          <w:bCs/>
          <w:sz w:val="24"/>
          <w:szCs w:val="24"/>
          <w:lang w:eastAsia="et-EE"/>
        </w:rPr>
        <w:t xml:space="preserve">menetlustoiming </w:t>
      </w:r>
      <w:r>
        <w:rPr>
          <w:rFonts w:ascii="Times New Roman" w:eastAsia="Times New Roman" w:hAnsi="Times New Roman" w:cs="Times New Roman"/>
          <w:bCs/>
          <w:sz w:val="24"/>
          <w:szCs w:val="24"/>
          <w:lang w:eastAsia="et-EE"/>
        </w:rPr>
        <w:t xml:space="preserve">komisjoni </w:t>
      </w:r>
      <w:r w:rsidR="00FF4514">
        <w:rPr>
          <w:rFonts w:ascii="Times New Roman" w:eastAsia="Times New Roman" w:hAnsi="Times New Roman" w:cs="Times New Roman"/>
          <w:bCs/>
          <w:sz w:val="24"/>
          <w:szCs w:val="24"/>
          <w:lang w:eastAsia="et-EE"/>
        </w:rPr>
        <w:t xml:space="preserve">esimehe </w:t>
      </w:r>
      <w:r>
        <w:rPr>
          <w:rFonts w:ascii="Times New Roman" w:eastAsia="Times New Roman" w:hAnsi="Times New Roman" w:cs="Times New Roman"/>
          <w:bCs/>
          <w:sz w:val="24"/>
          <w:szCs w:val="24"/>
          <w:lang w:eastAsia="et-EE"/>
        </w:rPr>
        <w:t>otsusega</w:t>
      </w:r>
      <w:r w:rsidRPr="003034C4">
        <w:rPr>
          <w:rFonts w:ascii="Times New Roman" w:eastAsia="Times New Roman" w:hAnsi="Times New Roman" w:cs="Times New Roman"/>
          <w:bCs/>
          <w:sz w:val="24"/>
          <w:szCs w:val="24"/>
          <w:lang w:eastAsia="et-EE"/>
        </w:rPr>
        <w:t xml:space="preserve">. </w:t>
      </w:r>
    </w:p>
    <w:p w14:paraId="51042004" w14:textId="77777777" w:rsidR="003034C4" w:rsidRPr="003034C4" w:rsidRDefault="003034C4" w:rsidP="002D3EFA">
      <w:pPr>
        <w:shd w:val="clear" w:color="auto" w:fill="FFFFFF"/>
        <w:spacing w:after="0" w:line="240" w:lineRule="auto"/>
        <w:jc w:val="both"/>
        <w:rPr>
          <w:rFonts w:ascii="Times New Roman" w:eastAsia="Times New Roman" w:hAnsi="Times New Roman" w:cs="Times New Roman"/>
          <w:bCs/>
          <w:sz w:val="24"/>
          <w:szCs w:val="24"/>
          <w:lang w:eastAsia="et-EE"/>
        </w:rPr>
      </w:pPr>
    </w:p>
    <w:p w14:paraId="2674FD8C" w14:textId="435A9BB0" w:rsidR="008C7FFA" w:rsidRDefault="003034C4"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3034C4">
        <w:rPr>
          <w:rFonts w:ascii="Times New Roman" w:eastAsia="Times New Roman" w:hAnsi="Times New Roman" w:cs="Times New Roman"/>
          <w:bCs/>
          <w:sz w:val="24"/>
          <w:szCs w:val="24"/>
          <w:lang w:eastAsia="et-EE"/>
        </w:rPr>
        <w:t xml:space="preserve">(2) </w:t>
      </w:r>
      <w:r>
        <w:rPr>
          <w:rFonts w:ascii="Times New Roman" w:eastAsia="Times New Roman" w:hAnsi="Times New Roman" w:cs="Times New Roman"/>
          <w:bCs/>
          <w:sz w:val="24"/>
          <w:szCs w:val="24"/>
          <w:lang w:eastAsia="et-EE"/>
        </w:rPr>
        <w:t>Otsusest</w:t>
      </w:r>
      <w:r w:rsidRPr="003034C4">
        <w:rPr>
          <w:rFonts w:ascii="Times New Roman" w:eastAsia="Times New Roman" w:hAnsi="Times New Roman" w:cs="Times New Roman"/>
          <w:bCs/>
          <w:sz w:val="24"/>
          <w:szCs w:val="24"/>
          <w:lang w:eastAsia="et-EE"/>
        </w:rPr>
        <w:t xml:space="preserve"> peab nähtuma, kelle kohta on </w:t>
      </w:r>
      <w:r>
        <w:rPr>
          <w:rFonts w:ascii="Times New Roman" w:eastAsia="Times New Roman" w:hAnsi="Times New Roman" w:cs="Times New Roman"/>
          <w:bCs/>
          <w:sz w:val="24"/>
          <w:szCs w:val="24"/>
          <w:lang w:eastAsia="et-EE"/>
        </w:rPr>
        <w:t>otsus</w:t>
      </w:r>
      <w:r w:rsidRPr="003034C4">
        <w:rPr>
          <w:rFonts w:ascii="Times New Roman" w:eastAsia="Times New Roman" w:hAnsi="Times New Roman" w:cs="Times New Roman"/>
          <w:bCs/>
          <w:sz w:val="24"/>
          <w:szCs w:val="24"/>
          <w:lang w:eastAsia="et-EE"/>
        </w:rPr>
        <w:t xml:space="preserve"> tehtud </w:t>
      </w:r>
      <w:ins w:id="82" w:author="Merike Koppel JM" w:date="2024-09-24T08:56:00Z">
        <w:r w:rsidR="00DD3C96">
          <w:rPr>
            <w:rFonts w:ascii="Times New Roman" w:eastAsia="Times New Roman" w:hAnsi="Times New Roman" w:cs="Times New Roman"/>
            <w:bCs/>
            <w:sz w:val="24"/>
            <w:szCs w:val="24"/>
            <w:lang w:eastAsia="et-EE"/>
          </w:rPr>
          <w:t>ning</w:t>
        </w:r>
      </w:ins>
      <w:del w:id="83" w:author="Merike Koppel JM" w:date="2024-09-24T08:56:00Z">
        <w:r w:rsidRPr="003034C4" w:rsidDel="00DD3C96">
          <w:rPr>
            <w:rFonts w:ascii="Times New Roman" w:eastAsia="Times New Roman" w:hAnsi="Times New Roman" w:cs="Times New Roman"/>
            <w:bCs/>
            <w:sz w:val="24"/>
            <w:szCs w:val="24"/>
            <w:lang w:eastAsia="et-EE"/>
          </w:rPr>
          <w:delText>ja</w:delText>
        </w:r>
      </w:del>
      <w:r w:rsidRPr="003034C4">
        <w:rPr>
          <w:rFonts w:ascii="Times New Roman" w:eastAsia="Times New Roman" w:hAnsi="Times New Roman" w:cs="Times New Roman"/>
          <w:bCs/>
          <w:sz w:val="24"/>
          <w:szCs w:val="24"/>
          <w:lang w:eastAsia="et-EE"/>
        </w:rPr>
        <w:t xml:space="preserve"> mis on </w:t>
      </w:r>
      <w:r>
        <w:rPr>
          <w:rFonts w:ascii="Times New Roman" w:eastAsia="Times New Roman" w:hAnsi="Times New Roman" w:cs="Times New Roman"/>
          <w:bCs/>
          <w:sz w:val="24"/>
          <w:szCs w:val="24"/>
          <w:lang w:eastAsia="et-EE"/>
        </w:rPr>
        <w:t>otsuse</w:t>
      </w:r>
      <w:r w:rsidRPr="003034C4">
        <w:rPr>
          <w:rFonts w:ascii="Times New Roman" w:eastAsia="Times New Roman" w:hAnsi="Times New Roman" w:cs="Times New Roman"/>
          <w:bCs/>
          <w:sz w:val="24"/>
          <w:szCs w:val="24"/>
          <w:lang w:eastAsia="et-EE"/>
        </w:rPr>
        <w:t xml:space="preserve"> sisu</w:t>
      </w:r>
      <w:r w:rsidR="00983E1C">
        <w:rPr>
          <w:rFonts w:ascii="Times New Roman" w:eastAsia="Times New Roman" w:hAnsi="Times New Roman" w:cs="Times New Roman"/>
          <w:bCs/>
          <w:sz w:val="24"/>
          <w:szCs w:val="24"/>
          <w:lang w:eastAsia="et-EE"/>
        </w:rPr>
        <w:t xml:space="preserve"> </w:t>
      </w:r>
      <w:r w:rsidR="003E2E57" w:rsidRPr="00CF4FC8">
        <w:rPr>
          <w:rFonts w:ascii="Times New Roman" w:eastAsia="Times New Roman" w:hAnsi="Times New Roman" w:cs="Times New Roman"/>
          <w:bCs/>
          <w:sz w:val="24"/>
          <w:szCs w:val="24"/>
          <w:lang w:eastAsia="et-EE"/>
        </w:rPr>
        <w:t>ja põhjendus.</w:t>
      </w:r>
      <w:bookmarkEnd w:id="80"/>
    </w:p>
    <w:p w14:paraId="24354193" w14:textId="0CE5B3B2"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2A215ABA" w14:textId="4AC0B104"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A45CBE" w:rsidRPr="00236554">
        <w:rPr>
          <w:rFonts w:ascii="Times New Roman" w:eastAsia="Times New Roman" w:hAnsi="Times New Roman" w:cs="Times New Roman"/>
          <w:b/>
          <w:bCs/>
          <w:sz w:val="24"/>
          <w:szCs w:val="24"/>
          <w:bdr w:val="none" w:sz="0" w:space="0" w:color="auto" w:frame="1"/>
          <w:lang w:eastAsia="et-EE"/>
        </w:rPr>
        <w:t>4</w:t>
      </w:r>
      <w:r w:rsidR="00031F59">
        <w:rPr>
          <w:rFonts w:ascii="Times New Roman" w:eastAsia="Times New Roman" w:hAnsi="Times New Roman" w:cs="Times New Roman"/>
          <w:b/>
          <w:bCs/>
          <w:sz w:val="24"/>
          <w:szCs w:val="24"/>
          <w:bdr w:val="none" w:sz="0" w:space="0" w:color="auto" w:frame="1"/>
          <w:lang w:eastAsia="et-EE"/>
        </w:rPr>
        <w:t>5</w:t>
      </w:r>
      <w:r w:rsidR="00A45CBE" w:rsidRPr="00236554">
        <w:rPr>
          <w:rFonts w:ascii="Times New Roman" w:eastAsia="Times New Roman" w:hAnsi="Times New Roman" w:cs="Times New Roman"/>
          <w:b/>
          <w:bCs/>
          <w:sz w:val="24"/>
          <w:szCs w:val="24"/>
          <w:bdr w:val="none" w:sz="0" w:space="0" w:color="auto" w:frame="1"/>
          <w:lang w:eastAsia="et-EE"/>
        </w:rPr>
        <w:t xml:space="preserve">. </w:t>
      </w:r>
      <w:r w:rsidR="00446189">
        <w:rPr>
          <w:rFonts w:ascii="Times New Roman" w:eastAsia="Times New Roman" w:hAnsi="Times New Roman" w:cs="Times New Roman"/>
          <w:b/>
          <w:bCs/>
          <w:sz w:val="24"/>
          <w:szCs w:val="24"/>
          <w:bdr w:val="none" w:sz="0" w:space="0" w:color="auto" w:frame="1"/>
          <w:lang w:eastAsia="et-EE"/>
        </w:rPr>
        <w:t>Poole esindamine menetluses</w:t>
      </w:r>
    </w:p>
    <w:p w14:paraId="5CA25F7F"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5C366161" w14:textId="1AC51326" w:rsidR="008C7FFA" w:rsidRPr="00236554" w:rsidRDefault="00A45CBE"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w:t>
      </w:r>
      <w:r w:rsidR="008A285F" w:rsidRPr="00236554">
        <w:rPr>
          <w:rFonts w:ascii="Times New Roman" w:eastAsia="Times New Roman" w:hAnsi="Times New Roman" w:cs="Times New Roman"/>
          <w:sz w:val="24"/>
          <w:szCs w:val="24"/>
          <w:bdr w:val="none" w:sz="0" w:space="0" w:color="auto" w:frame="1"/>
          <w:lang w:eastAsia="et-EE"/>
        </w:rPr>
        <w:t>Pool</w:t>
      </w:r>
      <w:r w:rsidR="008C7FFA" w:rsidRPr="00236554">
        <w:rPr>
          <w:rFonts w:ascii="Times New Roman" w:eastAsia="Times New Roman" w:hAnsi="Times New Roman" w:cs="Times New Roman"/>
          <w:sz w:val="24"/>
          <w:szCs w:val="24"/>
          <w:bdr w:val="none" w:sz="0" w:space="0" w:color="auto" w:frame="1"/>
          <w:lang w:eastAsia="et-EE"/>
        </w:rPr>
        <w:t xml:space="preserve"> </w:t>
      </w:r>
      <w:commentRangeStart w:id="84"/>
      <w:r w:rsidR="008C7FFA" w:rsidRPr="00236554">
        <w:rPr>
          <w:rFonts w:ascii="Times New Roman" w:eastAsia="Times New Roman" w:hAnsi="Times New Roman" w:cs="Times New Roman"/>
          <w:sz w:val="24"/>
          <w:szCs w:val="24"/>
          <w:bdr w:val="none" w:sz="0" w:space="0" w:color="auto" w:frame="1"/>
          <w:lang w:eastAsia="et-EE"/>
        </w:rPr>
        <w:t>või</w:t>
      </w:r>
      <w:r w:rsidR="00446189">
        <w:rPr>
          <w:rFonts w:ascii="Times New Roman" w:eastAsia="Times New Roman" w:hAnsi="Times New Roman" w:cs="Times New Roman"/>
          <w:sz w:val="24"/>
          <w:szCs w:val="24"/>
          <w:bdr w:val="none" w:sz="0" w:space="0" w:color="auto" w:frame="1"/>
          <w:lang w:eastAsia="et-EE"/>
        </w:rPr>
        <w:t>b</w:t>
      </w:r>
      <w:r w:rsidR="008A285F" w:rsidRPr="00236554">
        <w:rPr>
          <w:rFonts w:ascii="Times New Roman" w:eastAsia="Times New Roman" w:hAnsi="Times New Roman" w:cs="Times New Roman"/>
          <w:sz w:val="24"/>
          <w:szCs w:val="24"/>
          <w:bdr w:val="none" w:sz="0" w:space="0" w:color="auto" w:frame="1"/>
          <w:lang w:eastAsia="et-EE"/>
        </w:rPr>
        <w:t xml:space="preserve"> </w:t>
      </w:r>
      <w:r w:rsidR="008C7FFA" w:rsidRPr="00236554">
        <w:rPr>
          <w:rFonts w:ascii="Times New Roman" w:eastAsia="Times New Roman" w:hAnsi="Times New Roman" w:cs="Times New Roman"/>
          <w:sz w:val="24"/>
          <w:szCs w:val="24"/>
          <w:bdr w:val="none" w:sz="0" w:space="0" w:color="auto" w:frame="1"/>
          <w:lang w:eastAsia="et-EE"/>
        </w:rPr>
        <w:t>komisjoni menetluses osalemisel kasutada esindajat</w:t>
      </w:r>
      <w:commentRangeEnd w:id="84"/>
      <w:r w:rsidR="00476CA4">
        <w:rPr>
          <w:rStyle w:val="Kommentaariviide"/>
        </w:rPr>
        <w:commentReference w:id="84"/>
      </w:r>
      <w:r w:rsidR="008C7FFA" w:rsidRPr="00236554">
        <w:rPr>
          <w:rFonts w:ascii="Times New Roman" w:eastAsia="Times New Roman" w:hAnsi="Times New Roman" w:cs="Times New Roman"/>
          <w:sz w:val="24"/>
          <w:szCs w:val="24"/>
          <w:bdr w:val="none" w:sz="0" w:space="0" w:color="auto" w:frame="1"/>
          <w:lang w:eastAsia="et-EE"/>
        </w:rPr>
        <w:t>.</w:t>
      </w:r>
    </w:p>
    <w:p w14:paraId="2D42A2B4" w14:textId="4363795B"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451A2F6" w14:textId="7CC82807" w:rsidR="00305094" w:rsidRPr="00236554" w:rsidRDefault="00305094"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8F26DF">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bdr w:val="none" w:sz="0" w:space="0" w:color="auto" w:frame="1"/>
          <w:lang w:eastAsia="et-EE"/>
        </w:rPr>
        <w:t>Esind</w:t>
      </w:r>
      <w:r w:rsidR="00446189">
        <w:rPr>
          <w:rFonts w:ascii="Times New Roman" w:eastAsia="Times New Roman" w:hAnsi="Times New Roman" w:cs="Times New Roman"/>
          <w:sz w:val="24"/>
          <w:szCs w:val="24"/>
          <w:bdr w:val="none" w:sz="0" w:space="0" w:color="auto" w:frame="1"/>
          <w:lang w:eastAsia="et-EE"/>
        </w:rPr>
        <w:t>amisele</w:t>
      </w:r>
      <w:r w:rsidRPr="00236554">
        <w:rPr>
          <w:rFonts w:ascii="Times New Roman" w:eastAsia="Times New Roman" w:hAnsi="Times New Roman" w:cs="Times New Roman"/>
          <w:sz w:val="24"/>
          <w:szCs w:val="24"/>
          <w:bdr w:val="none" w:sz="0" w:space="0" w:color="auto" w:frame="1"/>
          <w:lang w:eastAsia="et-EE"/>
        </w:rPr>
        <w:t xml:space="preserve"> kohaldatakse tsiviilseadustiku üldosa seaduses esind</w:t>
      </w:r>
      <w:r w:rsidR="00446189">
        <w:rPr>
          <w:rFonts w:ascii="Times New Roman" w:eastAsia="Times New Roman" w:hAnsi="Times New Roman" w:cs="Times New Roman"/>
          <w:sz w:val="24"/>
          <w:szCs w:val="24"/>
          <w:bdr w:val="none" w:sz="0" w:space="0" w:color="auto" w:frame="1"/>
          <w:lang w:eastAsia="et-EE"/>
        </w:rPr>
        <w:t>amise</w:t>
      </w:r>
      <w:r w:rsidRPr="00236554">
        <w:rPr>
          <w:rFonts w:ascii="Times New Roman" w:eastAsia="Times New Roman" w:hAnsi="Times New Roman" w:cs="Times New Roman"/>
          <w:sz w:val="24"/>
          <w:szCs w:val="24"/>
          <w:bdr w:val="none" w:sz="0" w:space="0" w:color="auto" w:frame="1"/>
          <w:lang w:eastAsia="et-EE"/>
        </w:rPr>
        <w:t xml:space="preserve"> kohta sätestatut.</w:t>
      </w:r>
    </w:p>
    <w:p w14:paraId="5A337D10" w14:textId="77777777" w:rsidR="00305094" w:rsidRPr="00236554" w:rsidRDefault="0030509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974F317" w14:textId="24135516" w:rsidR="008C7FFA" w:rsidRPr="00236554" w:rsidRDefault="00A45CBE"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305094" w:rsidRPr="00236554">
        <w:rPr>
          <w:rFonts w:ascii="Times New Roman" w:eastAsia="Times New Roman" w:hAnsi="Times New Roman" w:cs="Times New Roman"/>
          <w:sz w:val="24"/>
          <w:szCs w:val="24"/>
          <w:bdr w:val="none" w:sz="0" w:space="0" w:color="auto" w:frame="1"/>
          <w:lang w:eastAsia="et-EE"/>
        </w:rPr>
        <w:t>3</w:t>
      </w:r>
      <w:r w:rsidRPr="00236554">
        <w:rPr>
          <w:rFonts w:ascii="Times New Roman" w:eastAsia="Times New Roman" w:hAnsi="Times New Roman" w:cs="Times New Roman"/>
          <w:sz w:val="24"/>
          <w:szCs w:val="24"/>
          <w:bdr w:val="none" w:sz="0" w:space="0" w:color="auto" w:frame="1"/>
          <w:lang w:eastAsia="et-EE"/>
        </w:rPr>
        <w:t>)</w:t>
      </w:r>
      <w:r w:rsidR="009621DC">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w:t>
      </w:r>
      <w:r w:rsidR="00E732F8">
        <w:rPr>
          <w:rFonts w:ascii="Times New Roman" w:eastAsia="Times New Roman" w:hAnsi="Times New Roman" w:cs="Times New Roman"/>
          <w:sz w:val="24"/>
          <w:szCs w:val="24"/>
          <w:bdr w:val="none" w:sz="0" w:space="0" w:color="auto" w:frame="1"/>
          <w:lang w:eastAsia="et-EE"/>
        </w:rPr>
        <w:t xml:space="preserve">esimees </w:t>
      </w:r>
      <w:r w:rsidR="008C7FFA" w:rsidRPr="00236554">
        <w:rPr>
          <w:rFonts w:ascii="Times New Roman" w:eastAsia="Times New Roman" w:hAnsi="Times New Roman" w:cs="Times New Roman"/>
          <w:sz w:val="24"/>
          <w:szCs w:val="24"/>
          <w:bdr w:val="none" w:sz="0" w:space="0" w:color="auto" w:frame="1"/>
          <w:lang w:eastAsia="et-EE"/>
        </w:rPr>
        <w:t xml:space="preserve">kontrollib esindaja esindusõiguse olemasolu </w:t>
      </w:r>
      <w:r w:rsidR="00446189">
        <w:rPr>
          <w:rFonts w:ascii="Times New Roman" w:eastAsia="Times New Roman" w:hAnsi="Times New Roman" w:cs="Times New Roman"/>
          <w:sz w:val="24"/>
          <w:szCs w:val="24"/>
          <w:bdr w:val="none" w:sz="0" w:space="0" w:color="auto" w:frame="1"/>
          <w:lang w:eastAsia="et-EE"/>
        </w:rPr>
        <w:t>ega luba</w:t>
      </w:r>
      <w:r w:rsidR="00F74D05">
        <w:rPr>
          <w:rFonts w:ascii="Times New Roman" w:eastAsia="Times New Roman" w:hAnsi="Times New Roman" w:cs="Times New Roman"/>
          <w:sz w:val="24"/>
          <w:szCs w:val="24"/>
          <w:bdr w:val="none" w:sz="0" w:space="0" w:color="auto" w:frame="1"/>
          <w:lang w:eastAsia="et-EE"/>
        </w:rPr>
        <w:t xml:space="preserve"> </w:t>
      </w:r>
      <w:r w:rsidR="000260D4">
        <w:rPr>
          <w:rFonts w:ascii="Times New Roman" w:eastAsia="Times New Roman" w:hAnsi="Times New Roman" w:cs="Times New Roman"/>
          <w:sz w:val="24"/>
          <w:szCs w:val="24"/>
          <w:bdr w:val="none" w:sz="0" w:space="0" w:color="auto" w:frame="1"/>
          <w:lang w:eastAsia="et-EE"/>
        </w:rPr>
        <w:t>selle puudumise korral</w:t>
      </w:r>
      <w:r w:rsidR="008C7FFA" w:rsidRPr="00236554">
        <w:rPr>
          <w:rFonts w:ascii="Times New Roman" w:eastAsia="Times New Roman" w:hAnsi="Times New Roman" w:cs="Times New Roman"/>
          <w:sz w:val="24"/>
          <w:szCs w:val="24"/>
          <w:bdr w:val="none" w:sz="0" w:space="0" w:color="auto" w:frame="1"/>
          <w:lang w:eastAsia="et-EE"/>
        </w:rPr>
        <w:t xml:space="preserve"> isikul esindajana menetluses osaleda. Pool võib nõuda teise poole esindaja esindusõiguse kontrollimist igas menetlus</w:t>
      </w:r>
      <w:r w:rsidR="00446189">
        <w:rPr>
          <w:rFonts w:ascii="Times New Roman" w:eastAsia="Times New Roman" w:hAnsi="Times New Roman" w:cs="Times New Roman"/>
          <w:sz w:val="24"/>
          <w:szCs w:val="24"/>
          <w:bdr w:val="none" w:sz="0" w:space="0" w:color="auto" w:frame="1"/>
          <w:lang w:eastAsia="et-EE"/>
        </w:rPr>
        <w:t>etapis</w:t>
      </w:r>
      <w:r w:rsidR="008C7FFA" w:rsidRPr="00236554">
        <w:rPr>
          <w:rFonts w:ascii="Times New Roman" w:eastAsia="Times New Roman" w:hAnsi="Times New Roman" w:cs="Times New Roman"/>
          <w:sz w:val="24"/>
          <w:szCs w:val="24"/>
          <w:bdr w:val="none" w:sz="0" w:space="0" w:color="auto" w:frame="1"/>
          <w:lang w:eastAsia="et-EE"/>
        </w:rPr>
        <w:t>. Advokaadi puhul eeldatakse esindusõiguse olemasolu.</w:t>
      </w:r>
    </w:p>
    <w:p w14:paraId="369E7D04"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A4D732B" w14:textId="5D53B786"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F17652">
        <w:rPr>
          <w:rFonts w:ascii="Times New Roman" w:eastAsia="Times New Roman" w:hAnsi="Times New Roman" w:cs="Times New Roman"/>
          <w:b/>
          <w:bCs/>
          <w:sz w:val="24"/>
          <w:szCs w:val="24"/>
          <w:bdr w:val="none" w:sz="0" w:space="0" w:color="auto" w:frame="1"/>
          <w:lang w:eastAsia="et-EE"/>
        </w:rPr>
        <w:t>4</w:t>
      </w:r>
      <w:r w:rsidR="00031F59">
        <w:rPr>
          <w:rFonts w:ascii="Times New Roman" w:eastAsia="Times New Roman" w:hAnsi="Times New Roman" w:cs="Times New Roman"/>
          <w:b/>
          <w:bCs/>
          <w:sz w:val="24"/>
          <w:szCs w:val="24"/>
          <w:bdr w:val="none" w:sz="0" w:space="0" w:color="auto" w:frame="1"/>
          <w:lang w:eastAsia="et-EE"/>
        </w:rPr>
        <w:t>6</w:t>
      </w:r>
      <w:r w:rsidR="00A45CBE"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Menetluskulude kandmine</w:t>
      </w:r>
    </w:p>
    <w:p w14:paraId="5847FFE0"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5D302A9C" w14:textId="78AFCD8C" w:rsidR="008C7FFA" w:rsidRPr="00236554" w:rsidRDefault="00A45CBE"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(1)</w:t>
      </w:r>
      <w:r w:rsidR="00C60C2E">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Tarbijavaidlusasja lahendamisel komisjonis kannab kumbki pool menetluskulud ise.</w:t>
      </w:r>
    </w:p>
    <w:p w14:paraId="1BDF94A4"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213CB5B9" w14:textId="1BD380FF" w:rsidR="00E3257F" w:rsidRPr="00236554" w:rsidRDefault="00A45CBE"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C60C2E">
        <w:rPr>
          <w:rFonts w:ascii="Times New Roman" w:eastAsia="Times New Roman" w:hAnsi="Times New Roman" w:cs="Times New Roman"/>
          <w:sz w:val="24"/>
          <w:szCs w:val="24"/>
          <w:bdr w:val="none" w:sz="0" w:space="0" w:color="auto" w:frame="1"/>
          <w:lang w:eastAsia="et-EE"/>
        </w:rPr>
        <w:t> </w:t>
      </w:r>
      <w:commentRangeStart w:id="85"/>
      <w:r w:rsidR="00AD00A4" w:rsidRPr="00236554">
        <w:rPr>
          <w:rFonts w:ascii="Times New Roman" w:eastAsia="Times New Roman" w:hAnsi="Times New Roman" w:cs="Times New Roman"/>
          <w:sz w:val="24"/>
          <w:szCs w:val="24"/>
          <w:bdr w:val="none" w:sz="0" w:space="0" w:color="auto" w:frame="1"/>
          <w:lang w:eastAsia="et-EE"/>
        </w:rPr>
        <w:t>Komisjon</w:t>
      </w:r>
      <w:r w:rsidR="004C43DA">
        <w:rPr>
          <w:rFonts w:ascii="Times New Roman" w:eastAsia="Times New Roman" w:hAnsi="Times New Roman" w:cs="Times New Roman"/>
          <w:sz w:val="24"/>
          <w:szCs w:val="24"/>
          <w:bdr w:val="none" w:sz="0" w:space="0" w:color="auto" w:frame="1"/>
          <w:lang w:eastAsia="et-EE"/>
        </w:rPr>
        <w:t xml:space="preserve"> </w:t>
      </w:r>
      <w:r w:rsidR="004D10C0">
        <w:rPr>
          <w:rFonts w:ascii="Times New Roman" w:eastAsia="Times New Roman" w:hAnsi="Times New Roman" w:cs="Times New Roman"/>
          <w:sz w:val="24"/>
          <w:szCs w:val="24"/>
          <w:bdr w:val="none" w:sz="0" w:space="0" w:color="auto" w:frame="1"/>
          <w:lang w:eastAsia="et-EE"/>
        </w:rPr>
        <w:t>otsustab tarbija</w:t>
      </w:r>
      <w:r w:rsidR="00A75244" w:rsidRPr="00236554">
        <w:rPr>
          <w:rFonts w:ascii="Times New Roman" w:eastAsia="Times New Roman" w:hAnsi="Times New Roman" w:cs="Times New Roman"/>
          <w:sz w:val="24"/>
          <w:szCs w:val="24"/>
          <w:bdr w:val="none" w:sz="0" w:space="0" w:color="auto" w:frame="1"/>
          <w:lang w:eastAsia="et-EE"/>
        </w:rPr>
        <w:t xml:space="preserve"> nõuet rahuldavas </w:t>
      </w:r>
      <w:r w:rsidR="005D0AB8" w:rsidRPr="00236554">
        <w:rPr>
          <w:rFonts w:ascii="Times New Roman" w:eastAsia="Times New Roman" w:hAnsi="Times New Roman" w:cs="Times New Roman"/>
          <w:sz w:val="24"/>
          <w:szCs w:val="24"/>
          <w:bdr w:val="none" w:sz="0" w:space="0" w:color="auto" w:frame="1"/>
          <w:lang w:eastAsia="et-EE"/>
        </w:rPr>
        <w:t>otsuses</w:t>
      </w:r>
      <w:r w:rsidR="00AD00A4" w:rsidRPr="00236554">
        <w:rPr>
          <w:rFonts w:ascii="Times New Roman" w:eastAsia="Times New Roman" w:hAnsi="Times New Roman" w:cs="Times New Roman"/>
          <w:sz w:val="24"/>
          <w:szCs w:val="24"/>
          <w:bdr w:val="none" w:sz="0" w:space="0" w:color="auto" w:frame="1"/>
          <w:lang w:eastAsia="et-EE"/>
        </w:rPr>
        <w:t xml:space="preserve">, </w:t>
      </w:r>
      <w:commentRangeEnd w:id="85"/>
      <w:r w:rsidR="006F6267">
        <w:rPr>
          <w:rStyle w:val="Kommentaariviide"/>
        </w:rPr>
        <w:commentReference w:id="85"/>
      </w:r>
      <w:r w:rsidR="00AD00A4" w:rsidRPr="00236554">
        <w:rPr>
          <w:rFonts w:ascii="Times New Roman" w:eastAsia="Times New Roman" w:hAnsi="Times New Roman" w:cs="Times New Roman"/>
          <w:sz w:val="24"/>
          <w:szCs w:val="24"/>
          <w:bdr w:val="none" w:sz="0" w:space="0" w:color="auto" w:frame="1"/>
          <w:lang w:eastAsia="et-EE"/>
        </w:rPr>
        <w:t>et</w:t>
      </w:r>
      <w:r w:rsidR="00E3257F" w:rsidRPr="00236554">
        <w:rPr>
          <w:rFonts w:ascii="Times New Roman" w:eastAsia="Times New Roman" w:hAnsi="Times New Roman" w:cs="Times New Roman"/>
          <w:sz w:val="24"/>
          <w:szCs w:val="24"/>
          <w:bdr w:val="none" w:sz="0" w:space="0" w:color="auto" w:frame="1"/>
          <w:lang w:eastAsia="et-EE"/>
        </w:rPr>
        <w:t xml:space="preserve"> </w:t>
      </w:r>
      <w:r w:rsidR="008C15D0">
        <w:rPr>
          <w:rFonts w:ascii="Times New Roman" w:eastAsia="Times New Roman" w:hAnsi="Times New Roman" w:cs="Times New Roman"/>
          <w:sz w:val="24"/>
          <w:szCs w:val="24"/>
          <w:bdr w:val="none" w:sz="0" w:space="0" w:color="auto" w:frame="1"/>
          <w:lang w:eastAsia="et-EE"/>
        </w:rPr>
        <w:t>kaupleja</w:t>
      </w:r>
      <w:r w:rsidR="008C15D0" w:rsidRPr="008C15D0">
        <w:t xml:space="preserve"> </w:t>
      </w:r>
      <w:r w:rsidR="008C15D0" w:rsidRPr="008C15D0">
        <w:rPr>
          <w:rFonts w:ascii="Times New Roman" w:eastAsia="Times New Roman" w:hAnsi="Times New Roman" w:cs="Times New Roman"/>
          <w:sz w:val="24"/>
          <w:szCs w:val="24"/>
          <w:bdr w:val="none" w:sz="0" w:space="0" w:color="auto" w:frame="1"/>
          <w:lang w:eastAsia="et-EE"/>
        </w:rPr>
        <w:t>hüvitab tarbija</w:t>
      </w:r>
      <w:r w:rsidR="00446189">
        <w:rPr>
          <w:rFonts w:ascii="Times New Roman" w:eastAsia="Times New Roman" w:hAnsi="Times New Roman" w:cs="Times New Roman"/>
          <w:sz w:val="24"/>
          <w:szCs w:val="24"/>
          <w:bdr w:val="none" w:sz="0" w:space="0" w:color="auto" w:frame="1"/>
          <w:lang w:eastAsia="et-EE"/>
        </w:rPr>
        <w:t>le</w:t>
      </w:r>
      <w:r w:rsidR="008C15D0" w:rsidRPr="008C15D0">
        <w:rPr>
          <w:rFonts w:ascii="Times New Roman" w:eastAsia="Times New Roman" w:hAnsi="Times New Roman" w:cs="Times New Roman"/>
          <w:sz w:val="24"/>
          <w:szCs w:val="24"/>
          <w:bdr w:val="none" w:sz="0" w:space="0" w:color="auto" w:frame="1"/>
          <w:lang w:eastAsia="et-EE"/>
        </w:rPr>
        <w:t xml:space="preserve"> </w:t>
      </w:r>
      <w:r w:rsidR="00446189" w:rsidRPr="008C15D0">
        <w:rPr>
          <w:rFonts w:ascii="Times New Roman" w:eastAsia="Times New Roman" w:hAnsi="Times New Roman" w:cs="Times New Roman"/>
          <w:sz w:val="24"/>
          <w:szCs w:val="24"/>
          <w:bdr w:val="none" w:sz="0" w:space="0" w:color="auto" w:frame="1"/>
          <w:lang w:eastAsia="et-EE"/>
        </w:rPr>
        <w:t xml:space="preserve">eksperdiarvamuse saamisega </w:t>
      </w:r>
      <w:r w:rsidR="00446189">
        <w:rPr>
          <w:rFonts w:ascii="Times New Roman" w:eastAsia="Times New Roman" w:hAnsi="Times New Roman" w:cs="Times New Roman"/>
          <w:sz w:val="24"/>
          <w:szCs w:val="24"/>
          <w:bdr w:val="none" w:sz="0" w:space="0" w:color="auto" w:frame="1"/>
          <w:lang w:eastAsia="et-EE"/>
        </w:rPr>
        <w:t>seotud kulud</w:t>
      </w:r>
      <w:ins w:id="86" w:author="Merike Koppel JM" w:date="2024-09-24T09:01:00Z">
        <w:r w:rsidR="00DD3C96">
          <w:rPr>
            <w:rFonts w:ascii="Times New Roman" w:eastAsia="Times New Roman" w:hAnsi="Times New Roman" w:cs="Times New Roman"/>
            <w:sz w:val="24"/>
            <w:szCs w:val="24"/>
            <w:bdr w:val="none" w:sz="0" w:space="0" w:color="auto" w:frame="1"/>
            <w:lang w:eastAsia="et-EE"/>
          </w:rPr>
          <w:t>,</w:t>
        </w:r>
      </w:ins>
      <w:r w:rsidR="00446189">
        <w:rPr>
          <w:rFonts w:ascii="Times New Roman" w:eastAsia="Times New Roman" w:hAnsi="Times New Roman" w:cs="Times New Roman"/>
          <w:sz w:val="24"/>
          <w:szCs w:val="24"/>
          <w:bdr w:val="none" w:sz="0" w:space="0" w:color="auto" w:frame="1"/>
          <w:lang w:eastAsia="et-EE"/>
        </w:rPr>
        <w:t xml:space="preserve"> </w:t>
      </w:r>
      <w:bookmarkStart w:id="87" w:name="_Hlk105765476"/>
      <w:r w:rsidR="008C15D0" w:rsidRPr="008C15D0">
        <w:rPr>
          <w:rFonts w:ascii="Times New Roman" w:eastAsia="Times New Roman" w:hAnsi="Times New Roman" w:cs="Times New Roman"/>
          <w:sz w:val="24"/>
          <w:szCs w:val="24"/>
          <w:bdr w:val="none" w:sz="0" w:space="0" w:color="auto" w:frame="1"/>
          <w:lang w:eastAsia="et-EE"/>
        </w:rPr>
        <w:t xml:space="preserve">kui vaidlusaluse kauba või teenuse </w:t>
      </w:r>
      <w:r w:rsidR="00446189" w:rsidRPr="008C15D0">
        <w:rPr>
          <w:rFonts w:ascii="Times New Roman" w:eastAsia="Times New Roman" w:hAnsi="Times New Roman" w:cs="Times New Roman"/>
          <w:sz w:val="24"/>
          <w:szCs w:val="24"/>
          <w:bdr w:val="none" w:sz="0" w:space="0" w:color="auto" w:frame="1"/>
          <w:lang w:eastAsia="et-EE"/>
        </w:rPr>
        <w:t xml:space="preserve">mittevastavus </w:t>
      </w:r>
      <w:r w:rsidR="008C15D0" w:rsidRPr="008C15D0">
        <w:rPr>
          <w:rFonts w:ascii="Times New Roman" w:eastAsia="Times New Roman" w:hAnsi="Times New Roman" w:cs="Times New Roman"/>
          <w:sz w:val="24"/>
          <w:szCs w:val="24"/>
          <w:bdr w:val="none" w:sz="0" w:space="0" w:color="auto" w:frame="1"/>
          <w:lang w:eastAsia="et-EE"/>
        </w:rPr>
        <w:t xml:space="preserve">lepingutingimustele </w:t>
      </w:r>
      <w:commentRangeStart w:id="88"/>
      <w:r w:rsidR="008C15D0" w:rsidRPr="008C15D0">
        <w:rPr>
          <w:rFonts w:ascii="Times New Roman" w:eastAsia="Times New Roman" w:hAnsi="Times New Roman" w:cs="Times New Roman"/>
          <w:sz w:val="24"/>
          <w:szCs w:val="24"/>
          <w:bdr w:val="none" w:sz="0" w:space="0" w:color="auto" w:frame="1"/>
          <w:lang w:eastAsia="et-EE"/>
        </w:rPr>
        <w:t xml:space="preserve">ilmnes ajal, mil võlaõigusseaduse kohaselt eeldatakse mittevastavuse olemasolu asja </w:t>
      </w:r>
      <w:ins w:id="89" w:author="Merike Koppel JM" w:date="2024-09-24T09:06:00Z">
        <w:r w:rsidR="00E23BA9">
          <w:rPr>
            <w:rFonts w:ascii="Times New Roman" w:eastAsia="Times New Roman" w:hAnsi="Times New Roman" w:cs="Times New Roman"/>
            <w:sz w:val="24"/>
            <w:szCs w:val="24"/>
            <w:bdr w:val="none" w:sz="0" w:space="0" w:color="auto" w:frame="1"/>
            <w:lang w:eastAsia="et-EE"/>
          </w:rPr>
          <w:t xml:space="preserve">üleandmise </w:t>
        </w:r>
      </w:ins>
      <w:r w:rsidR="008C15D0" w:rsidRPr="008C15D0">
        <w:rPr>
          <w:rFonts w:ascii="Times New Roman" w:eastAsia="Times New Roman" w:hAnsi="Times New Roman" w:cs="Times New Roman"/>
          <w:sz w:val="24"/>
          <w:szCs w:val="24"/>
          <w:bdr w:val="none" w:sz="0" w:space="0" w:color="auto" w:frame="1"/>
          <w:lang w:eastAsia="et-EE"/>
        </w:rPr>
        <w:t xml:space="preserve">või teenuse </w:t>
      </w:r>
      <w:del w:id="90" w:author="Merike Koppel JM" w:date="2024-09-24T09:06:00Z">
        <w:r w:rsidR="008C15D0" w:rsidRPr="008C15D0" w:rsidDel="00E23BA9">
          <w:rPr>
            <w:rFonts w:ascii="Times New Roman" w:eastAsia="Times New Roman" w:hAnsi="Times New Roman" w:cs="Times New Roman"/>
            <w:sz w:val="24"/>
            <w:szCs w:val="24"/>
            <w:bdr w:val="none" w:sz="0" w:space="0" w:color="auto" w:frame="1"/>
            <w:lang w:eastAsia="et-EE"/>
          </w:rPr>
          <w:delText>üleand</w:delText>
        </w:r>
      </w:del>
      <w:ins w:id="91" w:author="Merike Koppel JM" w:date="2024-09-24T09:06:00Z">
        <w:r w:rsidR="00E23BA9">
          <w:rPr>
            <w:rFonts w:ascii="Times New Roman" w:eastAsia="Times New Roman" w:hAnsi="Times New Roman" w:cs="Times New Roman"/>
            <w:sz w:val="24"/>
            <w:szCs w:val="24"/>
            <w:bdr w:val="none" w:sz="0" w:space="0" w:color="auto" w:frame="1"/>
            <w:lang w:eastAsia="et-EE"/>
          </w:rPr>
          <w:t>osuta</w:t>
        </w:r>
      </w:ins>
      <w:r w:rsidR="008C15D0" w:rsidRPr="008C15D0">
        <w:rPr>
          <w:rFonts w:ascii="Times New Roman" w:eastAsia="Times New Roman" w:hAnsi="Times New Roman" w:cs="Times New Roman"/>
          <w:sz w:val="24"/>
          <w:szCs w:val="24"/>
          <w:bdr w:val="none" w:sz="0" w:space="0" w:color="auto" w:frame="1"/>
          <w:lang w:eastAsia="et-EE"/>
        </w:rPr>
        <w:t>mise ajal,</w:t>
      </w:r>
      <w:commentRangeEnd w:id="88"/>
      <w:r w:rsidR="00583E13">
        <w:rPr>
          <w:rStyle w:val="Kommentaariviide"/>
        </w:rPr>
        <w:commentReference w:id="88"/>
      </w:r>
      <w:r w:rsidR="008C15D0" w:rsidRPr="008C15D0">
        <w:rPr>
          <w:rFonts w:ascii="Times New Roman" w:eastAsia="Times New Roman" w:hAnsi="Times New Roman" w:cs="Times New Roman"/>
          <w:sz w:val="24"/>
          <w:szCs w:val="24"/>
          <w:bdr w:val="none" w:sz="0" w:space="0" w:color="auto" w:frame="1"/>
          <w:lang w:eastAsia="et-EE"/>
        </w:rPr>
        <w:t xml:space="preserve"> ja kaupleja ei ole tõendanud, et mittevastavus on tekkinud hiljem.</w:t>
      </w:r>
      <w:bookmarkEnd w:id="87"/>
    </w:p>
    <w:p w14:paraId="68C0CCB4" w14:textId="77777777" w:rsidR="00A563D0" w:rsidRPr="00236554" w:rsidRDefault="00A563D0" w:rsidP="002D3EFA">
      <w:pPr>
        <w:spacing w:after="0" w:line="240" w:lineRule="auto"/>
        <w:contextualSpacing/>
        <w:jc w:val="both"/>
        <w:rPr>
          <w:rFonts w:ascii="Times New Roman" w:eastAsia="Times New Roman" w:hAnsi="Times New Roman" w:cs="Times New Roman"/>
          <w:sz w:val="24"/>
          <w:szCs w:val="24"/>
        </w:rPr>
      </w:pPr>
    </w:p>
    <w:p w14:paraId="75D3A7BA" w14:textId="6FB47E0C"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F17652">
        <w:rPr>
          <w:rFonts w:ascii="Times New Roman" w:eastAsia="Times New Roman" w:hAnsi="Times New Roman" w:cs="Times New Roman"/>
          <w:b/>
          <w:bCs/>
          <w:sz w:val="24"/>
          <w:szCs w:val="24"/>
          <w:bdr w:val="none" w:sz="0" w:space="0" w:color="auto" w:frame="1"/>
          <w:lang w:eastAsia="et-EE"/>
        </w:rPr>
        <w:t>4</w:t>
      </w:r>
      <w:r w:rsidR="00031F59">
        <w:rPr>
          <w:rFonts w:ascii="Times New Roman" w:eastAsia="Times New Roman" w:hAnsi="Times New Roman" w:cs="Times New Roman"/>
          <w:b/>
          <w:bCs/>
          <w:sz w:val="24"/>
          <w:szCs w:val="24"/>
          <w:bdr w:val="none" w:sz="0" w:space="0" w:color="auto" w:frame="1"/>
          <w:lang w:eastAsia="et-EE"/>
        </w:rPr>
        <w:t>7</w:t>
      </w:r>
      <w:r w:rsidR="00E3484C"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Menetluse avalikkus</w:t>
      </w:r>
    </w:p>
    <w:p w14:paraId="53D6939D"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69E9D06A" w14:textId="4981AE05" w:rsidR="008C7FFA" w:rsidRPr="00236554" w:rsidRDefault="00E3484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w:t>
      </w:r>
      <w:r w:rsidR="008C7FFA" w:rsidRPr="00236554">
        <w:rPr>
          <w:rFonts w:ascii="Times New Roman" w:eastAsia="Times New Roman" w:hAnsi="Times New Roman" w:cs="Times New Roman"/>
          <w:sz w:val="24"/>
          <w:szCs w:val="24"/>
          <w:bdr w:val="none" w:sz="0" w:space="0" w:color="auto" w:frame="1"/>
          <w:lang w:eastAsia="et-EE"/>
        </w:rPr>
        <w:t xml:space="preserve">Tarbijavaidlusasja arutamine komisjonis on avalik, kui käesolevas seaduses ei ole </w:t>
      </w:r>
      <w:r w:rsidR="00446189">
        <w:rPr>
          <w:rFonts w:ascii="Times New Roman" w:eastAsia="Times New Roman" w:hAnsi="Times New Roman" w:cs="Times New Roman"/>
          <w:sz w:val="24"/>
          <w:szCs w:val="24"/>
          <w:bdr w:val="none" w:sz="0" w:space="0" w:color="auto" w:frame="1"/>
          <w:lang w:eastAsia="et-EE"/>
        </w:rPr>
        <w:t xml:space="preserve">sätestatud </w:t>
      </w:r>
      <w:r w:rsidR="008C7FFA" w:rsidRPr="00236554">
        <w:rPr>
          <w:rFonts w:ascii="Times New Roman" w:eastAsia="Times New Roman" w:hAnsi="Times New Roman" w:cs="Times New Roman"/>
          <w:sz w:val="24"/>
          <w:szCs w:val="24"/>
          <w:bdr w:val="none" w:sz="0" w:space="0" w:color="auto" w:frame="1"/>
          <w:lang w:eastAsia="et-EE"/>
        </w:rPr>
        <w:t>teisiti.</w:t>
      </w:r>
    </w:p>
    <w:p w14:paraId="54B533AD" w14:textId="77777777" w:rsidR="005A5872" w:rsidRPr="00236554" w:rsidRDefault="005A5872"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9ED5F4E" w14:textId="0ADB5183" w:rsidR="00E3484C" w:rsidRDefault="00E3484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lastRenderedPageBreak/>
        <w:t>(2)</w:t>
      </w:r>
      <w:r w:rsidR="00F51987">
        <w:rPr>
          <w:rFonts w:ascii="Times New Roman" w:eastAsia="Times New Roman" w:hAnsi="Times New Roman" w:cs="Times New Roman"/>
          <w:sz w:val="24"/>
          <w:szCs w:val="24"/>
          <w:bdr w:val="none" w:sz="0" w:space="0" w:color="auto" w:frame="1"/>
          <w:lang w:eastAsia="et-EE"/>
        </w:rPr>
        <w:t> </w:t>
      </w:r>
      <w:r w:rsidR="00446189">
        <w:rPr>
          <w:rFonts w:ascii="Times New Roman" w:eastAsia="Times New Roman" w:hAnsi="Times New Roman" w:cs="Times New Roman"/>
          <w:sz w:val="24"/>
          <w:szCs w:val="24"/>
          <w:bdr w:val="none" w:sz="0" w:space="0" w:color="auto" w:frame="1"/>
          <w:lang w:eastAsia="et-EE"/>
        </w:rPr>
        <w:t>Komisjoni</w:t>
      </w:r>
      <w:r w:rsidRPr="00236554">
        <w:rPr>
          <w:rFonts w:ascii="Times New Roman" w:eastAsia="Times New Roman" w:hAnsi="Times New Roman" w:cs="Times New Roman"/>
          <w:sz w:val="24"/>
          <w:szCs w:val="24"/>
          <w:bdr w:val="none" w:sz="0" w:space="0" w:color="auto" w:frame="1"/>
          <w:lang w:eastAsia="et-EE"/>
        </w:rPr>
        <w:t xml:space="preserve"> istungi edastamisele ja salvestamisele kohaldatakse tsiviilkohtumenetluse </w:t>
      </w:r>
      <w:r w:rsidR="00427BFB" w:rsidRPr="00236554">
        <w:rPr>
          <w:rFonts w:ascii="Times New Roman" w:eastAsia="Times New Roman" w:hAnsi="Times New Roman" w:cs="Times New Roman"/>
          <w:sz w:val="24"/>
          <w:szCs w:val="24"/>
          <w:bdr w:val="none" w:sz="0" w:space="0" w:color="auto" w:frame="1"/>
          <w:lang w:eastAsia="et-EE"/>
        </w:rPr>
        <w:t xml:space="preserve">seadustiku § </w:t>
      </w:r>
      <w:r w:rsidR="008C0137" w:rsidRPr="00236554">
        <w:rPr>
          <w:rFonts w:ascii="Times New Roman" w:eastAsia="Times New Roman" w:hAnsi="Times New Roman" w:cs="Times New Roman"/>
          <w:sz w:val="24"/>
          <w:szCs w:val="24"/>
          <w:bdr w:val="none" w:sz="0" w:space="0" w:color="auto" w:frame="1"/>
          <w:lang w:eastAsia="et-EE"/>
        </w:rPr>
        <w:t>42</w:t>
      </w:r>
      <w:r w:rsidR="00427BFB" w:rsidRPr="00236554">
        <w:rPr>
          <w:rFonts w:ascii="Times New Roman" w:eastAsia="Times New Roman" w:hAnsi="Times New Roman" w:cs="Times New Roman"/>
          <w:sz w:val="24"/>
          <w:szCs w:val="24"/>
          <w:bdr w:val="none" w:sz="0" w:space="0" w:color="auto" w:frame="1"/>
          <w:lang w:eastAsia="et-EE"/>
        </w:rPr>
        <w:t xml:space="preserve"> lõikeid 1 ja 2.</w:t>
      </w:r>
    </w:p>
    <w:p w14:paraId="4180DA17"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73B84A4" w14:textId="7A54818D"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r w:rsidR="00F17652">
        <w:rPr>
          <w:rFonts w:ascii="Times New Roman" w:eastAsia="Times New Roman" w:hAnsi="Times New Roman" w:cs="Times New Roman"/>
          <w:b/>
          <w:bCs/>
          <w:sz w:val="24"/>
          <w:szCs w:val="24"/>
          <w:bdr w:val="none" w:sz="0" w:space="0" w:color="auto" w:frame="1"/>
          <w:lang w:eastAsia="et-EE"/>
        </w:rPr>
        <w:t>4</w:t>
      </w:r>
      <w:r w:rsidR="00031F59">
        <w:rPr>
          <w:rFonts w:ascii="Times New Roman" w:eastAsia="Times New Roman" w:hAnsi="Times New Roman" w:cs="Times New Roman"/>
          <w:b/>
          <w:bCs/>
          <w:sz w:val="24"/>
          <w:szCs w:val="24"/>
          <w:bdr w:val="none" w:sz="0" w:space="0" w:color="auto" w:frame="1"/>
          <w:lang w:eastAsia="et-EE"/>
        </w:rPr>
        <w:t>7</w:t>
      </w:r>
      <w:r w:rsidR="00F17652" w:rsidRPr="00F17652">
        <w:rPr>
          <w:rFonts w:ascii="Times New Roman" w:eastAsia="Times New Roman" w:hAnsi="Times New Roman" w:cs="Times New Roman"/>
          <w:b/>
          <w:bCs/>
          <w:sz w:val="24"/>
          <w:szCs w:val="24"/>
          <w:bdr w:val="none" w:sz="0" w:space="0" w:color="auto" w:frame="1"/>
          <w:vertAlign w:val="superscript"/>
          <w:lang w:eastAsia="et-EE"/>
        </w:rPr>
        <w:t>1</w:t>
      </w:r>
      <w:r w:rsidR="00427BFB" w:rsidRPr="00236554">
        <w:rPr>
          <w:rFonts w:ascii="Times New Roman" w:eastAsia="Times New Roman" w:hAnsi="Times New Roman" w:cs="Times New Roman"/>
          <w:b/>
          <w:bCs/>
          <w:sz w:val="24"/>
          <w:szCs w:val="24"/>
          <w:bdr w:val="none" w:sz="0" w:space="0" w:color="auto" w:frame="1"/>
          <w:lang w:eastAsia="et-EE"/>
        </w:rPr>
        <w:t>.</w:t>
      </w:r>
      <w:r w:rsidR="00883727"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Menetluse kinniseks kuulutamine</w:t>
      </w:r>
    </w:p>
    <w:p w14:paraId="115C4AB8"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CAB1EBB" w14:textId="3322ADA7" w:rsidR="008C7FFA" w:rsidRPr="00236554" w:rsidRDefault="00427BFB"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(1)</w:t>
      </w:r>
      <w:r w:rsidR="00814BB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w:t>
      </w:r>
      <w:r w:rsidR="00413B9D">
        <w:rPr>
          <w:rFonts w:ascii="Times New Roman" w:eastAsia="Times New Roman" w:hAnsi="Times New Roman" w:cs="Times New Roman"/>
          <w:sz w:val="24"/>
          <w:szCs w:val="24"/>
          <w:bdr w:val="none" w:sz="0" w:space="0" w:color="auto" w:frame="1"/>
          <w:lang w:eastAsia="et-EE"/>
        </w:rPr>
        <w:t xml:space="preserve">esimees </w:t>
      </w:r>
      <w:r w:rsidR="008C7FFA" w:rsidRPr="00236554">
        <w:rPr>
          <w:rFonts w:ascii="Times New Roman" w:eastAsia="Times New Roman" w:hAnsi="Times New Roman" w:cs="Times New Roman"/>
          <w:sz w:val="24"/>
          <w:szCs w:val="24"/>
          <w:bdr w:val="none" w:sz="0" w:space="0" w:color="auto" w:frame="1"/>
          <w:lang w:eastAsia="et-EE"/>
        </w:rPr>
        <w:t xml:space="preserve">kuulutab </w:t>
      </w:r>
      <w:r w:rsidR="00AC5A6C">
        <w:rPr>
          <w:rFonts w:ascii="Times New Roman" w:eastAsia="Times New Roman" w:hAnsi="Times New Roman" w:cs="Times New Roman"/>
          <w:sz w:val="24"/>
          <w:szCs w:val="24"/>
          <w:bdr w:val="none" w:sz="0" w:space="0" w:color="auto" w:frame="1"/>
          <w:lang w:eastAsia="et-EE"/>
        </w:rPr>
        <w:t>käesoleva seaduse § 44</w:t>
      </w:r>
      <w:r w:rsidR="00AC5A6C" w:rsidRPr="00AC5A6C">
        <w:rPr>
          <w:rFonts w:ascii="Times New Roman" w:eastAsia="Times New Roman" w:hAnsi="Times New Roman" w:cs="Times New Roman"/>
          <w:sz w:val="24"/>
          <w:szCs w:val="24"/>
          <w:bdr w:val="none" w:sz="0" w:space="0" w:color="auto" w:frame="1"/>
          <w:vertAlign w:val="superscript"/>
          <w:lang w:eastAsia="et-EE"/>
        </w:rPr>
        <w:t>2</w:t>
      </w:r>
      <w:r w:rsidR="00AC5A6C">
        <w:rPr>
          <w:rFonts w:ascii="Times New Roman" w:eastAsia="Times New Roman" w:hAnsi="Times New Roman" w:cs="Times New Roman"/>
          <w:sz w:val="24"/>
          <w:szCs w:val="24"/>
          <w:bdr w:val="none" w:sz="0" w:space="0" w:color="auto" w:frame="1"/>
          <w:lang w:eastAsia="et-EE"/>
        </w:rPr>
        <w:t xml:space="preserve"> alusel m</w:t>
      </w:r>
      <w:r w:rsidR="008C7FFA" w:rsidRPr="00236554">
        <w:rPr>
          <w:rFonts w:ascii="Times New Roman" w:eastAsia="Times New Roman" w:hAnsi="Times New Roman" w:cs="Times New Roman"/>
          <w:sz w:val="24"/>
          <w:szCs w:val="24"/>
          <w:bdr w:val="none" w:sz="0" w:space="0" w:color="auto" w:frame="1"/>
          <w:lang w:eastAsia="et-EE"/>
        </w:rPr>
        <w:t>enetluse omal algatusel või poole põhjendatud taotluse alusel kinniseks, kui see on vajalik tsiviilkohtumenetluse seadustikus sätestatud alustel.</w:t>
      </w:r>
      <w:r w:rsidR="00AC5A6C">
        <w:rPr>
          <w:rFonts w:ascii="Times New Roman" w:eastAsia="Times New Roman" w:hAnsi="Times New Roman" w:cs="Times New Roman"/>
          <w:sz w:val="24"/>
          <w:szCs w:val="24"/>
          <w:bdr w:val="none" w:sz="0" w:space="0" w:color="auto" w:frame="1"/>
          <w:lang w:eastAsia="et-EE"/>
        </w:rPr>
        <w:t xml:space="preserve"> </w:t>
      </w:r>
    </w:p>
    <w:p w14:paraId="6BC6B403" w14:textId="77777777" w:rsidR="008C7FFA" w:rsidRPr="00236554" w:rsidRDefault="008C7FFA"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0F4CD41" w14:textId="4D9285E4" w:rsidR="008C7FFA" w:rsidRPr="00236554" w:rsidRDefault="00427BFB" w:rsidP="002D3EFA">
      <w:pPr>
        <w:shd w:val="clear" w:color="auto" w:fill="FFFFFF"/>
        <w:spacing w:after="0" w:line="240" w:lineRule="auto"/>
        <w:contextualSpacing/>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(2)</w:t>
      </w:r>
      <w:r w:rsidR="00814BBD">
        <w:rPr>
          <w:rFonts w:ascii="Times New Roman" w:eastAsia="Times New Roman" w:hAnsi="Times New Roman" w:cs="Times New Roman"/>
          <w:sz w:val="24"/>
          <w:szCs w:val="24"/>
          <w:bdr w:val="none" w:sz="0" w:space="0" w:color="auto" w:frame="1"/>
          <w:lang w:eastAsia="et-EE"/>
        </w:rPr>
        <w:t> </w:t>
      </w:r>
      <w:r w:rsidR="008C7FFA" w:rsidRPr="00236554">
        <w:rPr>
          <w:rFonts w:ascii="Times New Roman" w:eastAsia="Times New Roman" w:hAnsi="Times New Roman" w:cs="Times New Roman"/>
          <w:sz w:val="24"/>
          <w:szCs w:val="24"/>
          <w:bdr w:val="none" w:sz="0" w:space="0" w:color="auto" w:frame="1"/>
          <w:lang w:eastAsia="et-EE"/>
        </w:rPr>
        <w:t xml:space="preserve">Komisjoni menetluse kinniseks kuulutamisele ja kinnisele istungile isiku lubamisele kohaldatakse tsiviilkohtumenetluse seadustiku </w:t>
      </w:r>
      <w:r w:rsidRPr="00236554">
        <w:rPr>
          <w:rFonts w:ascii="Times New Roman" w:eastAsia="Times New Roman" w:hAnsi="Times New Roman" w:cs="Times New Roman"/>
          <w:sz w:val="24"/>
          <w:szCs w:val="24"/>
          <w:bdr w:val="none" w:sz="0" w:space="0" w:color="auto" w:frame="1"/>
          <w:lang w:eastAsia="et-EE"/>
        </w:rPr>
        <w:t xml:space="preserve">menetluse kinniseks kuulutamise </w:t>
      </w:r>
      <w:r w:rsidR="008C7FFA" w:rsidRPr="00236554">
        <w:rPr>
          <w:rFonts w:ascii="Times New Roman" w:eastAsia="Times New Roman" w:hAnsi="Times New Roman" w:cs="Times New Roman"/>
          <w:sz w:val="24"/>
          <w:szCs w:val="24"/>
          <w:bdr w:val="none" w:sz="0" w:space="0" w:color="auto" w:frame="1"/>
          <w:lang w:eastAsia="et-EE"/>
        </w:rPr>
        <w:t>sätteid.</w:t>
      </w:r>
    </w:p>
    <w:p w14:paraId="0A72FB53" w14:textId="77777777" w:rsidR="008C7FFA" w:rsidRPr="00236554" w:rsidRDefault="008C7FFA"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1F42D7EE" w14:textId="77777777" w:rsidR="00EB5A07"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bookmarkStart w:id="92" w:name="para20"/>
      <w:r w:rsidR="00427BFB" w:rsidRPr="00236554">
        <w:rPr>
          <w:rFonts w:ascii="Times New Roman" w:eastAsia="Times New Roman" w:hAnsi="Times New Roman" w:cs="Times New Roman"/>
          <w:b/>
          <w:bCs/>
          <w:sz w:val="24"/>
          <w:szCs w:val="24"/>
          <w:bdr w:val="none" w:sz="0" w:space="0" w:color="auto" w:frame="1"/>
          <w:lang w:eastAsia="et-EE"/>
        </w:rPr>
        <w:t xml:space="preserve"> </w:t>
      </w:r>
      <w:r w:rsidR="00031F59">
        <w:rPr>
          <w:rFonts w:ascii="Times New Roman" w:eastAsia="Times New Roman" w:hAnsi="Times New Roman" w:cs="Times New Roman"/>
          <w:b/>
          <w:bCs/>
          <w:sz w:val="24"/>
          <w:szCs w:val="24"/>
          <w:bdr w:val="none" w:sz="0" w:space="0" w:color="auto" w:frame="1"/>
          <w:lang w:eastAsia="et-EE"/>
        </w:rPr>
        <w:t>48</w:t>
      </w:r>
      <w:r w:rsidR="00427BFB" w:rsidRPr="00236554">
        <w:rPr>
          <w:rFonts w:ascii="Times New Roman" w:eastAsia="Times New Roman" w:hAnsi="Times New Roman" w:cs="Times New Roman"/>
          <w:b/>
          <w:bCs/>
          <w:sz w:val="24"/>
          <w:szCs w:val="24"/>
          <w:bdr w:val="none" w:sz="0" w:space="0" w:color="auto" w:frame="1"/>
          <w:lang w:eastAsia="et-EE"/>
        </w:rPr>
        <w:t>.</w:t>
      </w:r>
      <w:r w:rsidRPr="00236554">
        <w:rPr>
          <w:rFonts w:ascii="Times New Roman" w:eastAsia="Times New Roman" w:hAnsi="Times New Roman" w:cs="Times New Roman"/>
          <w:b/>
          <w:bCs/>
          <w:sz w:val="24"/>
          <w:szCs w:val="24"/>
          <w:bdr w:val="none" w:sz="0" w:space="0" w:color="auto" w:frame="1"/>
          <w:lang w:eastAsia="et-EE"/>
        </w:rPr>
        <w:t> </w:t>
      </w:r>
      <w:bookmarkEnd w:id="92"/>
      <w:r w:rsidRPr="00236554">
        <w:rPr>
          <w:rFonts w:ascii="Times New Roman" w:eastAsia="Times New Roman" w:hAnsi="Times New Roman" w:cs="Times New Roman"/>
          <w:b/>
          <w:bCs/>
          <w:sz w:val="24"/>
          <w:szCs w:val="24"/>
          <w:bdr w:val="none" w:sz="0" w:space="0" w:color="auto" w:frame="1"/>
          <w:lang w:eastAsia="et-EE"/>
        </w:rPr>
        <w:t>Tarbijavaidlusasja menetlemise peatamine</w:t>
      </w:r>
      <w:bookmarkStart w:id="93" w:name="para20lg1"/>
      <w:bookmarkEnd w:id="93"/>
    </w:p>
    <w:p w14:paraId="2F7AA233" w14:textId="77777777" w:rsidR="00EB5A07" w:rsidRDefault="00EB5A07"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p>
    <w:p w14:paraId="159F90FB" w14:textId="61A637CE" w:rsidR="0083652B" w:rsidRPr="0096069B" w:rsidRDefault="00EB5A07"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96069B">
        <w:rPr>
          <w:rFonts w:ascii="Times New Roman" w:eastAsia="Times New Roman" w:hAnsi="Times New Roman" w:cs="Times New Roman"/>
          <w:sz w:val="24"/>
          <w:szCs w:val="24"/>
          <w:bdr w:val="none" w:sz="0" w:space="0" w:color="auto" w:frame="1"/>
          <w:lang w:eastAsia="et-EE"/>
        </w:rPr>
        <w:t>(1)</w:t>
      </w:r>
      <w:r>
        <w:rPr>
          <w:rFonts w:ascii="Times New Roman" w:eastAsia="Times New Roman" w:hAnsi="Times New Roman" w:cs="Times New Roman"/>
          <w:b/>
          <w:bCs/>
          <w:sz w:val="24"/>
          <w:szCs w:val="24"/>
          <w:bdr w:val="none" w:sz="0" w:space="0" w:color="auto" w:frame="1"/>
          <w:lang w:eastAsia="et-EE"/>
        </w:rPr>
        <w:t xml:space="preserve"> </w:t>
      </w:r>
      <w:r w:rsidR="008C7FFA" w:rsidRPr="0096069B">
        <w:rPr>
          <w:rFonts w:ascii="Times New Roman" w:hAnsi="Times New Roman"/>
          <w:sz w:val="24"/>
          <w:szCs w:val="24"/>
          <w:lang w:eastAsia="et-EE"/>
        </w:rPr>
        <w:t>Tarbijavaidlusasja menetlemise peatamisele kohaldatakse tsiviilkohtumenetluse seadustiku §</w:t>
      </w:r>
      <w:r w:rsidR="00D740DE" w:rsidRPr="0096069B">
        <w:rPr>
          <w:rFonts w:ascii="Times New Roman" w:hAnsi="Times New Roman"/>
          <w:sz w:val="24"/>
          <w:szCs w:val="24"/>
          <w:lang w:eastAsia="et-EE"/>
        </w:rPr>
        <w:t> </w:t>
      </w:r>
      <w:r w:rsidR="008C7FFA" w:rsidRPr="0096069B">
        <w:rPr>
          <w:rFonts w:ascii="Times New Roman" w:hAnsi="Times New Roman"/>
          <w:sz w:val="24"/>
          <w:szCs w:val="24"/>
          <w:lang w:eastAsia="et-EE"/>
        </w:rPr>
        <w:t>356 lõikeid 1 ja 2.</w:t>
      </w:r>
      <w:r w:rsidR="00AC5A6C" w:rsidRPr="0096069B">
        <w:rPr>
          <w:rFonts w:ascii="Times New Roman" w:hAnsi="Times New Roman"/>
          <w:sz w:val="24"/>
          <w:szCs w:val="24"/>
          <w:lang w:eastAsia="et-EE"/>
        </w:rPr>
        <w:t xml:space="preserve"> </w:t>
      </w:r>
    </w:p>
    <w:p w14:paraId="6E61077D" w14:textId="77777777" w:rsidR="008D3746" w:rsidRDefault="008D3746" w:rsidP="002D3EFA">
      <w:pPr>
        <w:pStyle w:val="Loendilik"/>
        <w:shd w:val="clear" w:color="auto" w:fill="FFFFFF"/>
        <w:spacing w:after="0" w:line="240" w:lineRule="auto"/>
        <w:jc w:val="both"/>
        <w:rPr>
          <w:rFonts w:ascii="Times New Roman" w:hAnsi="Times New Roman"/>
          <w:sz w:val="24"/>
          <w:szCs w:val="24"/>
          <w:lang w:eastAsia="et-EE"/>
        </w:rPr>
      </w:pPr>
    </w:p>
    <w:p w14:paraId="0AA7D6F7" w14:textId="6EEBBFF6" w:rsidR="00CB6364" w:rsidRPr="00EB5A07" w:rsidRDefault="0096069B" w:rsidP="002D3EFA">
      <w:pPr>
        <w:shd w:val="clear" w:color="auto" w:fill="FFFFFF"/>
        <w:spacing w:after="0" w:line="240" w:lineRule="auto"/>
        <w:jc w:val="both"/>
        <w:rPr>
          <w:rFonts w:ascii="Times New Roman" w:eastAsia="Times New Roman" w:hAnsi="Times New Roman" w:cs="Times New Roman"/>
          <w:sz w:val="24"/>
          <w:szCs w:val="24"/>
          <w:lang w:eastAsia="et-EE"/>
        </w:rPr>
      </w:pPr>
      <w:commentRangeStart w:id="94"/>
      <w:r>
        <w:rPr>
          <w:rFonts w:ascii="Times New Roman" w:hAnsi="Times New Roman"/>
          <w:sz w:val="24"/>
          <w:szCs w:val="24"/>
          <w:lang w:eastAsia="et-EE"/>
        </w:rPr>
        <w:t xml:space="preserve">(2) </w:t>
      </w:r>
      <w:r w:rsidR="00CB6364" w:rsidRPr="00EB5A07">
        <w:rPr>
          <w:rFonts w:ascii="Times New Roman" w:hAnsi="Times New Roman"/>
          <w:sz w:val="24"/>
          <w:szCs w:val="24"/>
          <w:lang w:eastAsia="et-EE"/>
        </w:rPr>
        <w:t xml:space="preserve">Komisjoni esimees võib menetluse peatada ka </w:t>
      </w:r>
      <w:r w:rsidR="0029203E" w:rsidRPr="00EB5A07">
        <w:rPr>
          <w:rFonts w:ascii="Times New Roman" w:hAnsi="Times New Roman"/>
          <w:sz w:val="24"/>
          <w:szCs w:val="24"/>
          <w:lang w:eastAsia="et-EE"/>
        </w:rPr>
        <w:t xml:space="preserve">juhul, kui </w:t>
      </w:r>
      <w:r w:rsidR="00AA66B4" w:rsidRPr="00EB5A07">
        <w:rPr>
          <w:rFonts w:ascii="Times New Roman" w:hAnsi="Times New Roman"/>
          <w:sz w:val="24"/>
          <w:szCs w:val="24"/>
          <w:lang w:eastAsia="et-EE"/>
        </w:rPr>
        <w:t>komisjon vajab selgitusi mõnelt teiselt ametilt või organisatsoonilt</w:t>
      </w:r>
      <w:r w:rsidR="008D3746" w:rsidRPr="00EB5A07">
        <w:rPr>
          <w:rFonts w:ascii="Times New Roman" w:hAnsi="Times New Roman"/>
          <w:sz w:val="24"/>
          <w:szCs w:val="24"/>
          <w:lang w:eastAsia="et-EE"/>
        </w:rPr>
        <w:t xml:space="preserve"> ning </w:t>
      </w:r>
      <w:r w:rsidR="004C4F2D" w:rsidRPr="00EB5A07">
        <w:rPr>
          <w:rFonts w:ascii="Times New Roman" w:hAnsi="Times New Roman"/>
          <w:sz w:val="24"/>
          <w:szCs w:val="24"/>
          <w:lang w:eastAsia="et-EE"/>
        </w:rPr>
        <w:t xml:space="preserve">kui selgituse </w:t>
      </w:r>
      <w:r w:rsidR="008D3746" w:rsidRPr="00EB5A07">
        <w:rPr>
          <w:rFonts w:ascii="Times New Roman" w:hAnsi="Times New Roman"/>
          <w:sz w:val="24"/>
          <w:szCs w:val="24"/>
          <w:lang w:eastAsia="et-EE"/>
        </w:rPr>
        <w:t>saamine on tarbijavaidlusasja lahendamise seisukohalt oluline.</w:t>
      </w:r>
      <w:commentRangeEnd w:id="94"/>
      <w:r w:rsidR="00427D66">
        <w:rPr>
          <w:rStyle w:val="Kommentaariviide"/>
        </w:rPr>
        <w:commentReference w:id="94"/>
      </w:r>
    </w:p>
    <w:p w14:paraId="49147D1C" w14:textId="77777777" w:rsidR="0083652B" w:rsidRDefault="0083652B"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4CD2D4C3" w14:textId="0302A0A5" w:rsidR="008C7FFA" w:rsidRPr="0096069B" w:rsidRDefault="0096069B" w:rsidP="002D3EFA">
      <w:pPr>
        <w:shd w:val="clear" w:color="auto" w:fill="FFFFFF"/>
        <w:spacing w:after="0" w:line="240" w:lineRule="auto"/>
        <w:jc w:val="both"/>
        <w:rPr>
          <w:rFonts w:ascii="Times New Roman" w:hAnsi="Times New Roman"/>
          <w:sz w:val="24"/>
          <w:szCs w:val="24"/>
          <w:lang w:eastAsia="et-EE"/>
        </w:rPr>
      </w:pPr>
      <w:r>
        <w:rPr>
          <w:rFonts w:ascii="Times New Roman" w:hAnsi="Times New Roman"/>
          <w:sz w:val="24"/>
          <w:szCs w:val="24"/>
          <w:lang w:eastAsia="et-EE"/>
        </w:rPr>
        <w:t xml:space="preserve">(3) </w:t>
      </w:r>
      <w:r w:rsidR="00AC5A6C" w:rsidRPr="0096069B">
        <w:rPr>
          <w:rFonts w:ascii="Times New Roman" w:hAnsi="Times New Roman"/>
          <w:sz w:val="24"/>
          <w:szCs w:val="24"/>
          <w:lang w:eastAsia="et-EE"/>
        </w:rPr>
        <w:t>Menetluse peatamise vajaduse otsustab komisjoni esimees käesoleva seaduse § 44</w:t>
      </w:r>
      <w:r w:rsidR="00AC5A6C" w:rsidRPr="0096069B">
        <w:rPr>
          <w:rFonts w:ascii="Times New Roman" w:hAnsi="Times New Roman"/>
          <w:sz w:val="24"/>
          <w:szCs w:val="24"/>
          <w:vertAlign w:val="superscript"/>
          <w:lang w:eastAsia="et-EE"/>
        </w:rPr>
        <w:t>2</w:t>
      </w:r>
      <w:r w:rsidR="00AC5A6C" w:rsidRPr="0096069B">
        <w:rPr>
          <w:rFonts w:ascii="Times New Roman" w:hAnsi="Times New Roman"/>
          <w:sz w:val="24"/>
          <w:szCs w:val="24"/>
          <w:lang w:eastAsia="et-EE"/>
        </w:rPr>
        <w:t xml:space="preserve"> alusel.</w:t>
      </w:r>
    </w:p>
    <w:p w14:paraId="4F390B37" w14:textId="77777777" w:rsidR="008C7FFA" w:rsidRPr="00236554" w:rsidRDefault="008C7FFA"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A7016AB" w14:textId="7BE0FA78"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bookmarkStart w:id="95" w:name="_Hlk179388117"/>
      <w:r w:rsidRPr="00236554">
        <w:rPr>
          <w:rFonts w:ascii="Times New Roman" w:eastAsia="Times New Roman" w:hAnsi="Times New Roman" w:cs="Times New Roman"/>
          <w:b/>
          <w:bCs/>
          <w:sz w:val="24"/>
          <w:szCs w:val="24"/>
          <w:bdr w:val="none" w:sz="0" w:space="0" w:color="auto" w:frame="1"/>
          <w:lang w:eastAsia="et-EE"/>
        </w:rPr>
        <w:t>§</w:t>
      </w:r>
      <w:bookmarkStart w:id="96" w:name="para21"/>
      <w:r w:rsidR="00427BFB" w:rsidRPr="00236554">
        <w:rPr>
          <w:rFonts w:ascii="Times New Roman" w:eastAsia="Times New Roman" w:hAnsi="Times New Roman" w:cs="Times New Roman"/>
          <w:b/>
          <w:bCs/>
          <w:sz w:val="24"/>
          <w:szCs w:val="24"/>
          <w:bdr w:val="none" w:sz="0" w:space="0" w:color="auto" w:frame="1"/>
          <w:lang w:eastAsia="et-EE"/>
        </w:rPr>
        <w:t xml:space="preserve"> </w:t>
      </w:r>
      <w:r w:rsidR="00031F59">
        <w:rPr>
          <w:rFonts w:ascii="Times New Roman" w:eastAsia="Times New Roman" w:hAnsi="Times New Roman" w:cs="Times New Roman"/>
          <w:b/>
          <w:bCs/>
          <w:sz w:val="24"/>
          <w:szCs w:val="24"/>
          <w:bdr w:val="none" w:sz="0" w:space="0" w:color="auto" w:frame="1"/>
          <w:lang w:eastAsia="et-EE"/>
        </w:rPr>
        <w:t>49</w:t>
      </w:r>
      <w:r w:rsidR="00427BFB" w:rsidRPr="00236554">
        <w:rPr>
          <w:rFonts w:ascii="Times New Roman" w:eastAsia="Times New Roman" w:hAnsi="Times New Roman" w:cs="Times New Roman"/>
          <w:b/>
          <w:bCs/>
          <w:sz w:val="24"/>
          <w:szCs w:val="24"/>
          <w:bdr w:val="none" w:sz="0" w:space="0" w:color="auto" w:frame="1"/>
          <w:lang w:eastAsia="et-EE"/>
        </w:rPr>
        <w:t xml:space="preserve">. </w:t>
      </w:r>
      <w:bookmarkEnd w:id="96"/>
      <w:r w:rsidRPr="00236554">
        <w:rPr>
          <w:rFonts w:ascii="Times New Roman" w:eastAsia="Times New Roman" w:hAnsi="Times New Roman" w:cs="Times New Roman"/>
          <w:b/>
          <w:bCs/>
          <w:sz w:val="24"/>
          <w:szCs w:val="24"/>
          <w:bdr w:val="none" w:sz="0" w:space="0" w:color="auto" w:frame="1"/>
          <w:lang w:eastAsia="et-EE"/>
        </w:rPr>
        <w:t>Taand</w:t>
      </w:r>
      <w:r w:rsidR="0008445D" w:rsidRPr="00236554">
        <w:rPr>
          <w:rFonts w:ascii="Times New Roman" w:eastAsia="Times New Roman" w:hAnsi="Times New Roman" w:cs="Times New Roman"/>
          <w:b/>
          <w:bCs/>
          <w:sz w:val="24"/>
          <w:szCs w:val="24"/>
          <w:bdr w:val="none" w:sz="0" w:space="0" w:color="auto" w:frame="1"/>
          <w:lang w:eastAsia="et-EE"/>
        </w:rPr>
        <w:t>a</w:t>
      </w:r>
      <w:r w:rsidRPr="00236554">
        <w:rPr>
          <w:rFonts w:ascii="Times New Roman" w:eastAsia="Times New Roman" w:hAnsi="Times New Roman" w:cs="Times New Roman"/>
          <w:b/>
          <w:bCs/>
          <w:sz w:val="24"/>
          <w:szCs w:val="24"/>
          <w:bdr w:val="none" w:sz="0" w:space="0" w:color="auto" w:frame="1"/>
          <w:lang w:eastAsia="et-EE"/>
        </w:rPr>
        <w:t>miskohustus</w:t>
      </w:r>
    </w:p>
    <w:bookmarkEnd w:id="95"/>
    <w:p w14:paraId="19228839" w14:textId="77777777"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p>
    <w:p w14:paraId="5CD0ADF9" w14:textId="0EBE5DD9" w:rsidR="008C7FFA" w:rsidRPr="00236554" w:rsidRDefault="00427BFB" w:rsidP="002D3EFA">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 xml:space="preserve">(1) </w:t>
      </w:r>
      <w:r w:rsidR="008C7FFA" w:rsidRPr="00236554">
        <w:rPr>
          <w:rFonts w:ascii="Times New Roman" w:eastAsia="Times New Roman" w:hAnsi="Times New Roman" w:cs="Times New Roman"/>
          <w:sz w:val="24"/>
          <w:szCs w:val="24"/>
          <w:lang w:eastAsia="et-EE"/>
        </w:rPr>
        <w:t xml:space="preserve">Komisjoni </w:t>
      </w:r>
      <w:r w:rsidR="00195893">
        <w:rPr>
          <w:rFonts w:ascii="Times New Roman" w:eastAsia="Times New Roman" w:hAnsi="Times New Roman" w:cs="Times New Roman"/>
          <w:sz w:val="24"/>
          <w:szCs w:val="24"/>
          <w:lang w:eastAsia="et-EE"/>
        </w:rPr>
        <w:t xml:space="preserve">esimees või </w:t>
      </w:r>
      <w:r w:rsidR="008C7FFA" w:rsidRPr="00236554">
        <w:rPr>
          <w:rFonts w:ascii="Times New Roman" w:eastAsia="Times New Roman" w:hAnsi="Times New Roman" w:cs="Times New Roman"/>
          <w:sz w:val="24"/>
          <w:szCs w:val="24"/>
          <w:lang w:eastAsia="et-EE"/>
        </w:rPr>
        <w:t xml:space="preserve">liige </w:t>
      </w:r>
      <w:r w:rsidR="00446189">
        <w:rPr>
          <w:rFonts w:ascii="Times New Roman" w:eastAsia="Times New Roman" w:hAnsi="Times New Roman" w:cs="Times New Roman"/>
          <w:sz w:val="24"/>
          <w:szCs w:val="24"/>
          <w:lang w:eastAsia="et-EE"/>
        </w:rPr>
        <w:t>taandab</w:t>
      </w:r>
      <w:r w:rsidR="008C7FFA" w:rsidRPr="00236554">
        <w:rPr>
          <w:rFonts w:ascii="Times New Roman" w:eastAsia="Times New Roman" w:hAnsi="Times New Roman" w:cs="Times New Roman"/>
          <w:sz w:val="24"/>
          <w:szCs w:val="24"/>
          <w:lang w:eastAsia="et-EE"/>
        </w:rPr>
        <w:t xml:space="preserve"> ennast menetl</w:t>
      </w:r>
      <w:r w:rsidR="00446189">
        <w:rPr>
          <w:rFonts w:ascii="Times New Roman" w:eastAsia="Times New Roman" w:hAnsi="Times New Roman" w:cs="Times New Roman"/>
          <w:sz w:val="24"/>
          <w:szCs w:val="24"/>
          <w:lang w:eastAsia="et-EE"/>
        </w:rPr>
        <w:t>usest</w:t>
      </w:r>
      <w:r w:rsidR="0002545F">
        <w:rPr>
          <w:rFonts w:ascii="Times New Roman" w:eastAsia="Times New Roman" w:hAnsi="Times New Roman" w:cs="Times New Roman"/>
          <w:sz w:val="24"/>
          <w:szCs w:val="24"/>
          <w:lang w:eastAsia="et-EE"/>
        </w:rPr>
        <w:t xml:space="preserve"> </w:t>
      </w:r>
      <w:commentRangeStart w:id="97"/>
      <w:r w:rsidR="00DA6AE1">
        <w:rPr>
          <w:rFonts w:ascii="Times New Roman" w:eastAsia="Times New Roman" w:hAnsi="Times New Roman" w:cs="Times New Roman"/>
          <w:sz w:val="24"/>
          <w:szCs w:val="24"/>
          <w:lang w:eastAsia="et-EE"/>
        </w:rPr>
        <w:t>viivitamatult</w:t>
      </w:r>
      <w:commentRangeEnd w:id="97"/>
      <w:r w:rsidR="00FB2AE5">
        <w:rPr>
          <w:rStyle w:val="Kommentaariviide"/>
        </w:rPr>
        <w:commentReference w:id="97"/>
      </w:r>
      <w:commentRangeStart w:id="98"/>
      <w:ins w:id="99" w:author="Merike Koppel JM" w:date="2024-09-24T09:25:00Z">
        <w:r w:rsidR="00583E13">
          <w:rPr>
            <w:rFonts w:ascii="Times New Roman" w:eastAsia="Times New Roman" w:hAnsi="Times New Roman" w:cs="Times New Roman"/>
            <w:sz w:val="24"/>
            <w:szCs w:val="24"/>
            <w:lang w:eastAsia="et-EE"/>
          </w:rPr>
          <w:t>,</w:t>
        </w:r>
        <w:commentRangeEnd w:id="98"/>
        <w:r w:rsidR="00583E13">
          <w:rPr>
            <w:rStyle w:val="Kommentaariviide"/>
          </w:rPr>
          <w:commentReference w:id="98"/>
        </w:r>
      </w:ins>
      <w:r w:rsidR="008C7FFA" w:rsidRPr="00236554">
        <w:rPr>
          <w:rFonts w:ascii="Times New Roman" w:eastAsia="Times New Roman" w:hAnsi="Times New Roman" w:cs="Times New Roman"/>
          <w:sz w:val="24"/>
          <w:szCs w:val="24"/>
          <w:lang w:eastAsia="et-EE"/>
        </w:rPr>
        <w:t xml:space="preserve"> kui esineb mõni tsiviilkohtumenetluse seadustiku §-s 23 nimetatud asjaolu.</w:t>
      </w:r>
    </w:p>
    <w:p w14:paraId="4CAF1D4C" w14:textId="77777777"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sz w:val="24"/>
          <w:szCs w:val="24"/>
        </w:rPr>
      </w:pPr>
    </w:p>
    <w:p w14:paraId="7503BF67" w14:textId="2E9E409A" w:rsidR="008C7FFA" w:rsidRDefault="00427BFB"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w:t>
      </w:r>
      <w:r w:rsidR="008C7FFA" w:rsidRPr="00236554">
        <w:rPr>
          <w:rFonts w:ascii="Times New Roman" w:eastAsia="Times New Roman" w:hAnsi="Times New Roman" w:cs="Times New Roman"/>
          <w:sz w:val="24"/>
          <w:szCs w:val="24"/>
          <w:lang w:eastAsia="et-EE"/>
        </w:rPr>
        <w:t xml:space="preserve">Pool võib käesoleva paragrahvi lõikes 1 ettenähtud juhul esitada avalduse komisjoni </w:t>
      </w:r>
      <w:r w:rsidR="00304B47">
        <w:rPr>
          <w:rFonts w:ascii="Times New Roman" w:eastAsia="Times New Roman" w:hAnsi="Times New Roman" w:cs="Times New Roman"/>
          <w:sz w:val="24"/>
          <w:szCs w:val="24"/>
          <w:lang w:eastAsia="et-EE"/>
        </w:rPr>
        <w:t xml:space="preserve">esimehe või </w:t>
      </w:r>
      <w:r w:rsidR="008C7FFA" w:rsidRPr="00236554">
        <w:rPr>
          <w:rFonts w:ascii="Times New Roman" w:eastAsia="Times New Roman" w:hAnsi="Times New Roman" w:cs="Times New Roman"/>
          <w:sz w:val="24"/>
          <w:szCs w:val="24"/>
          <w:lang w:eastAsia="et-EE"/>
        </w:rPr>
        <w:t>liikme taandamiseks.</w:t>
      </w:r>
    </w:p>
    <w:p w14:paraId="2A860DE9" w14:textId="77777777" w:rsidR="00882CB5" w:rsidRDefault="00882CB5"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598A9D3A" w14:textId="335D90FF" w:rsidR="00882CB5" w:rsidRDefault="00882CB5"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(3) Komisjoni </w:t>
      </w:r>
      <w:r w:rsidR="00823AD4">
        <w:rPr>
          <w:rFonts w:ascii="Times New Roman" w:eastAsia="Times New Roman" w:hAnsi="Times New Roman" w:cs="Times New Roman"/>
          <w:sz w:val="24"/>
          <w:szCs w:val="24"/>
          <w:lang w:eastAsia="et-EE"/>
        </w:rPr>
        <w:t xml:space="preserve">esimehe </w:t>
      </w:r>
      <w:r w:rsidR="00E530B4">
        <w:rPr>
          <w:rFonts w:ascii="Times New Roman" w:eastAsia="Times New Roman" w:hAnsi="Times New Roman" w:cs="Times New Roman"/>
          <w:sz w:val="24"/>
          <w:szCs w:val="24"/>
          <w:lang w:eastAsia="et-EE"/>
        </w:rPr>
        <w:t xml:space="preserve">või liikme </w:t>
      </w:r>
      <w:r>
        <w:rPr>
          <w:rFonts w:ascii="Times New Roman" w:eastAsia="Times New Roman" w:hAnsi="Times New Roman" w:cs="Times New Roman"/>
          <w:sz w:val="24"/>
          <w:szCs w:val="24"/>
          <w:lang w:eastAsia="et-EE"/>
        </w:rPr>
        <w:t>taand</w:t>
      </w:r>
      <w:r w:rsidR="005B1B2D">
        <w:rPr>
          <w:rFonts w:ascii="Times New Roman" w:eastAsia="Times New Roman" w:hAnsi="Times New Roman" w:cs="Times New Roman"/>
          <w:sz w:val="24"/>
          <w:szCs w:val="24"/>
          <w:lang w:eastAsia="et-EE"/>
        </w:rPr>
        <w:t>amise</w:t>
      </w:r>
      <w:ins w:id="100" w:author="Merike Koppel JM" w:date="2024-10-01T10:45:00Z">
        <w:r w:rsidR="00347224">
          <w:rPr>
            <w:rFonts w:ascii="Times New Roman" w:eastAsia="Times New Roman" w:hAnsi="Times New Roman" w:cs="Times New Roman"/>
            <w:sz w:val="24"/>
            <w:szCs w:val="24"/>
            <w:lang w:eastAsia="et-EE"/>
          </w:rPr>
          <w:t xml:space="preserve"> korra</w:t>
        </w:r>
      </w:ins>
      <w:r w:rsidR="005B1B2D">
        <w:rPr>
          <w:rFonts w:ascii="Times New Roman" w:eastAsia="Times New Roman" w:hAnsi="Times New Roman" w:cs="Times New Roman"/>
          <w:sz w:val="24"/>
          <w:szCs w:val="24"/>
          <w:lang w:eastAsia="et-EE"/>
        </w:rPr>
        <w:t xml:space="preserve">l </w:t>
      </w:r>
      <w:del w:id="101" w:author="Merike Koppel JM" w:date="2024-09-24T09:29:00Z">
        <w:r w:rsidR="005B1B2D" w:rsidDel="000F124C">
          <w:rPr>
            <w:rFonts w:ascii="Times New Roman" w:eastAsia="Times New Roman" w:hAnsi="Times New Roman" w:cs="Times New Roman"/>
            <w:sz w:val="24"/>
            <w:szCs w:val="24"/>
            <w:lang w:eastAsia="et-EE"/>
          </w:rPr>
          <w:delText xml:space="preserve">algab </w:delText>
        </w:r>
      </w:del>
      <w:ins w:id="102" w:author="Merike Koppel JM" w:date="2024-09-24T09:29:00Z">
        <w:r w:rsidR="000F124C">
          <w:rPr>
            <w:rFonts w:ascii="Times New Roman" w:eastAsia="Times New Roman" w:hAnsi="Times New Roman" w:cs="Times New Roman"/>
            <w:sz w:val="24"/>
            <w:szCs w:val="24"/>
            <w:lang w:eastAsia="et-EE"/>
          </w:rPr>
          <w:t xml:space="preserve">alustab </w:t>
        </w:r>
      </w:ins>
      <w:r w:rsidR="005B1B2D">
        <w:rPr>
          <w:rFonts w:ascii="Times New Roman" w:eastAsia="Times New Roman" w:hAnsi="Times New Roman" w:cs="Times New Roman"/>
          <w:sz w:val="24"/>
          <w:szCs w:val="24"/>
          <w:lang w:eastAsia="et-EE"/>
        </w:rPr>
        <w:t>komisjon</w:t>
      </w:r>
      <w:del w:id="103" w:author="Merike Koppel JM" w:date="2024-09-24T09:29:00Z">
        <w:r w:rsidR="005B1B2D" w:rsidDel="000F124C">
          <w:rPr>
            <w:rFonts w:ascii="Times New Roman" w:eastAsia="Times New Roman" w:hAnsi="Times New Roman" w:cs="Times New Roman"/>
            <w:sz w:val="24"/>
            <w:szCs w:val="24"/>
            <w:lang w:eastAsia="et-EE"/>
          </w:rPr>
          <w:delText>i poolt</w:delText>
        </w:r>
      </w:del>
      <w:r w:rsidR="005B1B2D">
        <w:rPr>
          <w:rFonts w:ascii="Times New Roman" w:eastAsia="Times New Roman" w:hAnsi="Times New Roman" w:cs="Times New Roman"/>
          <w:sz w:val="24"/>
          <w:szCs w:val="24"/>
          <w:lang w:eastAsia="et-EE"/>
        </w:rPr>
        <w:t xml:space="preserve"> tarbijavaidlusasja läbivaatam</w:t>
      </w:r>
      <w:ins w:id="104" w:author="Merike Koppel JM" w:date="2024-09-24T09:30:00Z">
        <w:r w:rsidR="000F124C">
          <w:rPr>
            <w:rFonts w:ascii="Times New Roman" w:eastAsia="Times New Roman" w:hAnsi="Times New Roman" w:cs="Times New Roman"/>
            <w:sz w:val="24"/>
            <w:szCs w:val="24"/>
            <w:lang w:eastAsia="et-EE"/>
          </w:rPr>
          <w:t>ist</w:t>
        </w:r>
      </w:ins>
      <w:del w:id="105" w:author="Merike Koppel JM" w:date="2024-09-24T09:29:00Z">
        <w:r w:rsidR="005B1B2D" w:rsidDel="000F124C">
          <w:rPr>
            <w:rFonts w:ascii="Times New Roman" w:eastAsia="Times New Roman" w:hAnsi="Times New Roman" w:cs="Times New Roman"/>
            <w:sz w:val="24"/>
            <w:szCs w:val="24"/>
            <w:lang w:eastAsia="et-EE"/>
          </w:rPr>
          <w:delText>ine</w:delText>
        </w:r>
      </w:del>
      <w:r w:rsidR="005B1B2D">
        <w:rPr>
          <w:rFonts w:ascii="Times New Roman" w:eastAsia="Times New Roman" w:hAnsi="Times New Roman" w:cs="Times New Roman"/>
          <w:sz w:val="24"/>
          <w:szCs w:val="24"/>
          <w:lang w:eastAsia="et-EE"/>
        </w:rPr>
        <w:t xml:space="preserve"> algusest peale. </w:t>
      </w:r>
    </w:p>
    <w:p w14:paraId="2BD2C79B" w14:textId="77777777"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sz w:val="24"/>
          <w:szCs w:val="24"/>
        </w:rPr>
      </w:pPr>
    </w:p>
    <w:p w14:paraId="50406272" w14:textId="5DC7C62F"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w:t>
      </w:r>
      <w:bookmarkStart w:id="106" w:name="para22"/>
      <w:r w:rsidR="00427BFB" w:rsidRPr="00236554">
        <w:rPr>
          <w:rFonts w:ascii="Times New Roman" w:eastAsia="Times New Roman" w:hAnsi="Times New Roman" w:cs="Times New Roman"/>
          <w:b/>
          <w:bCs/>
          <w:sz w:val="24"/>
          <w:szCs w:val="24"/>
          <w:bdr w:val="none" w:sz="0" w:space="0" w:color="auto" w:frame="1"/>
          <w:lang w:eastAsia="et-EE"/>
        </w:rPr>
        <w:t xml:space="preserve"> </w:t>
      </w:r>
      <w:bookmarkStart w:id="107" w:name="_Hlk179388155"/>
      <w:r w:rsidR="00031F59">
        <w:rPr>
          <w:rFonts w:ascii="Times New Roman" w:eastAsia="Times New Roman" w:hAnsi="Times New Roman" w:cs="Times New Roman"/>
          <w:b/>
          <w:bCs/>
          <w:sz w:val="24"/>
          <w:szCs w:val="24"/>
          <w:bdr w:val="none" w:sz="0" w:space="0" w:color="auto" w:frame="1"/>
          <w:lang w:eastAsia="et-EE"/>
        </w:rPr>
        <w:t>49</w:t>
      </w:r>
      <w:r w:rsidR="00F17652" w:rsidRPr="00F17652">
        <w:rPr>
          <w:rFonts w:ascii="Times New Roman" w:eastAsia="Times New Roman" w:hAnsi="Times New Roman" w:cs="Times New Roman"/>
          <w:b/>
          <w:bCs/>
          <w:sz w:val="24"/>
          <w:szCs w:val="24"/>
          <w:bdr w:val="none" w:sz="0" w:space="0" w:color="auto" w:frame="1"/>
          <w:vertAlign w:val="superscript"/>
          <w:lang w:eastAsia="et-EE"/>
        </w:rPr>
        <w:t>1</w:t>
      </w:r>
      <w:r w:rsidR="00427BFB" w:rsidRPr="00236554">
        <w:rPr>
          <w:rFonts w:ascii="Times New Roman" w:eastAsia="Times New Roman" w:hAnsi="Times New Roman" w:cs="Times New Roman"/>
          <w:b/>
          <w:bCs/>
          <w:sz w:val="24"/>
          <w:szCs w:val="24"/>
          <w:bdr w:val="none" w:sz="0" w:space="0" w:color="auto" w:frame="1"/>
          <w:lang w:eastAsia="et-EE"/>
        </w:rPr>
        <w:t>.</w:t>
      </w:r>
      <w:r w:rsidRPr="00236554">
        <w:rPr>
          <w:rFonts w:ascii="Times New Roman" w:eastAsia="Times New Roman" w:hAnsi="Times New Roman" w:cs="Times New Roman"/>
          <w:b/>
          <w:bCs/>
          <w:sz w:val="24"/>
          <w:szCs w:val="24"/>
          <w:bdr w:val="none" w:sz="0" w:space="0" w:color="auto" w:frame="1"/>
          <w:lang w:eastAsia="et-EE"/>
        </w:rPr>
        <w:t> </w:t>
      </w:r>
      <w:bookmarkEnd w:id="106"/>
      <w:bookmarkEnd w:id="107"/>
      <w:r w:rsidRPr="00236554">
        <w:rPr>
          <w:rFonts w:ascii="Times New Roman" w:eastAsia="Times New Roman" w:hAnsi="Times New Roman" w:cs="Times New Roman"/>
          <w:b/>
          <w:bCs/>
          <w:sz w:val="24"/>
          <w:szCs w:val="24"/>
          <w:bdr w:val="none" w:sz="0" w:space="0" w:color="auto" w:frame="1"/>
          <w:lang w:eastAsia="et-EE"/>
        </w:rPr>
        <w:t>Taandamisavalduse esitamine ja läbivaatamine</w:t>
      </w:r>
    </w:p>
    <w:p w14:paraId="510D80C9" w14:textId="77777777" w:rsidR="008C7FFA" w:rsidRPr="00236554" w:rsidRDefault="008C7FFA" w:rsidP="002D3EFA">
      <w:pPr>
        <w:shd w:val="clear" w:color="auto" w:fill="FFFFFF"/>
        <w:spacing w:after="0" w:line="240" w:lineRule="auto"/>
        <w:ind w:left="720"/>
        <w:contextualSpacing/>
        <w:jc w:val="both"/>
        <w:outlineLvl w:val="2"/>
        <w:rPr>
          <w:rFonts w:ascii="Times New Roman" w:eastAsia="Times New Roman" w:hAnsi="Times New Roman" w:cs="Times New Roman"/>
          <w:b/>
          <w:bCs/>
          <w:sz w:val="24"/>
          <w:szCs w:val="24"/>
          <w:bdr w:val="none" w:sz="0" w:space="0" w:color="auto" w:frame="1"/>
          <w:lang w:eastAsia="et-EE"/>
        </w:rPr>
      </w:pPr>
    </w:p>
    <w:p w14:paraId="0E1282E7" w14:textId="6DFD54E5" w:rsidR="008C7FFA" w:rsidRPr="00236554" w:rsidRDefault="00427BFB" w:rsidP="002D3EFA">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(1)</w:t>
      </w:r>
      <w:r w:rsidR="005A1B16">
        <w:rPr>
          <w:rFonts w:ascii="Times New Roman" w:eastAsia="Times New Roman" w:hAnsi="Times New Roman" w:cs="Times New Roman"/>
          <w:sz w:val="24"/>
          <w:szCs w:val="24"/>
          <w:lang w:eastAsia="et-EE"/>
        </w:rPr>
        <w:t> </w:t>
      </w:r>
      <w:r w:rsidR="00624B26" w:rsidRPr="00236554">
        <w:rPr>
          <w:rFonts w:ascii="Times New Roman" w:eastAsia="Times New Roman" w:hAnsi="Times New Roman" w:cs="Times New Roman"/>
          <w:sz w:val="24"/>
          <w:szCs w:val="24"/>
          <w:lang w:eastAsia="et-EE"/>
        </w:rPr>
        <w:t>T</w:t>
      </w:r>
      <w:r w:rsidR="008C7FFA" w:rsidRPr="00236554">
        <w:rPr>
          <w:rFonts w:ascii="Times New Roman" w:eastAsia="Times New Roman" w:hAnsi="Times New Roman" w:cs="Times New Roman"/>
          <w:sz w:val="24"/>
          <w:szCs w:val="24"/>
          <w:lang w:eastAsia="et-EE"/>
        </w:rPr>
        <w:t>aandamisavaldus esitatakse komisjonile</w:t>
      </w:r>
      <w:r w:rsidR="00A826DA" w:rsidRPr="00236554">
        <w:rPr>
          <w:rFonts w:ascii="Times New Roman" w:eastAsia="Times New Roman" w:hAnsi="Times New Roman" w:cs="Times New Roman"/>
          <w:sz w:val="24"/>
          <w:szCs w:val="24"/>
          <w:lang w:eastAsia="et-EE"/>
        </w:rPr>
        <w:t xml:space="preserve"> </w:t>
      </w:r>
      <w:r w:rsidR="008C7FFA" w:rsidRPr="00236554">
        <w:rPr>
          <w:rFonts w:ascii="Times New Roman" w:eastAsia="Times New Roman" w:hAnsi="Times New Roman" w:cs="Times New Roman"/>
          <w:sz w:val="24"/>
          <w:szCs w:val="24"/>
          <w:lang w:eastAsia="et-EE"/>
        </w:rPr>
        <w:t xml:space="preserve">hiljemalt istungil enne </w:t>
      </w:r>
      <w:r w:rsidR="0068446B">
        <w:rPr>
          <w:rFonts w:ascii="Times New Roman" w:eastAsia="Times New Roman" w:hAnsi="Times New Roman" w:cs="Times New Roman"/>
          <w:sz w:val="24"/>
          <w:szCs w:val="24"/>
          <w:lang w:eastAsia="et-EE"/>
        </w:rPr>
        <w:t>tarbijavaidlus</w:t>
      </w:r>
      <w:r w:rsidR="008C7FFA" w:rsidRPr="00236554">
        <w:rPr>
          <w:rFonts w:ascii="Times New Roman" w:eastAsia="Times New Roman" w:hAnsi="Times New Roman" w:cs="Times New Roman"/>
          <w:sz w:val="24"/>
          <w:szCs w:val="24"/>
          <w:lang w:eastAsia="et-EE"/>
        </w:rPr>
        <w:t>asja sisulise arutamise algust.</w:t>
      </w:r>
      <w:r w:rsidR="000440BE">
        <w:rPr>
          <w:rFonts w:ascii="Times New Roman" w:eastAsia="Times New Roman" w:hAnsi="Times New Roman" w:cs="Times New Roman"/>
          <w:sz w:val="24"/>
          <w:szCs w:val="24"/>
          <w:lang w:eastAsia="et-EE"/>
        </w:rPr>
        <w:t xml:space="preserve"> Taandamisavalduse esitamisel istungil lükatakse istung edasi.</w:t>
      </w:r>
      <w:r w:rsidR="008C7FFA" w:rsidRPr="00236554">
        <w:rPr>
          <w:rFonts w:ascii="Times New Roman" w:eastAsia="Times New Roman" w:hAnsi="Times New Roman" w:cs="Times New Roman"/>
          <w:sz w:val="24"/>
          <w:szCs w:val="24"/>
          <w:lang w:eastAsia="et-EE"/>
        </w:rPr>
        <w:t xml:space="preserve"> Taandamisavalduse võib hiljem esitada üksnes juhul, kui pool sai taandamise alusest teada pärast </w:t>
      </w:r>
      <w:r w:rsidR="0068446B">
        <w:rPr>
          <w:rFonts w:ascii="Times New Roman" w:eastAsia="Times New Roman" w:hAnsi="Times New Roman" w:cs="Times New Roman"/>
          <w:sz w:val="24"/>
          <w:szCs w:val="24"/>
          <w:lang w:eastAsia="et-EE"/>
        </w:rPr>
        <w:t>tarbijavaidlus</w:t>
      </w:r>
      <w:r w:rsidR="008C7FFA" w:rsidRPr="00236554">
        <w:rPr>
          <w:rFonts w:ascii="Times New Roman" w:eastAsia="Times New Roman" w:hAnsi="Times New Roman" w:cs="Times New Roman"/>
          <w:sz w:val="24"/>
          <w:szCs w:val="24"/>
          <w:lang w:eastAsia="et-EE"/>
        </w:rPr>
        <w:t>asja sisulise arutamise algust.</w:t>
      </w:r>
    </w:p>
    <w:p w14:paraId="77349043" w14:textId="77777777"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sz w:val="24"/>
          <w:szCs w:val="24"/>
        </w:rPr>
      </w:pPr>
    </w:p>
    <w:p w14:paraId="368F4AF5" w14:textId="6D8DE5AB" w:rsidR="008C7FFA" w:rsidRPr="00236554" w:rsidRDefault="00427BFB" w:rsidP="002D3EFA">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(2)</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Kirjalikus menetluses esitatakse taandamisavaldus </w:t>
      </w:r>
      <w:r w:rsidR="00157F83" w:rsidRPr="00236554">
        <w:rPr>
          <w:rFonts w:ascii="Times New Roman" w:eastAsia="Times New Roman" w:hAnsi="Times New Roman" w:cs="Times New Roman"/>
          <w:sz w:val="24"/>
          <w:szCs w:val="24"/>
          <w:lang w:eastAsia="et-EE"/>
        </w:rPr>
        <w:t xml:space="preserve">tarbijavaidlusasja menetlusse võtmise </w:t>
      </w:r>
      <w:r w:rsidR="00625C8E">
        <w:rPr>
          <w:rFonts w:ascii="Times New Roman" w:eastAsia="Times New Roman" w:hAnsi="Times New Roman" w:cs="Times New Roman"/>
          <w:sz w:val="24"/>
          <w:szCs w:val="24"/>
          <w:lang w:eastAsia="et-EE"/>
        </w:rPr>
        <w:t>otsuses</w:t>
      </w:r>
      <w:r w:rsidR="00625C8E" w:rsidRPr="00236554">
        <w:rPr>
          <w:rFonts w:ascii="Times New Roman" w:eastAsia="Times New Roman" w:hAnsi="Times New Roman" w:cs="Times New Roman"/>
          <w:sz w:val="24"/>
          <w:szCs w:val="24"/>
          <w:lang w:eastAsia="et-EE"/>
        </w:rPr>
        <w:t xml:space="preserve"> </w:t>
      </w:r>
      <w:del w:id="108" w:author="Merike Koppel JM" w:date="2024-10-01T10:51:00Z">
        <w:r w:rsidR="00157F83" w:rsidRPr="00236554" w:rsidDel="00347224">
          <w:rPr>
            <w:rFonts w:ascii="Times New Roman" w:eastAsia="Times New Roman" w:hAnsi="Times New Roman" w:cs="Times New Roman"/>
            <w:sz w:val="24"/>
            <w:szCs w:val="24"/>
            <w:lang w:eastAsia="et-EE"/>
          </w:rPr>
          <w:delText>näida</w:delText>
        </w:r>
      </w:del>
      <w:ins w:id="109" w:author="Merike Koppel JM" w:date="2024-10-01T10:51:00Z">
        <w:r w:rsidR="00347224">
          <w:rPr>
            <w:rFonts w:ascii="Times New Roman" w:eastAsia="Times New Roman" w:hAnsi="Times New Roman" w:cs="Times New Roman"/>
            <w:sz w:val="24"/>
            <w:szCs w:val="24"/>
            <w:lang w:eastAsia="et-EE"/>
          </w:rPr>
          <w:t>märgi</w:t>
        </w:r>
      </w:ins>
      <w:r w:rsidR="00157F83" w:rsidRPr="00236554">
        <w:rPr>
          <w:rFonts w:ascii="Times New Roman" w:eastAsia="Times New Roman" w:hAnsi="Times New Roman" w:cs="Times New Roman"/>
          <w:sz w:val="24"/>
          <w:szCs w:val="24"/>
          <w:lang w:eastAsia="et-EE"/>
        </w:rPr>
        <w:t>tud tähtaja jooksul.</w:t>
      </w:r>
    </w:p>
    <w:p w14:paraId="323B7325" w14:textId="77777777" w:rsidR="008C7FFA" w:rsidRPr="00236554" w:rsidRDefault="008C7FFA" w:rsidP="002D3EFA">
      <w:pPr>
        <w:spacing w:after="0" w:line="240" w:lineRule="auto"/>
        <w:ind w:left="720"/>
        <w:contextualSpacing/>
        <w:jc w:val="both"/>
        <w:rPr>
          <w:rFonts w:ascii="Times New Roman" w:eastAsia="Times New Roman" w:hAnsi="Times New Roman" w:cs="Times New Roman"/>
          <w:sz w:val="24"/>
          <w:szCs w:val="24"/>
        </w:rPr>
      </w:pPr>
    </w:p>
    <w:p w14:paraId="2DBD19A0" w14:textId="76C182F3" w:rsidR="008C7FFA" w:rsidRPr="00236554" w:rsidRDefault="00427BFB" w:rsidP="002D3EFA">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(3)</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Taandamisavalduse rahuldamine või rahuldamata jätmine otsustatakse kolme tööpäeva jooksul avalduse esitamisest arvates.</w:t>
      </w:r>
    </w:p>
    <w:p w14:paraId="4A8CD808" w14:textId="77777777" w:rsidR="008C7FFA" w:rsidRPr="00236554" w:rsidRDefault="008C7FFA" w:rsidP="002D3EFA">
      <w:pPr>
        <w:shd w:val="clear" w:color="auto" w:fill="FFFFFF"/>
        <w:spacing w:after="0" w:line="240" w:lineRule="auto"/>
        <w:ind w:left="720"/>
        <w:contextualSpacing/>
        <w:jc w:val="both"/>
        <w:rPr>
          <w:rFonts w:ascii="Times New Roman" w:eastAsia="Times New Roman" w:hAnsi="Times New Roman" w:cs="Times New Roman"/>
          <w:sz w:val="24"/>
          <w:szCs w:val="24"/>
        </w:rPr>
      </w:pPr>
    </w:p>
    <w:p w14:paraId="18487AA2" w14:textId="111F6B31" w:rsidR="008C7FFA" w:rsidRPr="00236554" w:rsidRDefault="00157F83" w:rsidP="002D3EFA">
      <w:pPr>
        <w:shd w:val="clear" w:color="auto" w:fill="FFFFFF"/>
        <w:spacing w:after="0" w:line="240" w:lineRule="auto"/>
        <w:contextualSpacing/>
        <w:jc w:val="both"/>
        <w:rPr>
          <w:rFonts w:ascii="Times New Roman" w:eastAsia="Times New Roman" w:hAnsi="Times New Roman" w:cs="Times New Roman"/>
          <w:sz w:val="24"/>
          <w:szCs w:val="24"/>
        </w:rPr>
      </w:pPr>
      <w:r w:rsidRPr="00236554">
        <w:rPr>
          <w:rFonts w:ascii="Times New Roman" w:eastAsia="Times New Roman" w:hAnsi="Times New Roman" w:cs="Times New Roman"/>
          <w:sz w:val="24"/>
          <w:szCs w:val="24"/>
          <w:lang w:eastAsia="et-EE"/>
        </w:rPr>
        <w:t>(4)</w:t>
      </w:r>
      <w:r w:rsidR="005A1B16">
        <w:rPr>
          <w:rFonts w:ascii="Times New Roman" w:eastAsia="Times New Roman" w:hAnsi="Times New Roman" w:cs="Times New Roman"/>
          <w:sz w:val="24"/>
          <w:szCs w:val="24"/>
          <w:lang w:eastAsia="et-EE"/>
        </w:rPr>
        <w:t> </w:t>
      </w:r>
      <w:r w:rsidR="00823AD4">
        <w:rPr>
          <w:rFonts w:ascii="Times New Roman" w:eastAsia="Times New Roman" w:hAnsi="Times New Roman" w:cs="Times New Roman"/>
          <w:sz w:val="24"/>
          <w:szCs w:val="24"/>
          <w:lang w:eastAsia="et-EE"/>
        </w:rPr>
        <w:t>Liikme</w:t>
      </w:r>
      <w:r w:rsidR="008C7FFA" w:rsidRPr="00236554">
        <w:rPr>
          <w:rFonts w:ascii="Times New Roman" w:eastAsia="Times New Roman" w:hAnsi="Times New Roman" w:cs="Times New Roman"/>
          <w:sz w:val="24"/>
          <w:szCs w:val="24"/>
          <w:lang w:eastAsia="et-EE"/>
        </w:rPr>
        <w:t xml:space="preserve"> taandamise avalduse vaatab läbi taandatavaga samasse komisjoni koosseisu kuuluv komisjoni</w:t>
      </w:r>
      <w:r w:rsidR="00266EB1">
        <w:rPr>
          <w:rFonts w:ascii="Times New Roman" w:eastAsia="Times New Roman" w:hAnsi="Times New Roman" w:cs="Times New Roman"/>
          <w:sz w:val="24"/>
          <w:szCs w:val="24"/>
          <w:lang w:eastAsia="et-EE"/>
        </w:rPr>
        <w:t xml:space="preserve"> </w:t>
      </w:r>
      <w:r w:rsidR="005F0BEE">
        <w:rPr>
          <w:rFonts w:ascii="Times New Roman" w:eastAsia="Times New Roman" w:hAnsi="Times New Roman" w:cs="Times New Roman"/>
          <w:sz w:val="24"/>
          <w:szCs w:val="24"/>
          <w:lang w:eastAsia="et-EE"/>
        </w:rPr>
        <w:t>esimees.</w:t>
      </w:r>
      <w:r w:rsidR="008C7FFA" w:rsidRPr="00236554">
        <w:rPr>
          <w:rFonts w:ascii="Times New Roman" w:eastAsia="Times New Roman" w:hAnsi="Times New Roman" w:cs="Times New Roman"/>
          <w:sz w:val="24"/>
          <w:szCs w:val="24"/>
          <w:lang w:eastAsia="et-EE"/>
        </w:rPr>
        <w:t xml:space="preserve"> Taandamisavalduse rahuldamise</w:t>
      </w:r>
      <w:ins w:id="110" w:author="Merike Koppel JM" w:date="2024-10-01T10:52:00Z">
        <w:r w:rsidR="00347224">
          <w:rPr>
            <w:rFonts w:ascii="Times New Roman" w:eastAsia="Times New Roman" w:hAnsi="Times New Roman" w:cs="Times New Roman"/>
            <w:sz w:val="24"/>
            <w:szCs w:val="24"/>
            <w:lang w:eastAsia="et-EE"/>
          </w:rPr>
          <w:t xml:space="preserve"> korra</w:t>
        </w:r>
      </w:ins>
      <w:r w:rsidR="008C7FFA" w:rsidRPr="00236554">
        <w:rPr>
          <w:rFonts w:ascii="Times New Roman" w:eastAsia="Times New Roman" w:hAnsi="Times New Roman" w:cs="Times New Roman"/>
          <w:sz w:val="24"/>
          <w:szCs w:val="24"/>
          <w:lang w:eastAsia="et-EE"/>
        </w:rPr>
        <w:t xml:space="preserve">l </w:t>
      </w:r>
      <w:r w:rsidR="00AF5BDE" w:rsidRPr="00236554">
        <w:rPr>
          <w:rFonts w:ascii="Times New Roman" w:eastAsia="Times New Roman" w:hAnsi="Times New Roman" w:cs="Times New Roman"/>
          <w:sz w:val="24"/>
          <w:szCs w:val="24"/>
          <w:lang w:eastAsia="et-EE"/>
        </w:rPr>
        <w:t xml:space="preserve">nimetab </w:t>
      </w:r>
      <w:r w:rsidR="00823AD4">
        <w:rPr>
          <w:rFonts w:ascii="Times New Roman" w:eastAsia="Times New Roman" w:hAnsi="Times New Roman" w:cs="Times New Roman"/>
          <w:sz w:val="24"/>
          <w:szCs w:val="24"/>
          <w:lang w:eastAsia="et-EE"/>
        </w:rPr>
        <w:t xml:space="preserve">esimees </w:t>
      </w:r>
      <w:r w:rsidR="008C7FFA" w:rsidRPr="00236554">
        <w:rPr>
          <w:rFonts w:ascii="Times New Roman" w:eastAsia="Times New Roman" w:hAnsi="Times New Roman" w:cs="Times New Roman"/>
          <w:sz w:val="24"/>
          <w:szCs w:val="24"/>
          <w:lang w:eastAsia="et-EE"/>
        </w:rPr>
        <w:t xml:space="preserve">taandatud </w:t>
      </w:r>
      <w:r w:rsidR="00823AD4">
        <w:rPr>
          <w:rFonts w:ascii="Times New Roman" w:eastAsia="Times New Roman" w:hAnsi="Times New Roman" w:cs="Times New Roman"/>
          <w:sz w:val="24"/>
          <w:szCs w:val="24"/>
          <w:lang w:eastAsia="et-EE"/>
        </w:rPr>
        <w:t xml:space="preserve">liikme </w:t>
      </w:r>
      <w:r w:rsidR="00AF5BDE" w:rsidRPr="00236554">
        <w:rPr>
          <w:rFonts w:ascii="Times New Roman" w:eastAsia="Times New Roman" w:hAnsi="Times New Roman" w:cs="Times New Roman"/>
          <w:sz w:val="24"/>
          <w:szCs w:val="24"/>
          <w:lang w:eastAsia="et-EE"/>
        </w:rPr>
        <w:t>asemel</w:t>
      </w:r>
      <w:r w:rsidR="008C7FFA" w:rsidRPr="00236554">
        <w:rPr>
          <w:rFonts w:ascii="Times New Roman" w:eastAsia="Times New Roman" w:hAnsi="Times New Roman" w:cs="Times New Roman"/>
          <w:sz w:val="24"/>
          <w:szCs w:val="24"/>
          <w:lang w:eastAsia="et-EE"/>
        </w:rPr>
        <w:t xml:space="preserve"> </w:t>
      </w:r>
      <w:del w:id="111" w:author="Merike Koppel JM" w:date="2024-10-01T10:53:00Z">
        <w:r w:rsidR="008C7FFA" w:rsidRPr="00236554" w:rsidDel="00347224">
          <w:rPr>
            <w:rFonts w:ascii="Times New Roman" w:eastAsia="Times New Roman" w:hAnsi="Times New Roman" w:cs="Times New Roman"/>
            <w:sz w:val="24"/>
            <w:szCs w:val="24"/>
            <w:lang w:eastAsia="et-EE"/>
          </w:rPr>
          <w:delText>komisjoni</w:delText>
        </w:r>
        <w:r w:rsidR="00AF5BDE" w:rsidRPr="00236554" w:rsidDel="00347224">
          <w:rPr>
            <w:rFonts w:ascii="Times New Roman" w:eastAsia="Times New Roman" w:hAnsi="Times New Roman" w:cs="Times New Roman"/>
            <w:sz w:val="24"/>
            <w:szCs w:val="24"/>
            <w:lang w:eastAsia="et-EE"/>
          </w:rPr>
          <w:delText xml:space="preserve"> liikmeks</w:delText>
        </w:r>
        <w:r w:rsidR="008C7FFA" w:rsidRPr="00236554" w:rsidDel="00347224">
          <w:rPr>
            <w:rFonts w:ascii="Times New Roman" w:eastAsia="Times New Roman" w:hAnsi="Times New Roman" w:cs="Times New Roman"/>
            <w:sz w:val="24"/>
            <w:szCs w:val="24"/>
            <w:lang w:eastAsia="et-EE"/>
          </w:rPr>
          <w:delText xml:space="preserve"> </w:delText>
        </w:r>
      </w:del>
      <w:r w:rsidR="00AF5BDE" w:rsidRPr="00236554">
        <w:rPr>
          <w:rFonts w:ascii="Times New Roman" w:eastAsia="Times New Roman" w:hAnsi="Times New Roman" w:cs="Times New Roman"/>
          <w:sz w:val="24"/>
          <w:szCs w:val="24"/>
          <w:lang w:eastAsia="et-EE"/>
        </w:rPr>
        <w:t>uue</w:t>
      </w:r>
      <w:r w:rsidR="00EB6305">
        <w:rPr>
          <w:rFonts w:ascii="Times New Roman" w:eastAsia="Times New Roman" w:hAnsi="Times New Roman" w:cs="Times New Roman"/>
          <w:sz w:val="24"/>
          <w:szCs w:val="24"/>
          <w:lang w:eastAsia="et-EE"/>
        </w:rPr>
        <w:t xml:space="preserve"> </w:t>
      </w:r>
      <w:r w:rsidR="00823AD4">
        <w:rPr>
          <w:rFonts w:ascii="Times New Roman" w:eastAsia="Times New Roman" w:hAnsi="Times New Roman" w:cs="Times New Roman"/>
          <w:sz w:val="24"/>
          <w:szCs w:val="24"/>
          <w:lang w:eastAsia="et-EE"/>
        </w:rPr>
        <w:t>liikme</w:t>
      </w:r>
      <w:r w:rsidR="008C7FFA" w:rsidRPr="00236554">
        <w:rPr>
          <w:rFonts w:ascii="Times New Roman" w:eastAsia="Times New Roman" w:hAnsi="Times New Roman" w:cs="Times New Roman"/>
          <w:sz w:val="24"/>
          <w:szCs w:val="24"/>
          <w:lang w:eastAsia="et-EE"/>
        </w:rPr>
        <w:t>.</w:t>
      </w:r>
    </w:p>
    <w:p w14:paraId="2F955685" w14:textId="77777777" w:rsidR="008C7FFA" w:rsidRPr="00236554" w:rsidRDefault="008C7FFA" w:rsidP="002D3EFA">
      <w:pPr>
        <w:spacing w:after="0" w:line="240" w:lineRule="auto"/>
        <w:ind w:left="720"/>
        <w:contextualSpacing/>
        <w:jc w:val="both"/>
        <w:rPr>
          <w:rFonts w:ascii="Times New Roman" w:eastAsia="Times New Roman" w:hAnsi="Times New Roman" w:cs="Times New Roman"/>
          <w:sz w:val="24"/>
          <w:szCs w:val="24"/>
          <w:lang w:eastAsia="et-EE"/>
        </w:rPr>
      </w:pPr>
    </w:p>
    <w:p w14:paraId="0F24F29A" w14:textId="36385775" w:rsidR="008C7FFA" w:rsidRPr="00236554" w:rsidRDefault="00157F83" w:rsidP="002D3EFA">
      <w:pPr>
        <w:shd w:val="clear" w:color="auto" w:fill="FFFFFF"/>
        <w:spacing w:after="0" w:line="240" w:lineRule="auto"/>
        <w:contextualSpacing/>
        <w:jc w:val="both"/>
        <w:rPr>
          <w:rFonts w:ascii="Times New Roman" w:eastAsia="Times New Roman" w:hAnsi="Times New Roman" w:cs="Times New Roman"/>
          <w:sz w:val="24"/>
          <w:szCs w:val="24"/>
        </w:rPr>
      </w:pPr>
      <w:bookmarkStart w:id="112" w:name="_Hlk168569971"/>
      <w:r w:rsidRPr="00236554">
        <w:rPr>
          <w:rFonts w:ascii="Times New Roman" w:eastAsia="Times New Roman" w:hAnsi="Times New Roman" w:cs="Times New Roman"/>
          <w:sz w:val="24"/>
          <w:szCs w:val="24"/>
          <w:lang w:eastAsia="et-EE"/>
        </w:rPr>
        <w:lastRenderedPageBreak/>
        <w:t>(5)</w:t>
      </w:r>
      <w:bookmarkStart w:id="113" w:name="_Hlk85731683"/>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Komisjoni </w:t>
      </w:r>
      <w:r w:rsidR="00823AD4">
        <w:rPr>
          <w:rFonts w:ascii="Times New Roman" w:eastAsia="Times New Roman" w:hAnsi="Times New Roman" w:cs="Times New Roman"/>
          <w:sz w:val="24"/>
          <w:szCs w:val="24"/>
          <w:lang w:eastAsia="et-EE"/>
        </w:rPr>
        <w:t xml:space="preserve">esimehe </w:t>
      </w:r>
      <w:r w:rsidR="008C7FFA" w:rsidRPr="00236554">
        <w:rPr>
          <w:rFonts w:ascii="Times New Roman" w:eastAsia="Times New Roman" w:hAnsi="Times New Roman" w:cs="Times New Roman"/>
          <w:sz w:val="24"/>
          <w:szCs w:val="24"/>
          <w:lang w:eastAsia="et-EE"/>
        </w:rPr>
        <w:t xml:space="preserve">taandamise avalduse vaatab läbi </w:t>
      </w:r>
      <w:r w:rsidR="00E41436" w:rsidRPr="00236554">
        <w:rPr>
          <w:rFonts w:ascii="Times New Roman" w:eastAsia="Times New Roman" w:hAnsi="Times New Roman" w:cs="Times New Roman"/>
          <w:sz w:val="24"/>
          <w:szCs w:val="24"/>
          <w:lang w:eastAsia="et-EE"/>
        </w:rPr>
        <w:t xml:space="preserve">komisjoni </w:t>
      </w:r>
      <w:del w:id="114" w:author="Merike Koppel JM" w:date="2024-10-01T10:53:00Z">
        <w:r w:rsidR="00257DF4" w:rsidDel="00347224">
          <w:rPr>
            <w:rFonts w:ascii="Times New Roman" w:eastAsia="Times New Roman" w:hAnsi="Times New Roman" w:cs="Times New Roman"/>
            <w:sz w:val="24"/>
            <w:szCs w:val="24"/>
            <w:lang w:eastAsia="et-EE"/>
          </w:rPr>
          <w:delText>juhtiv</w:delText>
        </w:r>
      </w:del>
      <w:commentRangeStart w:id="115"/>
      <w:r w:rsidR="00E41436" w:rsidRPr="00236554">
        <w:rPr>
          <w:rFonts w:ascii="Times New Roman" w:eastAsia="Times New Roman" w:hAnsi="Times New Roman" w:cs="Times New Roman"/>
          <w:sz w:val="24"/>
          <w:szCs w:val="24"/>
          <w:lang w:eastAsia="et-EE"/>
        </w:rPr>
        <w:t>esimees</w:t>
      </w:r>
      <w:commentRangeEnd w:id="115"/>
      <w:r w:rsidR="00347224">
        <w:rPr>
          <w:rStyle w:val="Kommentaariviide"/>
        </w:rPr>
        <w:commentReference w:id="115"/>
      </w:r>
      <w:r w:rsidR="004356C3" w:rsidRPr="00236554">
        <w:rPr>
          <w:rFonts w:ascii="Times New Roman" w:eastAsia="Times New Roman" w:hAnsi="Times New Roman" w:cs="Times New Roman"/>
          <w:sz w:val="24"/>
          <w:szCs w:val="24"/>
          <w:lang w:eastAsia="et-EE"/>
        </w:rPr>
        <w:t xml:space="preserve">, komisjoni </w:t>
      </w:r>
      <w:del w:id="116" w:author="Merike Koppel JM" w:date="2024-10-01T10:54:00Z">
        <w:r w:rsidR="005F0BEE" w:rsidDel="00347224">
          <w:rPr>
            <w:rFonts w:ascii="Times New Roman" w:eastAsia="Times New Roman" w:hAnsi="Times New Roman" w:cs="Times New Roman"/>
            <w:sz w:val="24"/>
            <w:szCs w:val="24"/>
            <w:lang w:eastAsia="et-EE"/>
          </w:rPr>
          <w:delText>juhtiv</w:delText>
        </w:r>
      </w:del>
      <w:r w:rsidR="004356C3" w:rsidRPr="00236554">
        <w:rPr>
          <w:rFonts w:ascii="Times New Roman" w:eastAsia="Times New Roman" w:hAnsi="Times New Roman" w:cs="Times New Roman"/>
          <w:sz w:val="24"/>
          <w:szCs w:val="24"/>
          <w:lang w:eastAsia="et-EE"/>
        </w:rPr>
        <w:t>esimehe taandamise avalduse vaatab läbi komisjoni</w:t>
      </w:r>
      <w:r w:rsidR="00266EB1">
        <w:rPr>
          <w:rFonts w:ascii="Times New Roman" w:eastAsia="Times New Roman" w:hAnsi="Times New Roman" w:cs="Times New Roman"/>
          <w:sz w:val="24"/>
          <w:szCs w:val="24"/>
          <w:lang w:eastAsia="et-EE"/>
        </w:rPr>
        <w:t xml:space="preserve"> </w:t>
      </w:r>
      <w:r w:rsidR="00257DF4">
        <w:rPr>
          <w:rFonts w:ascii="Times New Roman" w:eastAsia="Times New Roman" w:hAnsi="Times New Roman" w:cs="Times New Roman"/>
          <w:sz w:val="24"/>
          <w:szCs w:val="24"/>
          <w:lang w:eastAsia="et-EE"/>
        </w:rPr>
        <w:t>esimees</w:t>
      </w:r>
      <w:r w:rsidR="00CA5AB3" w:rsidRPr="00236554">
        <w:rPr>
          <w:rFonts w:ascii="Times New Roman" w:eastAsia="Times New Roman" w:hAnsi="Times New Roman" w:cs="Times New Roman"/>
          <w:sz w:val="24"/>
          <w:szCs w:val="24"/>
          <w:lang w:eastAsia="et-EE"/>
        </w:rPr>
        <w:t xml:space="preserve">. </w:t>
      </w:r>
      <w:bookmarkStart w:id="117" w:name="_Hlk85731670"/>
      <w:bookmarkEnd w:id="113"/>
      <w:commentRangeStart w:id="118"/>
      <w:r w:rsidR="002C5408" w:rsidRPr="00236554">
        <w:rPr>
          <w:rFonts w:ascii="Times New Roman" w:eastAsia="Times New Roman" w:hAnsi="Times New Roman" w:cs="Times New Roman"/>
          <w:sz w:val="24"/>
          <w:szCs w:val="24"/>
          <w:lang w:eastAsia="et-EE"/>
        </w:rPr>
        <w:t xml:space="preserve">Komisjoni </w:t>
      </w:r>
      <w:r w:rsidR="00A93EFC">
        <w:rPr>
          <w:rFonts w:ascii="Times New Roman" w:eastAsia="Times New Roman" w:hAnsi="Times New Roman" w:cs="Times New Roman"/>
          <w:sz w:val="24"/>
          <w:szCs w:val="24"/>
          <w:lang w:eastAsia="et-EE"/>
        </w:rPr>
        <w:t>esimehe</w:t>
      </w:r>
      <w:r w:rsidR="00266EB1">
        <w:rPr>
          <w:rFonts w:ascii="Times New Roman" w:eastAsia="Times New Roman" w:hAnsi="Times New Roman" w:cs="Times New Roman"/>
          <w:sz w:val="24"/>
          <w:szCs w:val="24"/>
          <w:lang w:eastAsia="et-EE"/>
        </w:rPr>
        <w:t xml:space="preserve"> </w:t>
      </w:r>
      <w:r w:rsidR="002C5408" w:rsidRPr="00236554">
        <w:rPr>
          <w:rFonts w:ascii="Times New Roman" w:eastAsia="Times New Roman" w:hAnsi="Times New Roman" w:cs="Times New Roman"/>
          <w:sz w:val="24"/>
          <w:szCs w:val="24"/>
          <w:lang w:eastAsia="et-EE"/>
        </w:rPr>
        <w:t xml:space="preserve">taandamise avalduse rahuldamata jätmisel vaatab komisjoni </w:t>
      </w:r>
      <w:r w:rsidR="00A93EFC">
        <w:rPr>
          <w:rFonts w:ascii="Times New Roman" w:eastAsia="Times New Roman" w:hAnsi="Times New Roman" w:cs="Times New Roman"/>
          <w:sz w:val="24"/>
          <w:szCs w:val="24"/>
          <w:lang w:eastAsia="et-EE"/>
        </w:rPr>
        <w:t>esimehe</w:t>
      </w:r>
      <w:r w:rsidR="008404E0">
        <w:rPr>
          <w:rFonts w:ascii="Times New Roman" w:eastAsia="Times New Roman" w:hAnsi="Times New Roman" w:cs="Times New Roman"/>
          <w:sz w:val="24"/>
          <w:szCs w:val="24"/>
          <w:lang w:eastAsia="et-EE"/>
        </w:rPr>
        <w:t xml:space="preserve"> </w:t>
      </w:r>
      <w:r w:rsidR="002C5408" w:rsidRPr="00236554">
        <w:rPr>
          <w:rFonts w:ascii="Times New Roman" w:eastAsia="Times New Roman" w:hAnsi="Times New Roman" w:cs="Times New Roman"/>
          <w:sz w:val="24"/>
          <w:szCs w:val="24"/>
          <w:lang w:eastAsia="et-EE"/>
        </w:rPr>
        <w:t xml:space="preserve">taandamise avalduse läbi Tarbijakaitse ja Tehnilise Järelevalve Ameti peadirektor juhul, kui avalduse esitaja pöördub komisjoni </w:t>
      </w:r>
      <w:r w:rsidR="00A93EFC">
        <w:rPr>
          <w:rFonts w:ascii="Times New Roman" w:eastAsia="Times New Roman" w:hAnsi="Times New Roman" w:cs="Times New Roman"/>
          <w:sz w:val="24"/>
          <w:szCs w:val="24"/>
          <w:lang w:eastAsia="et-EE"/>
        </w:rPr>
        <w:t>esimehe</w:t>
      </w:r>
      <w:r w:rsidR="00266EB1">
        <w:rPr>
          <w:rFonts w:ascii="Times New Roman" w:eastAsia="Times New Roman" w:hAnsi="Times New Roman" w:cs="Times New Roman"/>
          <w:sz w:val="24"/>
          <w:szCs w:val="24"/>
          <w:lang w:eastAsia="et-EE"/>
        </w:rPr>
        <w:t xml:space="preserve"> </w:t>
      </w:r>
      <w:r w:rsidR="002C5408" w:rsidRPr="00236554">
        <w:rPr>
          <w:rFonts w:ascii="Times New Roman" w:eastAsia="Times New Roman" w:hAnsi="Times New Roman" w:cs="Times New Roman"/>
          <w:sz w:val="24"/>
          <w:szCs w:val="24"/>
          <w:lang w:eastAsia="et-EE"/>
        </w:rPr>
        <w:t xml:space="preserve">taandamiseks </w:t>
      </w:r>
      <w:r w:rsidR="005458C1" w:rsidRPr="00236554">
        <w:rPr>
          <w:rFonts w:ascii="Times New Roman" w:eastAsia="Times New Roman" w:hAnsi="Times New Roman" w:cs="Times New Roman"/>
          <w:sz w:val="24"/>
          <w:szCs w:val="24"/>
          <w:lang w:eastAsia="et-EE"/>
        </w:rPr>
        <w:t>Tarbijakaitse ja Tehnilise Järelevalve Ameti</w:t>
      </w:r>
      <w:r w:rsidR="002C5408" w:rsidRPr="00236554">
        <w:rPr>
          <w:rFonts w:ascii="Times New Roman" w:eastAsia="Times New Roman" w:hAnsi="Times New Roman" w:cs="Times New Roman"/>
          <w:sz w:val="24"/>
          <w:szCs w:val="24"/>
          <w:lang w:eastAsia="et-EE"/>
        </w:rPr>
        <w:t xml:space="preserve"> poole kirjalikult kolme tööpäeva jooksul taandamisavalduse rahuldamata jätmise otsusest teada saamisest arvates.</w:t>
      </w:r>
      <w:bookmarkEnd w:id="117"/>
      <w:commentRangeEnd w:id="118"/>
      <w:r w:rsidR="009D5173">
        <w:rPr>
          <w:rStyle w:val="Kommentaariviide"/>
        </w:rPr>
        <w:commentReference w:id="118"/>
      </w:r>
    </w:p>
    <w:bookmarkEnd w:id="112"/>
    <w:p w14:paraId="177BBFF6" w14:textId="77777777" w:rsidR="008C7FFA" w:rsidRPr="00236554" w:rsidRDefault="008C7FFA" w:rsidP="002D3EFA">
      <w:pPr>
        <w:spacing w:after="0" w:line="240" w:lineRule="auto"/>
        <w:contextualSpacing/>
        <w:jc w:val="both"/>
        <w:rPr>
          <w:rFonts w:ascii="Times New Roman" w:eastAsia="Times New Roman" w:hAnsi="Times New Roman" w:cs="Times New Roman"/>
          <w:sz w:val="24"/>
          <w:szCs w:val="24"/>
          <w:lang w:eastAsia="et-EE"/>
        </w:rPr>
      </w:pPr>
    </w:p>
    <w:p w14:paraId="5B40B5D6" w14:textId="1D05BCF1" w:rsidR="00225965" w:rsidRPr="00E37E93" w:rsidRDefault="0025589C" w:rsidP="002D3EFA">
      <w:pPr>
        <w:spacing w:after="0" w:line="240" w:lineRule="auto"/>
        <w:jc w:val="both"/>
        <w:rPr>
          <w:rFonts w:ascii="Times New Roman" w:hAnsi="Times New Roman"/>
          <w:sz w:val="24"/>
          <w:szCs w:val="24"/>
          <w:lang w:eastAsia="et-EE"/>
        </w:rPr>
      </w:pPr>
      <w:r>
        <w:rPr>
          <w:rFonts w:ascii="Times New Roman" w:hAnsi="Times New Roman"/>
          <w:sz w:val="24"/>
          <w:szCs w:val="24"/>
          <w:lang w:eastAsia="et-EE"/>
        </w:rPr>
        <w:t xml:space="preserve">(6) </w:t>
      </w:r>
      <w:r w:rsidR="008C7FFA" w:rsidRPr="00E37E93">
        <w:rPr>
          <w:rFonts w:ascii="Times New Roman" w:hAnsi="Times New Roman"/>
          <w:sz w:val="24"/>
          <w:szCs w:val="24"/>
          <w:lang w:eastAsia="et-EE"/>
        </w:rPr>
        <w:t>Komisjoni</w:t>
      </w:r>
      <w:r w:rsidR="002B0034">
        <w:rPr>
          <w:rFonts w:ascii="Times New Roman" w:hAnsi="Times New Roman"/>
          <w:sz w:val="24"/>
          <w:szCs w:val="24"/>
          <w:lang w:eastAsia="et-EE"/>
        </w:rPr>
        <w:t xml:space="preserve"> kogu</w:t>
      </w:r>
      <w:r w:rsidR="008C7FFA" w:rsidRPr="00E37E93">
        <w:rPr>
          <w:rFonts w:ascii="Times New Roman" w:hAnsi="Times New Roman"/>
          <w:sz w:val="24"/>
          <w:szCs w:val="24"/>
          <w:lang w:eastAsia="et-EE"/>
        </w:rPr>
        <w:t xml:space="preserve"> koosseisu taandamise </w:t>
      </w:r>
      <w:r w:rsidR="006F13BD" w:rsidRPr="00E37E93">
        <w:rPr>
          <w:rFonts w:ascii="Times New Roman" w:hAnsi="Times New Roman"/>
          <w:sz w:val="24"/>
          <w:szCs w:val="24"/>
          <w:lang w:eastAsia="et-EE"/>
        </w:rPr>
        <w:t>avalduse vaatab läbi Tarbijakaitse ja Tehnilise Järelevalve Ameti peadirektor</w:t>
      </w:r>
      <w:r w:rsidR="00644C9E" w:rsidRPr="00E37E93">
        <w:rPr>
          <w:rFonts w:ascii="Times New Roman" w:hAnsi="Times New Roman"/>
          <w:sz w:val="24"/>
          <w:szCs w:val="24"/>
          <w:lang w:eastAsia="et-EE"/>
        </w:rPr>
        <w:t xml:space="preserve">, </w:t>
      </w:r>
      <w:commentRangeStart w:id="119"/>
      <w:r w:rsidR="00644C9E" w:rsidRPr="00E37E93">
        <w:rPr>
          <w:rFonts w:ascii="Times New Roman" w:hAnsi="Times New Roman"/>
          <w:sz w:val="24"/>
          <w:szCs w:val="24"/>
          <w:lang w:eastAsia="et-EE"/>
        </w:rPr>
        <w:t>kes</w:t>
      </w:r>
      <w:r w:rsidR="006F13BD" w:rsidRPr="00E37E93">
        <w:rPr>
          <w:rFonts w:ascii="Times New Roman" w:hAnsi="Times New Roman"/>
          <w:sz w:val="24"/>
          <w:szCs w:val="24"/>
          <w:lang w:eastAsia="et-EE"/>
        </w:rPr>
        <w:t xml:space="preserve"> </w:t>
      </w:r>
      <w:r w:rsidR="008C7FFA" w:rsidRPr="00E37E93">
        <w:rPr>
          <w:rFonts w:ascii="Times New Roman" w:hAnsi="Times New Roman"/>
          <w:sz w:val="24"/>
          <w:szCs w:val="24"/>
          <w:lang w:eastAsia="et-EE"/>
        </w:rPr>
        <w:t xml:space="preserve">otsustab </w:t>
      </w:r>
      <w:r w:rsidR="006F13BD" w:rsidRPr="00E37E93">
        <w:rPr>
          <w:rFonts w:ascii="Times New Roman" w:hAnsi="Times New Roman"/>
          <w:sz w:val="24"/>
          <w:szCs w:val="24"/>
          <w:lang w:eastAsia="et-EE"/>
        </w:rPr>
        <w:t xml:space="preserve">ka </w:t>
      </w:r>
      <w:r w:rsidR="008C7FFA" w:rsidRPr="00E37E93">
        <w:rPr>
          <w:rFonts w:ascii="Times New Roman" w:hAnsi="Times New Roman"/>
          <w:sz w:val="24"/>
          <w:szCs w:val="24"/>
          <w:lang w:eastAsia="et-EE"/>
        </w:rPr>
        <w:t xml:space="preserve">tarbijavaidlusasja läbi vaatava </w:t>
      </w:r>
      <w:r w:rsidR="00446189" w:rsidRPr="00E37E93">
        <w:rPr>
          <w:rFonts w:ascii="Times New Roman" w:hAnsi="Times New Roman"/>
          <w:sz w:val="24"/>
          <w:szCs w:val="24"/>
          <w:lang w:eastAsia="et-EE"/>
        </w:rPr>
        <w:t xml:space="preserve">uue </w:t>
      </w:r>
      <w:r w:rsidR="008C7FFA" w:rsidRPr="00E37E93">
        <w:rPr>
          <w:rFonts w:ascii="Times New Roman" w:hAnsi="Times New Roman"/>
          <w:sz w:val="24"/>
          <w:szCs w:val="24"/>
          <w:lang w:eastAsia="et-EE"/>
        </w:rPr>
        <w:t xml:space="preserve">komisjoni </w:t>
      </w:r>
      <w:r w:rsidR="00AA366B">
        <w:rPr>
          <w:rFonts w:ascii="Times New Roman" w:hAnsi="Times New Roman"/>
          <w:sz w:val="24"/>
          <w:szCs w:val="24"/>
          <w:lang w:eastAsia="et-EE"/>
        </w:rPr>
        <w:t>esimehe</w:t>
      </w:r>
      <w:r w:rsidR="00266EB1">
        <w:rPr>
          <w:rFonts w:ascii="Times New Roman" w:hAnsi="Times New Roman"/>
          <w:sz w:val="24"/>
          <w:szCs w:val="24"/>
          <w:lang w:eastAsia="et-EE"/>
        </w:rPr>
        <w:t xml:space="preserve"> </w:t>
      </w:r>
      <w:r w:rsidR="008C7FFA" w:rsidRPr="00E37E93">
        <w:rPr>
          <w:rFonts w:ascii="Times New Roman" w:hAnsi="Times New Roman"/>
          <w:sz w:val="24"/>
          <w:szCs w:val="24"/>
          <w:lang w:eastAsia="et-EE"/>
        </w:rPr>
        <w:t>määra</w:t>
      </w:r>
      <w:r w:rsidR="006F13BD" w:rsidRPr="00E37E93">
        <w:rPr>
          <w:rFonts w:ascii="Times New Roman" w:hAnsi="Times New Roman"/>
          <w:sz w:val="24"/>
          <w:szCs w:val="24"/>
          <w:lang w:eastAsia="et-EE"/>
        </w:rPr>
        <w:t>mise</w:t>
      </w:r>
      <w:commentRangeEnd w:id="119"/>
      <w:r w:rsidR="0058300F">
        <w:rPr>
          <w:rStyle w:val="Kommentaariviide"/>
        </w:rPr>
        <w:commentReference w:id="119"/>
      </w:r>
      <w:r w:rsidR="002B0034">
        <w:rPr>
          <w:rFonts w:ascii="Times New Roman" w:hAnsi="Times New Roman"/>
          <w:sz w:val="24"/>
          <w:szCs w:val="24"/>
          <w:lang w:eastAsia="et-EE"/>
        </w:rPr>
        <w:t>.</w:t>
      </w:r>
    </w:p>
    <w:p w14:paraId="504F745B" w14:textId="77777777" w:rsidR="00BC60B2" w:rsidRPr="0025589C" w:rsidRDefault="00BC60B2" w:rsidP="002D3EFA">
      <w:pPr>
        <w:spacing w:after="0" w:line="240" w:lineRule="auto"/>
        <w:ind w:left="360"/>
        <w:jc w:val="both"/>
        <w:rPr>
          <w:rFonts w:ascii="Times New Roman" w:hAnsi="Times New Roman"/>
          <w:sz w:val="24"/>
          <w:szCs w:val="24"/>
          <w:lang w:eastAsia="et-EE"/>
        </w:rPr>
      </w:pPr>
    </w:p>
    <w:p w14:paraId="3A0CDA0C" w14:textId="0E55F78F"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F17652">
        <w:rPr>
          <w:rFonts w:ascii="Times New Roman" w:eastAsia="Times New Roman" w:hAnsi="Times New Roman" w:cs="Times New Roman"/>
          <w:b/>
          <w:bCs/>
          <w:sz w:val="24"/>
          <w:szCs w:val="24"/>
          <w:bdr w:val="none" w:sz="0" w:space="0" w:color="auto" w:frame="1"/>
          <w:lang w:eastAsia="et-EE"/>
        </w:rPr>
        <w:t>§</w:t>
      </w:r>
      <w:r w:rsidR="00E37E93" w:rsidRPr="006805CE">
        <w:rPr>
          <w:rFonts w:ascii="Times New Roman" w:eastAsia="Times New Roman" w:hAnsi="Times New Roman" w:cs="Times New Roman"/>
          <w:b/>
          <w:bCs/>
          <w:sz w:val="24"/>
          <w:szCs w:val="24"/>
          <w:bdr w:val="none" w:sz="0" w:space="0" w:color="auto" w:frame="1"/>
          <w:lang w:eastAsia="et-EE"/>
        </w:rPr>
        <w:t xml:space="preserve"> </w:t>
      </w:r>
      <w:r w:rsidR="00031F59">
        <w:rPr>
          <w:rFonts w:ascii="Times New Roman" w:eastAsia="Times New Roman" w:hAnsi="Times New Roman" w:cs="Times New Roman"/>
          <w:b/>
          <w:bCs/>
          <w:sz w:val="24"/>
          <w:szCs w:val="24"/>
          <w:bdr w:val="none" w:sz="0" w:space="0" w:color="auto" w:frame="1"/>
          <w:lang w:eastAsia="et-EE"/>
        </w:rPr>
        <w:t>49</w:t>
      </w:r>
      <w:r w:rsidR="00031F59" w:rsidRPr="00031F59">
        <w:rPr>
          <w:rFonts w:ascii="Times New Roman" w:eastAsia="Times New Roman" w:hAnsi="Times New Roman" w:cs="Times New Roman"/>
          <w:b/>
          <w:bCs/>
          <w:sz w:val="24"/>
          <w:szCs w:val="24"/>
          <w:bdr w:val="none" w:sz="0" w:space="0" w:color="auto" w:frame="1"/>
          <w:vertAlign w:val="superscript"/>
          <w:lang w:eastAsia="et-EE"/>
        </w:rPr>
        <w:t>2</w:t>
      </w:r>
      <w:r w:rsidR="00157F83" w:rsidRPr="00F17652">
        <w:rPr>
          <w:rFonts w:ascii="Times New Roman" w:eastAsia="Times New Roman" w:hAnsi="Times New Roman" w:cs="Times New Roman"/>
          <w:b/>
          <w:bCs/>
          <w:sz w:val="24"/>
          <w:szCs w:val="24"/>
          <w:bdr w:val="none" w:sz="0" w:space="0" w:color="auto" w:frame="1"/>
          <w:lang w:eastAsia="et-EE"/>
        </w:rPr>
        <w:t>.</w:t>
      </w:r>
      <w:r w:rsidRPr="00F17652">
        <w:rPr>
          <w:rFonts w:ascii="Times New Roman" w:eastAsia="Times New Roman" w:hAnsi="Times New Roman" w:cs="Times New Roman"/>
          <w:b/>
          <w:bCs/>
          <w:sz w:val="24"/>
          <w:szCs w:val="24"/>
          <w:bdr w:val="none" w:sz="0" w:space="0" w:color="auto" w:frame="1"/>
          <w:lang w:eastAsia="et-EE"/>
        </w:rPr>
        <w:t xml:space="preserve"> </w:t>
      </w:r>
      <w:r w:rsidR="00AC4203" w:rsidRPr="00F17652">
        <w:rPr>
          <w:rFonts w:ascii="Times New Roman" w:eastAsia="Times New Roman" w:hAnsi="Times New Roman" w:cs="Times New Roman"/>
          <w:b/>
          <w:bCs/>
          <w:sz w:val="24"/>
          <w:szCs w:val="24"/>
          <w:bdr w:val="none" w:sz="0" w:space="0" w:color="auto" w:frame="1"/>
          <w:lang w:eastAsia="et-EE"/>
        </w:rPr>
        <w:t>Selgitamiskohustus</w:t>
      </w:r>
    </w:p>
    <w:p w14:paraId="1A15DCF6" w14:textId="77777777"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b/>
          <w:sz w:val="24"/>
          <w:szCs w:val="24"/>
          <w:lang w:eastAsia="et-EE"/>
        </w:rPr>
      </w:pPr>
    </w:p>
    <w:p w14:paraId="28CD5E64" w14:textId="05446257" w:rsidR="00A2165A" w:rsidRDefault="00A2165A"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005A1B16">
        <w:rPr>
          <w:rFonts w:ascii="Times New Roman" w:eastAsia="Times New Roman" w:hAnsi="Times New Roman" w:cs="Times New Roman"/>
          <w:sz w:val="24"/>
          <w:szCs w:val="24"/>
          <w:lang w:eastAsia="et-EE"/>
        </w:rPr>
        <w:t> </w:t>
      </w:r>
      <w:r w:rsidR="008C7FFA" w:rsidRPr="00236554">
        <w:rPr>
          <w:rFonts w:ascii="Times New Roman" w:eastAsia="Times New Roman" w:hAnsi="Times New Roman" w:cs="Times New Roman"/>
          <w:sz w:val="24"/>
          <w:szCs w:val="24"/>
          <w:lang w:eastAsia="et-EE"/>
        </w:rPr>
        <w:t xml:space="preserve">Komisjoni </w:t>
      </w:r>
      <w:r w:rsidR="00AA366B">
        <w:rPr>
          <w:rFonts w:ascii="Times New Roman" w:eastAsia="Times New Roman" w:hAnsi="Times New Roman" w:cs="Times New Roman"/>
          <w:sz w:val="24"/>
          <w:szCs w:val="24"/>
          <w:lang w:eastAsia="et-EE"/>
        </w:rPr>
        <w:t>esimees</w:t>
      </w:r>
      <w:r w:rsidR="00266EB1">
        <w:rPr>
          <w:rFonts w:ascii="Times New Roman" w:eastAsia="Times New Roman" w:hAnsi="Times New Roman" w:cs="Times New Roman"/>
          <w:sz w:val="24"/>
          <w:szCs w:val="24"/>
          <w:lang w:eastAsia="et-EE"/>
        </w:rPr>
        <w:t xml:space="preserve"> </w:t>
      </w:r>
      <w:r w:rsidR="00E92567" w:rsidRPr="00236554">
        <w:rPr>
          <w:rFonts w:ascii="Times New Roman" w:eastAsia="Times New Roman" w:hAnsi="Times New Roman" w:cs="Times New Roman"/>
          <w:sz w:val="24"/>
          <w:szCs w:val="24"/>
          <w:lang w:eastAsia="et-EE"/>
        </w:rPr>
        <w:t xml:space="preserve">selgitab </w:t>
      </w:r>
      <w:r w:rsidR="008C7FFA" w:rsidRPr="00236554">
        <w:rPr>
          <w:rFonts w:ascii="Times New Roman" w:eastAsia="Times New Roman" w:hAnsi="Times New Roman" w:cs="Times New Roman"/>
          <w:sz w:val="24"/>
          <w:szCs w:val="24"/>
          <w:lang w:eastAsia="et-EE"/>
        </w:rPr>
        <w:t xml:space="preserve">poolte kompromissi saavutamise huvides </w:t>
      </w:r>
      <w:r w:rsidR="00AC4203">
        <w:rPr>
          <w:rFonts w:ascii="Times New Roman" w:eastAsia="Times New Roman" w:hAnsi="Times New Roman" w:cs="Times New Roman"/>
          <w:sz w:val="24"/>
          <w:szCs w:val="24"/>
          <w:lang w:eastAsia="et-EE"/>
        </w:rPr>
        <w:t xml:space="preserve">kummalegi </w:t>
      </w:r>
      <w:r w:rsidR="008C7FFA" w:rsidRPr="00236554">
        <w:rPr>
          <w:rFonts w:ascii="Times New Roman" w:eastAsia="Times New Roman" w:hAnsi="Times New Roman" w:cs="Times New Roman"/>
          <w:sz w:val="24"/>
          <w:szCs w:val="24"/>
          <w:lang w:eastAsia="et-EE"/>
        </w:rPr>
        <w:t xml:space="preserve">poolele </w:t>
      </w:r>
      <w:r w:rsidR="00AC4203">
        <w:rPr>
          <w:rFonts w:ascii="Times New Roman" w:eastAsia="Times New Roman" w:hAnsi="Times New Roman" w:cs="Times New Roman"/>
          <w:sz w:val="24"/>
          <w:szCs w:val="24"/>
          <w:lang w:eastAsia="et-EE"/>
        </w:rPr>
        <w:t>asjakohase</w:t>
      </w:r>
      <w:r w:rsidR="008C7FFA" w:rsidRPr="00236554">
        <w:rPr>
          <w:rFonts w:ascii="Times New Roman" w:eastAsia="Times New Roman" w:hAnsi="Times New Roman" w:cs="Times New Roman"/>
          <w:sz w:val="24"/>
          <w:szCs w:val="24"/>
          <w:lang w:eastAsia="et-EE"/>
        </w:rPr>
        <w:t xml:space="preserve"> valdkonna nõudeid ja </w:t>
      </w:r>
      <w:ins w:id="120" w:author="Merike Koppel JM" w:date="2024-09-24T10:11:00Z">
        <w:r w:rsidR="00142FD2">
          <w:rPr>
            <w:rFonts w:ascii="Times New Roman" w:eastAsia="Times New Roman" w:hAnsi="Times New Roman" w:cs="Times New Roman"/>
            <w:sz w:val="24"/>
            <w:szCs w:val="24"/>
            <w:lang w:eastAsia="et-EE"/>
          </w:rPr>
          <w:t xml:space="preserve">komisjoni </w:t>
        </w:r>
      </w:ins>
      <w:r w:rsidR="00A50354" w:rsidRPr="00236554">
        <w:rPr>
          <w:rFonts w:ascii="Times New Roman" w:eastAsia="Times New Roman" w:hAnsi="Times New Roman" w:cs="Times New Roman"/>
          <w:sz w:val="24"/>
          <w:szCs w:val="24"/>
          <w:lang w:eastAsia="et-EE"/>
        </w:rPr>
        <w:t xml:space="preserve">seonduvat </w:t>
      </w:r>
      <w:del w:id="121" w:author="Merike Koppel JM" w:date="2024-09-24T10:11:00Z">
        <w:r w:rsidR="008C7FFA" w:rsidRPr="00236554" w:rsidDel="00142FD2">
          <w:rPr>
            <w:rFonts w:ascii="Times New Roman" w:eastAsia="Times New Roman" w:hAnsi="Times New Roman" w:cs="Times New Roman"/>
            <w:sz w:val="24"/>
            <w:szCs w:val="24"/>
            <w:lang w:eastAsia="et-EE"/>
          </w:rPr>
          <w:delText xml:space="preserve">komisjoni </w:delText>
        </w:r>
      </w:del>
      <w:r w:rsidR="008C7FFA" w:rsidRPr="00236554">
        <w:rPr>
          <w:rFonts w:ascii="Times New Roman" w:eastAsia="Times New Roman" w:hAnsi="Times New Roman" w:cs="Times New Roman"/>
          <w:sz w:val="24"/>
          <w:szCs w:val="24"/>
          <w:lang w:eastAsia="et-EE"/>
        </w:rPr>
        <w:t xml:space="preserve">praktikat. </w:t>
      </w:r>
    </w:p>
    <w:p w14:paraId="5B7CBEA0" w14:textId="77777777" w:rsidR="00A2165A" w:rsidRDefault="00A2165A"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6CB29476" w14:textId="76DC07C3" w:rsidR="008C7FFA" w:rsidRPr="00266EB1" w:rsidRDefault="00A2165A"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005A1B16">
        <w:rPr>
          <w:rFonts w:ascii="Times New Roman" w:eastAsia="Times New Roman" w:hAnsi="Times New Roman" w:cs="Times New Roman"/>
          <w:sz w:val="24"/>
          <w:szCs w:val="24"/>
          <w:lang w:eastAsia="et-EE"/>
        </w:rPr>
        <w:t> </w:t>
      </w:r>
      <w:r w:rsidR="00AC4203">
        <w:rPr>
          <w:rFonts w:ascii="Times New Roman" w:eastAsia="Times New Roman" w:hAnsi="Times New Roman" w:cs="Times New Roman"/>
          <w:sz w:val="24"/>
          <w:szCs w:val="24"/>
          <w:lang w:eastAsia="et-EE"/>
        </w:rPr>
        <w:t xml:space="preserve">Komisjoni </w:t>
      </w:r>
      <w:r w:rsidR="00AA366B">
        <w:rPr>
          <w:rFonts w:ascii="Times New Roman" w:eastAsia="Times New Roman" w:hAnsi="Times New Roman" w:cs="Times New Roman"/>
          <w:sz w:val="24"/>
          <w:szCs w:val="24"/>
          <w:lang w:eastAsia="et-EE"/>
        </w:rPr>
        <w:t>esimees</w:t>
      </w:r>
      <w:r w:rsidR="00266EB1">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selgitab</w:t>
      </w:r>
      <w:r w:rsidR="008C7FFA" w:rsidRPr="00236554">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menetluse käigus</w:t>
      </w:r>
      <w:r w:rsidR="008C7FFA" w:rsidRPr="00236554">
        <w:rPr>
          <w:rFonts w:ascii="Times New Roman" w:eastAsia="Times New Roman" w:hAnsi="Times New Roman" w:cs="Times New Roman"/>
          <w:sz w:val="24"/>
          <w:szCs w:val="24"/>
          <w:lang w:eastAsia="et-EE"/>
        </w:rPr>
        <w:t xml:space="preserve"> vajaduse</w:t>
      </w:r>
      <w:r w:rsidR="006B79AE">
        <w:rPr>
          <w:rFonts w:ascii="Times New Roman" w:eastAsia="Times New Roman" w:hAnsi="Times New Roman" w:cs="Times New Roman"/>
          <w:sz w:val="24"/>
          <w:szCs w:val="24"/>
          <w:lang w:eastAsia="et-EE"/>
        </w:rPr>
        <w:t xml:space="preserve"> korral</w:t>
      </w:r>
      <w:r w:rsidR="00AC4203">
        <w:rPr>
          <w:rFonts w:ascii="Times New Roman" w:eastAsia="Times New Roman" w:hAnsi="Times New Roman" w:cs="Times New Roman"/>
          <w:sz w:val="24"/>
          <w:szCs w:val="24"/>
          <w:lang w:eastAsia="et-EE"/>
        </w:rPr>
        <w:t xml:space="preserve"> kummalegi</w:t>
      </w:r>
      <w:r w:rsidR="008C7FFA" w:rsidRPr="00236554">
        <w:rPr>
          <w:rFonts w:ascii="Times New Roman" w:eastAsia="Times New Roman" w:hAnsi="Times New Roman" w:cs="Times New Roman"/>
          <w:sz w:val="24"/>
          <w:szCs w:val="24"/>
          <w:lang w:eastAsia="et-EE"/>
        </w:rPr>
        <w:t xml:space="preserve"> poolele menetlusega seotud asjaolusid, sealhulgas </w:t>
      </w:r>
      <w:r w:rsidR="00E92567" w:rsidRPr="00236554">
        <w:rPr>
          <w:rFonts w:ascii="Times New Roman" w:eastAsia="Times New Roman" w:hAnsi="Times New Roman" w:cs="Times New Roman"/>
          <w:sz w:val="24"/>
          <w:szCs w:val="24"/>
          <w:lang w:eastAsia="et-EE"/>
        </w:rPr>
        <w:t xml:space="preserve">võib </w:t>
      </w:r>
      <w:r w:rsidR="00AC4203">
        <w:rPr>
          <w:rFonts w:ascii="Times New Roman" w:eastAsia="Times New Roman" w:hAnsi="Times New Roman" w:cs="Times New Roman"/>
          <w:sz w:val="24"/>
          <w:szCs w:val="24"/>
          <w:lang w:eastAsia="et-EE"/>
        </w:rPr>
        <w:t xml:space="preserve">ta </w:t>
      </w:r>
      <w:r w:rsidR="008C7FFA" w:rsidRPr="00236554">
        <w:rPr>
          <w:rFonts w:ascii="Times New Roman" w:eastAsia="Times New Roman" w:hAnsi="Times New Roman" w:cs="Times New Roman"/>
          <w:sz w:val="24"/>
          <w:szCs w:val="24"/>
          <w:lang w:eastAsia="et-EE"/>
        </w:rPr>
        <w:t>teha tarbijale ettepaneku avaldus</w:t>
      </w:r>
      <w:del w:id="122" w:author="Merike Koppel JM" w:date="2024-09-24T10:12:00Z">
        <w:r w:rsidR="00207BA1" w:rsidRPr="00236554" w:rsidDel="00142FD2">
          <w:rPr>
            <w:rFonts w:ascii="Times New Roman" w:eastAsia="Times New Roman" w:hAnsi="Times New Roman" w:cs="Times New Roman"/>
            <w:sz w:val="24"/>
            <w:szCs w:val="24"/>
            <w:lang w:eastAsia="et-EE"/>
          </w:rPr>
          <w:delText>es</w:delText>
        </w:r>
      </w:del>
      <w:r w:rsidR="00BC60B2">
        <w:rPr>
          <w:rFonts w:ascii="Times New Roman" w:eastAsia="Times New Roman" w:hAnsi="Times New Roman" w:cs="Times New Roman"/>
          <w:sz w:val="24"/>
          <w:szCs w:val="24"/>
          <w:lang w:eastAsia="et-EE"/>
        </w:rPr>
        <w:t xml:space="preserve"> tagasi võtta</w:t>
      </w:r>
      <w:r w:rsidR="00A50354" w:rsidRPr="00236554">
        <w:rPr>
          <w:rFonts w:ascii="Times New Roman" w:eastAsia="Times New Roman" w:hAnsi="Times New Roman" w:cs="Times New Roman"/>
          <w:sz w:val="24"/>
          <w:szCs w:val="24"/>
          <w:lang w:eastAsia="et-EE"/>
        </w:rPr>
        <w:t>,</w:t>
      </w:r>
      <w:r w:rsidR="008C7FFA" w:rsidRPr="00236554">
        <w:rPr>
          <w:rFonts w:ascii="Times New Roman" w:eastAsia="Times New Roman" w:hAnsi="Times New Roman" w:cs="Times New Roman"/>
          <w:sz w:val="24"/>
          <w:szCs w:val="24"/>
          <w:lang w:eastAsia="et-EE"/>
        </w:rPr>
        <w:t xml:space="preserve"> kui </w:t>
      </w:r>
      <w:r w:rsidR="00AC4203">
        <w:rPr>
          <w:rFonts w:ascii="Times New Roman" w:eastAsia="Times New Roman" w:hAnsi="Times New Roman" w:cs="Times New Roman"/>
          <w:sz w:val="24"/>
          <w:szCs w:val="24"/>
          <w:lang w:eastAsia="et-EE"/>
        </w:rPr>
        <w:t>lähtudes</w:t>
      </w:r>
      <w:r w:rsidR="008C7FFA" w:rsidRPr="00236554">
        <w:rPr>
          <w:rFonts w:ascii="Times New Roman" w:eastAsia="Times New Roman" w:hAnsi="Times New Roman" w:cs="Times New Roman"/>
          <w:sz w:val="24"/>
          <w:szCs w:val="24"/>
          <w:lang w:eastAsia="et-EE"/>
        </w:rPr>
        <w:t xml:space="preserve"> komisjoni praktikast</w:t>
      </w:r>
      <w:r w:rsidR="00AC4203">
        <w:rPr>
          <w:rFonts w:ascii="Times New Roman" w:eastAsia="Times New Roman" w:hAnsi="Times New Roman" w:cs="Times New Roman"/>
          <w:sz w:val="24"/>
          <w:szCs w:val="24"/>
          <w:lang w:eastAsia="et-EE"/>
        </w:rPr>
        <w:t xml:space="preserve"> või</w:t>
      </w:r>
      <w:r w:rsidR="008C7FFA" w:rsidRPr="00236554">
        <w:rPr>
          <w:rFonts w:ascii="Times New Roman" w:eastAsia="Times New Roman" w:hAnsi="Times New Roman" w:cs="Times New Roman"/>
          <w:sz w:val="24"/>
          <w:szCs w:val="24"/>
          <w:lang w:eastAsia="et-EE"/>
        </w:rPr>
        <w:t xml:space="preserve"> kohaldatavate õigusaktide</w:t>
      </w:r>
      <w:r w:rsidR="00EE7240" w:rsidRPr="00236554">
        <w:rPr>
          <w:rFonts w:ascii="Times New Roman" w:eastAsia="Times New Roman" w:hAnsi="Times New Roman" w:cs="Times New Roman"/>
          <w:sz w:val="24"/>
          <w:szCs w:val="24"/>
          <w:lang w:eastAsia="et-EE"/>
        </w:rPr>
        <w:t xml:space="preserve"> </w:t>
      </w:r>
      <w:r w:rsidR="008C7FFA" w:rsidRPr="00236554">
        <w:rPr>
          <w:rFonts w:ascii="Times New Roman" w:eastAsia="Times New Roman" w:hAnsi="Times New Roman" w:cs="Times New Roman"/>
          <w:sz w:val="24"/>
          <w:szCs w:val="24"/>
          <w:lang w:eastAsia="et-EE"/>
        </w:rPr>
        <w:t xml:space="preserve">või kohtu otsuste alusel </w:t>
      </w:r>
      <w:r w:rsidR="008C7FFA" w:rsidRPr="00266EB1">
        <w:rPr>
          <w:rFonts w:ascii="Times New Roman" w:eastAsia="Times New Roman" w:hAnsi="Times New Roman" w:cs="Times New Roman"/>
          <w:sz w:val="24"/>
          <w:szCs w:val="24"/>
          <w:lang w:eastAsia="et-EE"/>
        </w:rPr>
        <w:t xml:space="preserve">on põhjendatud eeldada, et </w:t>
      </w:r>
      <w:r w:rsidR="00DB1FC0" w:rsidRPr="00266EB1">
        <w:rPr>
          <w:rFonts w:ascii="Times New Roman" w:eastAsia="Times New Roman" w:hAnsi="Times New Roman" w:cs="Times New Roman"/>
          <w:sz w:val="24"/>
          <w:szCs w:val="24"/>
          <w:lang w:eastAsia="et-EE"/>
        </w:rPr>
        <w:t>tarbija</w:t>
      </w:r>
      <w:r w:rsidR="008C7FFA" w:rsidRPr="00266EB1">
        <w:rPr>
          <w:rFonts w:ascii="Times New Roman" w:eastAsia="Times New Roman" w:hAnsi="Times New Roman" w:cs="Times New Roman"/>
          <w:sz w:val="24"/>
          <w:szCs w:val="24"/>
          <w:lang w:eastAsia="et-EE"/>
        </w:rPr>
        <w:t>vaidlus</w:t>
      </w:r>
      <w:r w:rsidR="00DB1FC0" w:rsidRPr="00266EB1">
        <w:rPr>
          <w:rFonts w:ascii="Times New Roman" w:eastAsia="Times New Roman" w:hAnsi="Times New Roman" w:cs="Times New Roman"/>
          <w:sz w:val="24"/>
          <w:szCs w:val="24"/>
          <w:lang w:eastAsia="et-EE"/>
        </w:rPr>
        <w:t>asi</w:t>
      </w:r>
      <w:r w:rsidR="008C7FFA" w:rsidRPr="00266EB1">
        <w:rPr>
          <w:rFonts w:ascii="Times New Roman" w:eastAsia="Times New Roman" w:hAnsi="Times New Roman" w:cs="Times New Roman"/>
          <w:sz w:val="24"/>
          <w:szCs w:val="24"/>
          <w:lang w:eastAsia="et-EE"/>
        </w:rPr>
        <w:t xml:space="preserve"> lahendatakse tema kahjuks.</w:t>
      </w:r>
    </w:p>
    <w:p w14:paraId="19F6607D" w14:textId="77777777" w:rsidR="008C7FFA" w:rsidRPr="00266EB1" w:rsidRDefault="008C7FFA" w:rsidP="002D3EFA">
      <w:pPr>
        <w:shd w:val="clear" w:color="auto" w:fill="FFFFFF"/>
        <w:spacing w:after="0" w:line="240" w:lineRule="auto"/>
        <w:jc w:val="both"/>
        <w:rPr>
          <w:rFonts w:ascii="Times New Roman" w:hAnsi="Times New Roman" w:cs="Times New Roman"/>
          <w:sz w:val="24"/>
          <w:szCs w:val="24"/>
          <w:lang w:eastAsia="et-EE"/>
        </w:rPr>
      </w:pPr>
    </w:p>
    <w:p w14:paraId="1BE06B5C" w14:textId="092C144F" w:rsidR="008C7FFA" w:rsidRPr="00266EB1"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lang w:eastAsia="et-EE"/>
        </w:rPr>
      </w:pPr>
      <w:bookmarkStart w:id="123" w:name="_Hlk168583053"/>
      <w:bookmarkStart w:id="124" w:name="_Hlk170308933"/>
      <w:r w:rsidRPr="00266EB1">
        <w:rPr>
          <w:rFonts w:ascii="Times New Roman" w:eastAsia="Times New Roman" w:hAnsi="Times New Roman" w:cs="Times New Roman"/>
          <w:b/>
          <w:bCs/>
          <w:sz w:val="24"/>
          <w:szCs w:val="24"/>
          <w:bdr w:val="none" w:sz="0" w:space="0" w:color="auto" w:frame="1"/>
          <w:lang w:eastAsia="et-EE"/>
        </w:rPr>
        <w:t>§</w:t>
      </w:r>
      <w:r w:rsidR="00E37E93" w:rsidRPr="00266EB1">
        <w:rPr>
          <w:rFonts w:ascii="Times New Roman" w:eastAsia="Times New Roman" w:hAnsi="Times New Roman" w:cs="Times New Roman"/>
          <w:b/>
          <w:bCs/>
          <w:sz w:val="24"/>
          <w:szCs w:val="24"/>
          <w:bdr w:val="none" w:sz="0" w:space="0" w:color="auto" w:frame="1"/>
          <w:lang w:eastAsia="et-EE"/>
        </w:rPr>
        <w:t xml:space="preserve"> </w:t>
      </w:r>
      <w:r w:rsidR="00031F59" w:rsidRPr="00266EB1">
        <w:rPr>
          <w:rFonts w:ascii="Times New Roman" w:eastAsia="Times New Roman" w:hAnsi="Times New Roman" w:cs="Times New Roman"/>
          <w:b/>
          <w:bCs/>
          <w:sz w:val="24"/>
          <w:szCs w:val="24"/>
          <w:bdr w:val="none" w:sz="0" w:space="0" w:color="auto" w:frame="1"/>
          <w:lang w:eastAsia="et-EE"/>
        </w:rPr>
        <w:t>49</w:t>
      </w:r>
      <w:r w:rsidR="00031F59" w:rsidRPr="00266EB1">
        <w:rPr>
          <w:rFonts w:ascii="Times New Roman" w:eastAsia="Times New Roman" w:hAnsi="Times New Roman" w:cs="Times New Roman"/>
          <w:b/>
          <w:bCs/>
          <w:sz w:val="24"/>
          <w:szCs w:val="24"/>
          <w:bdr w:val="none" w:sz="0" w:space="0" w:color="auto" w:frame="1"/>
          <w:vertAlign w:val="superscript"/>
          <w:lang w:eastAsia="et-EE"/>
        </w:rPr>
        <w:t>3</w:t>
      </w:r>
      <w:r w:rsidR="00157F83" w:rsidRPr="00266EB1">
        <w:rPr>
          <w:rFonts w:ascii="Times New Roman" w:eastAsia="Times New Roman" w:hAnsi="Times New Roman" w:cs="Times New Roman"/>
          <w:b/>
          <w:bCs/>
          <w:sz w:val="24"/>
          <w:szCs w:val="24"/>
          <w:bdr w:val="none" w:sz="0" w:space="0" w:color="auto" w:frame="1"/>
          <w:lang w:eastAsia="et-EE"/>
        </w:rPr>
        <w:t xml:space="preserve">. </w:t>
      </w:r>
      <w:r w:rsidR="005F3E2C" w:rsidRPr="00266EB1">
        <w:rPr>
          <w:rFonts w:ascii="Times New Roman" w:eastAsia="Times New Roman" w:hAnsi="Times New Roman" w:cs="Times New Roman"/>
          <w:b/>
          <w:bCs/>
          <w:sz w:val="24"/>
          <w:szCs w:val="24"/>
          <w:bdr w:val="none" w:sz="0" w:space="0" w:color="auto" w:frame="1"/>
          <w:lang w:eastAsia="et-EE"/>
        </w:rPr>
        <w:t>Komisjoni sekretariaat</w:t>
      </w:r>
    </w:p>
    <w:p w14:paraId="27A0FC29" w14:textId="5A6E8957" w:rsidR="005F3E2C" w:rsidRPr="00266EB1" w:rsidRDefault="005F3E2C" w:rsidP="002D3EFA">
      <w:pPr>
        <w:shd w:val="clear" w:color="auto" w:fill="FFFFFF"/>
        <w:spacing w:after="0" w:line="240" w:lineRule="auto"/>
        <w:jc w:val="both"/>
        <w:rPr>
          <w:rFonts w:ascii="Times New Roman" w:hAnsi="Times New Roman" w:cs="Times New Roman"/>
          <w:sz w:val="24"/>
          <w:szCs w:val="24"/>
          <w:bdr w:val="none" w:sz="0" w:space="0" w:color="auto" w:frame="1"/>
          <w:lang w:eastAsia="et-EE"/>
        </w:rPr>
      </w:pPr>
    </w:p>
    <w:p w14:paraId="558A1C35" w14:textId="77777777" w:rsidR="006C083D" w:rsidRPr="00266EB1" w:rsidRDefault="006C083D" w:rsidP="000D154C">
      <w:pPr>
        <w:pStyle w:val="Loendilik"/>
        <w:numPr>
          <w:ilvl w:val="0"/>
          <w:numId w:val="1"/>
        </w:numPr>
        <w:shd w:val="clear" w:color="auto" w:fill="FFFFFF"/>
        <w:spacing w:after="0" w:line="240" w:lineRule="auto"/>
        <w:jc w:val="both"/>
        <w:rPr>
          <w:rFonts w:ascii="Times New Roman" w:hAnsi="Times New Roman"/>
          <w:sz w:val="24"/>
          <w:szCs w:val="24"/>
          <w:lang w:eastAsia="et-EE"/>
        </w:rPr>
      </w:pPr>
      <w:r w:rsidRPr="00266EB1">
        <w:rPr>
          <w:rFonts w:ascii="Times New Roman" w:hAnsi="Times New Roman"/>
          <w:sz w:val="24"/>
          <w:szCs w:val="24"/>
          <w:lang w:eastAsia="et-EE"/>
        </w:rPr>
        <w:t>Komisjoni sekretariaadi ülesandeid täidab Tarbijakaitse ja Tehnilise Järelevalve Amet.</w:t>
      </w:r>
    </w:p>
    <w:p w14:paraId="5411AD13" w14:textId="77777777" w:rsidR="006C083D" w:rsidRPr="00266EB1" w:rsidRDefault="006C083D" w:rsidP="002D3EFA">
      <w:pPr>
        <w:shd w:val="clear" w:color="auto" w:fill="FFFFFF"/>
        <w:spacing w:after="0" w:line="240" w:lineRule="auto"/>
        <w:jc w:val="both"/>
        <w:rPr>
          <w:rFonts w:ascii="Times New Roman" w:hAnsi="Times New Roman" w:cs="Times New Roman"/>
          <w:sz w:val="24"/>
          <w:szCs w:val="24"/>
          <w:bdr w:val="none" w:sz="0" w:space="0" w:color="auto" w:frame="1"/>
          <w:lang w:eastAsia="et-EE"/>
        </w:rPr>
      </w:pPr>
    </w:p>
    <w:p w14:paraId="33BB4979" w14:textId="2B423471" w:rsidR="000A3A90" w:rsidRPr="00026C5A" w:rsidRDefault="00026C5A" w:rsidP="00026C5A">
      <w:pPr>
        <w:jc w:val="both"/>
        <w:rPr>
          <w:rFonts w:ascii="Times New Roman" w:hAnsi="Times New Roman" w:cs="Times New Roman"/>
          <w:sz w:val="24"/>
          <w:szCs w:val="24"/>
        </w:rPr>
      </w:pPr>
      <w:r w:rsidRPr="005000AE">
        <w:rPr>
          <w:rFonts w:ascii="Times New Roman" w:hAnsi="Times New Roman" w:cs="Times New Roman"/>
          <w:sz w:val="24"/>
          <w:szCs w:val="24"/>
        </w:rPr>
        <w:t>(2)</w:t>
      </w:r>
      <w:r>
        <w:rPr>
          <w:rFonts w:ascii="Times New Roman" w:hAnsi="Times New Roman" w:cs="Times New Roman"/>
          <w:sz w:val="24"/>
          <w:szCs w:val="24"/>
        </w:rPr>
        <w:t xml:space="preserve"> </w:t>
      </w:r>
      <w:r w:rsidRPr="005000AE">
        <w:rPr>
          <w:rFonts w:ascii="Times New Roman" w:hAnsi="Times New Roman" w:cs="Times New Roman"/>
          <w:sz w:val="24"/>
          <w:szCs w:val="24"/>
        </w:rPr>
        <w:t xml:space="preserve">Tarbijavaidluse lahendamise valmistab ette ja </w:t>
      </w:r>
      <w:commentRangeStart w:id="125"/>
      <w:r w:rsidRPr="005000AE">
        <w:rPr>
          <w:rFonts w:ascii="Times New Roman" w:hAnsi="Times New Roman" w:cs="Times New Roman"/>
          <w:sz w:val="24"/>
          <w:szCs w:val="24"/>
        </w:rPr>
        <w:t xml:space="preserve">menetlustoiminguid </w:t>
      </w:r>
      <w:del w:id="126" w:author="Merike Koppel JM" w:date="2024-10-01T11:40:00Z">
        <w:r w:rsidRPr="005000AE" w:rsidDel="00DC424C">
          <w:rPr>
            <w:rFonts w:ascii="Times New Roman" w:hAnsi="Times New Roman" w:cs="Times New Roman"/>
            <w:sz w:val="24"/>
            <w:szCs w:val="24"/>
          </w:rPr>
          <w:delText>viib läbi</w:delText>
        </w:r>
      </w:del>
      <w:ins w:id="127" w:author="Merike Koppel JM" w:date="2024-10-01T11:40:00Z">
        <w:r w:rsidR="00DC424C">
          <w:rPr>
            <w:rFonts w:ascii="Times New Roman" w:hAnsi="Times New Roman" w:cs="Times New Roman"/>
            <w:sz w:val="24"/>
            <w:szCs w:val="24"/>
          </w:rPr>
          <w:t>teeb</w:t>
        </w:r>
      </w:ins>
      <w:r w:rsidRPr="005000AE">
        <w:rPr>
          <w:rFonts w:ascii="Times New Roman" w:hAnsi="Times New Roman" w:cs="Times New Roman"/>
          <w:sz w:val="24"/>
          <w:szCs w:val="24"/>
        </w:rPr>
        <w:t xml:space="preserve"> komisjoni sekretariaat.</w:t>
      </w:r>
      <w:commentRangeEnd w:id="125"/>
      <w:r w:rsidR="006F6267">
        <w:rPr>
          <w:rStyle w:val="Kommentaariviide"/>
        </w:rPr>
        <w:commentReference w:id="125"/>
      </w:r>
    </w:p>
    <w:p w14:paraId="4C3CD8C9" w14:textId="52915828" w:rsidR="000A3A90" w:rsidRDefault="000A3A90" w:rsidP="000A3A90">
      <w:pPr>
        <w:jc w:val="both"/>
        <w:rPr>
          <w:rFonts w:ascii="Times New Roman" w:hAnsi="Times New Roman"/>
          <w:sz w:val="24"/>
          <w:szCs w:val="24"/>
          <w:lang w:eastAsia="et-EE"/>
        </w:rPr>
      </w:pPr>
      <w:r w:rsidRPr="000A3A90">
        <w:rPr>
          <w:rFonts w:ascii="Times New Roman" w:hAnsi="Times New Roman"/>
          <w:sz w:val="24"/>
          <w:szCs w:val="24"/>
          <w:lang w:eastAsia="et-EE"/>
        </w:rPr>
        <w:t>(</w:t>
      </w:r>
      <w:r>
        <w:rPr>
          <w:rFonts w:ascii="Times New Roman" w:hAnsi="Times New Roman"/>
          <w:sz w:val="24"/>
          <w:szCs w:val="24"/>
          <w:lang w:eastAsia="et-EE"/>
        </w:rPr>
        <w:t>3</w:t>
      </w:r>
      <w:r w:rsidRPr="000A3A90">
        <w:rPr>
          <w:rFonts w:ascii="Times New Roman" w:hAnsi="Times New Roman"/>
          <w:sz w:val="24"/>
          <w:szCs w:val="24"/>
          <w:lang w:eastAsia="et-EE"/>
        </w:rPr>
        <w:t>) Komisjoni sekretariaat tagab</w:t>
      </w:r>
      <w:r w:rsidR="00D27993">
        <w:rPr>
          <w:rFonts w:ascii="Times New Roman" w:hAnsi="Times New Roman"/>
          <w:sz w:val="24"/>
          <w:szCs w:val="24"/>
          <w:lang w:eastAsia="et-EE"/>
        </w:rPr>
        <w:t xml:space="preserve"> </w:t>
      </w:r>
      <w:commentRangeStart w:id="128"/>
      <w:r w:rsidR="00D27993">
        <w:rPr>
          <w:rFonts w:ascii="Times New Roman" w:hAnsi="Times New Roman"/>
          <w:sz w:val="24"/>
          <w:szCs w:val="24"/>
          <w:lang w:eastAsia="et-EE"/>
        </w:rPr>
        <w:t>lisaks</w:t>
      </w:r>
      <w:r w:rsidRPr="000A3A90">
        <w:rPr>
          <w:rFonts w:ascii="Times New Roman" w:hAnsi="Times New Roman"/>
          <w:sz w:val="24"/>
          <w:szCs w:val="24"/>
          <w:lang w:eastAsia="et-EE"/>
        </w:rPr>
        <w:t xml:space="preserve"> </w:t>
      </w:r>
      <w:commentRangeEnd w:id="128"/>
      <w:r w:rsidR="006213BD">
        <w:rPr>
          <w:rStyle w:val="Kommentaariviide"/>
        </w:rPr>
        <w:commentReference w:id="128"/>
      </w:r>
      <w:commentRangeStart w:id="129"/>
      <w:r w:rsidRPr="000A3A90">
        <w:rPr>
          <w:rFonts w:ascii="Times New Roman" w:hAnsi="Times New Roman"/>
          <w:sz w:val="24"/>
          <w:szCs w:val="24"/>
          <w:lang w:eastAsia="et-EE"/>
        </w:rPr>
        <w:t>komisjoni töö tehnilise korraldamise, sealhulgas asjaajamise</w:t>
      </w:r>
      <w:del w:id="130" w:author="Merike Koppel JM" w:date="2024-10-03T09:25:00Z">
        <w:r w:rsidRPr="000A3A90" w:rsidDel="004060A4">
          <w:rPr>
            <w:rFonts w:ascii="Times New Roman" w:hAnsi="Times New Roman"/>
            <w:sz w:val="24"/>
            <w:szCs w:val="24"/>
            <w:lang w:eastAsia="et-EE"/>
          </w:rPr>
          <w:delText>,</w:delText>
        </w:r>
      </w:del>
      <w:ins w:id="131" w:author="Merike Koppel JM" w:date="2024-10-03T09:25:00Z">
        <w:r w:rsidR="004060A4">
          <w:rPr>
            <w:rFonts w:ascii="Times New Roman" w:hAnsi="Times New Roman"/>
            <w:sz w:val="24"/>
            <w:szCs w:val="24"/>
            <w:lang w:eastAsia="et-EE"/>
          </w:rPr>
          <w:t xml:space="preserve"> ja</w:t>
        </w:r>
      </w:ins>
      <w:r w:rsidRPr="000A3A90">
        <w:rPr>
          <w:rFonts w:ascii="Times New Roman" w:hAnsi="Times New Roman"/>
          <w:sz w:val="24"/>
          <w:szCs w:val="24"/>
          <w:lang w:eastAsia="et-EE"/>
        </w:rPr>
        <w:t xml:space="preserve"> istungi ruumi broneerimise, ja otsuste avaldamise</w:t>
      </w:r>
      <w:del w:id="132" w:author="Merike Koppel JM" w:date="2024-09-24T11:57:00Z">
        <w:r w:rsidRPr="000A3A90" w:rsidDel="006213BD">
          <w:rPr>
            <w:rFonts w:ascii="Times New Roman" w:hAnsi="Times New Roman"/>
            <w:sz w:val="24"/>
            <w:szCs w:val="24"/>
            <w:lang w:eastAsia="et-EE"/>
          </w:rPr>
          <w:delText>,</w:delText>
        </w:r>
      </w:del>
      <w:ins w:id="133" w:author="Merike Koppel JM" w:date="2024-09-24T11:57:00Z">
        <w:r w:rsidR="006213BD">
          <w:rPr>
            <w:rFonts w:ascii="Times New Roman" w:hAnsi="Times New Roman"/>
            <w:sz w:val="24"/>
            <w:szCs w:val="24"/>
            <w:lang w:eastAsia="et-EE"/>
          </w:rPr>
          <w:t xml:space="preserve"> ning</w:t>
        </w:r>
      </w:ins>
      <w:r w:rsidRPr="000A3A90">
        <w:rPr>
          <w:rFonts w:ascii="Times New Roman" w:hAnsi="Times New Roman"/>
          <w:sz w:val="24"/>
          <w:szCs w:val="24"/>
          <w:lang w:eastAsia="et-EE"/>
        </w:rPr>
        <w:t xml:space="preserve"> </w:t>
      </w:r>
      <w:commentRangeEnd w:id="129"/>
      <w:r w:rsidR="007C1B22">
        <w:rPr>
          <w:rStyle w:val="Kommentaariviide"/>
        </w:rPr>
        <w:commentReference w:id="129"/>
      </w:r>
      <w:r w:rsidRPr="000A3A90">
        <w:rPr>
          <w:rFonts w:ascii="Times New Roman" w:hAnsi="Times New Roman"/>
          <w:sz w:val="24"/>
          <w:szCs w:val="24"/>
          <w:lang w:eastAsia="et-EE"/>
        </w:rPr>
        <w:t>korraldab komisjoni ja komisjoni tegevuse kohta nõutava teabe avaldamise ja aruannete esitamise</w:t>
      </w:r>
      <w:ins w:id="134" w:author="Merike Koppel JM" w:date="2024-09-24T11:57:00Z">
        <w:r w:rsidR="006213BD">
          <w:rPr>
            <w:rFonts w:ascii="Times New Roman" w:hAnsi="Times New Roman"/>
            <w:sz w:val="24"/>
            <w:szCs w:val="24"/>
            <w:lang w:eastAsia="et-EE"/>
          </w:rPr>
          <w:t>.</w:t>
        </w:r>
      </w:ins>
      <w:r w:rsidRPr="000A3A90">
        <w:rPr>
          <w:rFonts w:ascii="Times New Roman" w:hAnsi="Times New Roman"/>
          <w:sz w:val="24"/>
          <w:szCs w:val="24"/>
          <w:lang w:eastAsia="et-EE"/>
        </w:rPr>
        <w:t xml:space="preserve"> </w:t>
      </w:r>
    </w:p>
    <w:p w14:paraId="6DBE3F16" w14:textId="6D7800CB" w:rsidR="006C083D" w:rsidRPr="00266EB1" w:rsidRDefault="006C083D" w:rsidP="002D3EFA">
      <w:pPr>
        <w:shd w:val="clear" w:color="auto" w:fill="FFFFFF"/>
        <w:spacing w:after="0" w:line="240" w:lineRule="auto"/>
        <w:jc w:val="both"/>
        <w:rPr>
          <w:rFonts w:ascii="Times New Roman" w:hAnsi="Times New Roman"/>
          <w:sz w:val="24"/>
          <w:szCs w:val="24"/>
          <w:lang w:eastAsia="et-EE"/>
        </w:rPr>
      </w:pPr>
      <w:r w:rsidRPr="00266EB1">
        <w:rPr>
          <w:rFonts w:ascii="Times New Roman" w:hAnsi="Times New Roman"/>
          <w:sz w:val="24"/>
          <w:szCs w:val="24"/>
          <w:lang w:eastAsia="et-EE"/>
        </w:rPr>
        <w:t>(</w:t>
      </w:r>
      <w:r w:rsidR="00235A86">
        <w:rPr>
          <w:rFonts w:ascii="Times New Roman" w:hAnsi="Times New Roman"/>
          <w:sz w:val="24"/>
          <w:szCs w:val="24"/>
          <w:lang w:eastAsia="et-EE"/>
        </w:rPr>
        <w:t>4</w:t>
      </w:r>
      <w:r w:rsidRPr="00266EB1">
        <w:rPr>
          <w:rFonts w:ascii="Times New Roman" w:hAnsi="Times New Roman"/>
          <w:sz w:val="24"/>
          <w:szCs w:val="24"/>
          <w:lang w:eastAsia="et-EE"/>
        </w:rPr>
        <w:t xml:space="preserve">) Tarbijavaidlusasja lahendamiseks vajalikud menetlustoimingud võib </w:t>
      </w:r>
      <w:del w:id="135" w:author="Merike Koppel JM" w:date="2024-10-01T11:40:00Z">
        <w:r w:rsidRPr="00266EB1" w:rsidDel="00DC424C">
          <w:rPr>
            <w:rFonts w:ascii="Times New Roman" w:hAnsi="Times New Roman"/>
            <w:sz w:val="24"/>
            <w:szCs w:val="24"/>
            <w:lang w:eastAsia="et-EE"/>
          </w:rPr>
          <w:delText>läbi vii</w:delText>
        </w:r>
      </w:del>
      <w:ins w:id="136" w:author="Merike Koppel JM" w:date="2024-10-01T11:40:00Z">
        <w:r w:rsidR="00DC424C">
          <w:rPr>
            <w:rFonts w:ascii="Times New Roman" w:hAnsi="Times New Roman"/>
            <w:sz w:val="24"/>
            <w:szCs w:val="24"/>
            <w:lang w:eastAsia="et-EE"/>
          </w:rPr>
          <w:t>teh</w:t>
        </w:r>
      </w:ins>
      <w:r w:rsidRPr="00266EB1">
        <w:rPr>
          <w:rFonts w:ascii="Times New Roman" w:hAnsi="Times New Roman"/>
          <w:sz w:val="24"/>
          <w:szCs w:val="24"/>
          <w:lang w:eastAsia="et-EE"/>
        </w:rPr>
        <w:t>a ka komisjoni</w:t>
      </w:r>
      <w:r w:rsidR="00B7626C" w:rsidRPr="00266EB1">
        <w:rPr>
          <w:rFonts w:ascii="Times New Roman" w:hAnsi="Times New Roman"/>
          <w:sz w:val="24"/>
          <w:szCs w:val="24"/>
          <w:lang w:eastAsia="et-EE"/>
        </w:rPr>
        <w:t xml:space="preserve"> </w:t>
      </w:r>
      <w:r w:rsidRPr="00266EB1">
        <w:rPr>
          <w:rFonts w:ascii="Times New Roman" w:hAnsi="Times New Roman"/>
          <w:sz w:val="24"/>
          <w:szCs w:val="24"/>
          <w:lang w:eastAsia="et-EE"/>
        </w:rPr>
        <w:t xml:space="preserve">esimees. Tarbijavaidlusasja menetluslikud otsused ja komisjoni otsused allkirjastab komisjoni esimees. </w:t>
      </w:r>
    </w:p>
    <w:p w14:paraId="7533FAC3" w14:textId="77777777" w:rsidR="00266EB1" w:rsidRPr="00CC260C" w:rsidRDefault="00266EB1" w:rsidP="002D3EFA">
      <w:pPr>
        <w:shd w:val="clear" w:color="auto" w:fill="FFFFFF"/>
        <w:spacing w:after="0" w:line="240" w:lineRule="auto"/>
        <w:jc w:val="both"/>
        <w:outlineLvl w:val="2"/>
        <w:rPr>
          <w:rFonts w:ascii="Times New Roman" w:hAnsi="Times New Roman"/>
          <w:sz w:val="24"/>
          <w:szCs w:val="24"/>
          <w:lang w:eastAsia="et-EE"/>
        </w:rPr>
      </w:pPr>
    </w:p>
    <w:bookmarkEnd w:id="123"/>
    <w:p w14:paraId="3C3856DC" w14:textId="034FD4E1" w:rsidR="005F3E2C" w:rsidRPr="00236554" w:rsidRDefault="005F3E2C" w:rsidP="002D3EFA">
      <w:pPr>
        <w:shd w:val="clear" w:color="auto" w:fill="FFFFFF"/>
        <w:spacing w:after="0" w:line="240" w:lineRule="auto"/>
        <w:jc w:val="both"/>
        <w:rPr>
          <w:rFonts w:ascii="Times New Roman" w:hAnsi="Times New Roman" w:cs="Times New Roman"/>
          <w:sz w:val="24"/>
          <w:szCs w:val="24"/>
          <w:lang w:eastAsia="et-EE"/>
        </w:rPr>
      </w:pPr>
      <w:r w:rsidRPr="00AC5A6C">
        <w:rPr>
          <w:rFonts w:ascii="Times New Roman" w:hAnsi="Times New Roman" w:cs="Times New Roman"/>
          <w:sz w:val="24"/>
          <w:szCs w:val="24"/>
          <w:lang w:eastAsia="et-EE"/>
        </w:rPr>
        <w:t>(</w:t>
      </w:r>
      <w:r w:rsidR="00235A86">
        <w:rPr>
          <w:rFonts w:ascii="Times New Roman" w:hAnsi="Times New Roman" w:cs="Times New Roman"/>
          <w:sz w:val="24"/>
          <w:szCs w:val="24"/>
          <w:lang w:eastAsia="et-EE"/>
        </w:rPr>
        <w:t>5</w:t>
      </w:r>
      <w:r w:rsidRPr="00AC5A6C">
        <w:rPr>
          <w:rFonts w:ascii="Times New Roman" w:hAnsi="Times New Roman" w:cs="Times New Roman"/>
          <w:sz w:val="24"/>
          <w:szCs w:val="24"/>
          <w:lang w:eastAsia="et-EE"/>
        </w:rPr>
        <w:t>) Tarbijakaitse ja Tehnilise Järelevalve Amet avaldab oma veebilehel ning teeb taotluse korral püsival andmekandjal ja muul sobival viisil kättesaadavaks käesoleva seaduse §-des 34 ja 37 nimetatud teabe komisjoni kohta ja komisjoni aastaaruande.</w:t>
      </w:r>
    </w:p>
    <w:bookmarkEnd w:id="124"/>
    <w:p w14:paraId="2D902B16" w14:textId="77777777" w:rsidR="008C7FFA" w:rsidRPr="00236554" w:rsidRDefault="008C7FFA" w:rsidP="002D3EFA">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0ED1BB3E" w14:textId="6E7B8A0A" w:rsidR="008C7FFA" w:rsidRPr="00236554" w:rsidRDefault="008C7FFA" w:rsidP="002D3EFA">
      <w:pPr>
        <w:shd w:val="clear" w:color="auto" w:fill="FFFFFF"/>
        <w:spacing w:after="0" w:line="240" w:lineRule="auto"/>
        <w:contextualSpacing/>
        <w:jc w:val="both"/>
        <w:outlineLvl w:val="2"/>
        <w:rPr>
          <w:rFonts w:ascii="Times New Roman" w:eastAsia="Times New Roman" w:hAnsi="Times New Roman" w:cs="Times New Roman"/>
          <w:b/>
          <w:bCs/>
          <w:sz w:val="24"/>
          <w:szCs w:val="24"/>
          <w:bdr w:val="none" w:sz="0" w:space="0" w:color="auto" w:frame="1"/>
          <w:lang w:eastAsia="et-EE"/>
        </w:rPr>
      </w:pPr>
      <w:r w:rsidRPr="00236554">
        <w:rPr>
          <w:rFonts w:ascii="Times New Roman" w:eastAsia="Times New Roman" w:hAnsi="Times New Roman" w:cs="Times New Roman"/>
          <w:b/>
          <w:bCs/>
          <w:sz w:val="24"/>
          <w:szCs w:val="24"/>
          <w:bdr w:val="none" w:sz="0" w:space="0" w:color="auto" w:frame="1"/>
          <w:lang w:eastAsia="et-EE"/>
        </w:rPr>
        <w:t xml:space="preserve">§ </w:t>
      </w:r>
      <w:r w:rsidR="00031F59">
        <w:rPr>
          <w:rFonts w:ascii="Times New Roman" w:eastAsia="Times New Roman" w:hAnsi="Times New Roman" w:cs="Times New Roman"/>
          <w:b/>
          <w:bCs/>
          <w:sz w:val="24"/>
          <w:szCs w:val="24"/>
          <w:bdr w:val="none" w:sz="0" w:space="0" w:color="auto" w:frame="1"/>
          <w:lang w:eastAsia="et-EE"/>
        </w:rPr>
        <w:t>49</w:t>
      </w:r>
      <w:r w:rsidR="00031F59" w:rsidRPr="00031F59">
        <w:rPr>
          <w:rFonts w:ascii="Times New Roman" w:eastAsia="Times New Roman" w:hAnsi="Times New Roman" w:cs="Times New Roman"/>
          <w:b/>
          <w:bCs/>
          <w:sz w:val="24"/>
          <w:szCs w:val="24"/>
          <w:bdr w:val="none" w:sz="0" w:space="0" w:color="auto" w:frame="1"/>
          <w:vertAlign w:val="superscript"/>
          <w:lang w:eastAsia="et-EE"/>
        </w:rPr>
        <w:t>4</w:t>
      </w:r>
      <w:r w:rsidR="00157F83" w:rsidRPr="00236554">
        <w:rPr>
          <w:rFonts w:ascii="Times New Roman" w:eastAsia="Times New Roman" w:hAnsi="Times New Roman" w:cs="Times New Roman"/>
          <w:b/>
          <w:bCs/>
          <w:sz w:val="24"/>
          <w:szCs w:val="24"/>
          <w:bdr w:val="none" w:sz="0" w:space="0" w:color="auto" w:frame="1"/>
          <w:lang w:eastAsia="et-EE"/>
        </w:rPr>
        <w:t xml:space="preserve">. </w:t>
      </w:r>
      <w:r w:rsidRPr="00236554">
        <w:rPr>
          <w:rFonts w:ascii="Times New Roman" w:eastAsia="Times New Roman" w:hAnsi="Times New Roman" w:cs="Times New Roman"/>
          <w:b/>
          <w:bCs/>
          <w:sz w:val="24"/>
          <w:szCs w:val="24"/>
          <w:bdr w:val="none" w:sz="0" w:space="0" w:color="auto" w:frame="1"/>
          <w:lang w:eastAsia="et-EE"/>
        </w:rPr>
        <w:t xml:space="preserve">Menetlusdokumendi </w:t>
      </w:r>
      <w:r w:rsidR="00D550A1">
        <w:rPr>
          <w:rFonts w:ascii="Times New Roman" w:eastAsia="Times New Roman" w:hAnsi="Times New Roman" w:cs="Times New Roman"/>
          <w:b/>
          <w:bCs/>
          <w:sz w:val="24"/>
          <w:szCs w:val="24"/>
          <w:bdr w:val="none" w:sz="0" w:space="0" w:color="auto" w:frame="1"/>
          <w:lang w:eastAsia="et-EE"/>
        </w:rPr>
        <w:t>edastamine</w:t>
      </w:r>
    </w:p>
    <w:p w14:paraId="1F09019B" w14:textId="77777777" w:rsidR="008C7FFA" w:rsidRPr="00236554" w:rsidRDefault="008C7FFA" w:rsidP="002D3EFA">
      <w:pPr>
        <w:shd w:val="clear" w:color="auto" w:fill="FFFFFF"/>
        <w:spacing w:after="0" w:line="240" w:lineRule="auto"/>
        <w:jc w:val="both"/>
        <w:rPr>
          <w:rFonts w:ascii="Times New Roman" w:hAnsi="Times New Roman" w:cs="Times New Roman"/>
          <w:sz w:val="24"/>
          <w:szCs w:val="24"/>
          <w:bdr w:val="none" w:sz="0" w:space="0" w:color="auto" w:frame="1"/>
        </w:rPr>
      </w:pPr>
      <w:bookmarkStart w:id="137" w:name="para24lg1"/>
      <w:bookmarkEnd w:id="137"/>
    </w:p>
    <w:p w14:paraId="378F671C" w14:textId="6BF6E01F" w:rsidR="008C7FFA" w:rsidRPr="005C64AF" w:rsidRDefault="008C7FFA" w:rsidP="002D3EFA">
      <w:pPr>
        <w:shd w:val="clear" w:color="auto" w:fill="FFFFFF"/>
        <w:spacing w:after="0" w:line="240" w:lineRule="auto"/>
        <w:jc w:val="both"/>
        <w:rPr>
          <w:rFonts w:ascii="Times New Roman" w:eastAsia="Times New Roman" w:hAnsi="Times New Roman" w:cs="Times New Roman"/>
          <w:sz w:val="24"/>
          <w:szCs w:val="24"/>
          <w:lang w:eastAsia="et-EE"/>
        </w:rPr>
      </w:pPr>
      <w:commentRangeStart w:id="138"/>
      <w:r w:rsidRPr="00236554">
        <w:rPr>
          <w:rFonts w:ascii="Times New Roman" w:eastAsia="Times New Roman" w:hAnsi="Times New Roman" w:cs="Times New Roman"/>
          <w:sz w:val="24"/>
          <w:szCs w:val="24"/>
          <w:lang w:eastAsia="et-EE"/>
        </w:rPr>
        <w:t xml:space="preserve">Menetlusdokumendi </w:t>
      </w:r>
      <w:r w:rsidR="000A77F1">
        <w:rPr>
          <w:rFonts w:ascii="Times New Roman" w:eastAsia="Times New Roman" w:hAnsi="Times New Roman" w:cs="Times New Roman"/>
          <w:sz w:val="24"/>
          <w:szCs w:val="24"/>
          <w:lang w:eastAsia="et-EE"/>
        </w:rPr>
        <w:t xml:space="preserve">edastamine </w:t>
      </w:r>
      <w:r w:rsidR="009B11D6">
        <w:rPr>
          <w:rFonts w:ascii="Times New Roman" w:eastAsia="Times New Roman" w:hAnsi="Times New Roman" w:cs="Times New Roman"/>
          <w:sz w:val="24"/>
          <w:szCs w:val="24"/>
          <w:lang w:eastAsia="et-EE"/>
        </w:rPr>
        <w:t xml:space="preserve">toimub Tarbijakaitse ja Tehnilise Järelevalve Ameti infosüsteemi kaudu. </w:t>
      </w:r>
      <w:commentRangeEnd w:id="138"/>
      <w:r w:rsidR="006F6267">
        <w:rPr>
          <w:rStyle w:val="Kommentaariviide"/>
        </w:rPr>
        <w:commentReference w:id="138"/>
      </w:r>
    </w:p>
    <w:p w14:paraId="137361CF" w14:textId="7694214C" w:rsidR="006749A1" w:rsidRDefault="006749A1">
      <w:pP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br w:type="page"/>
      </w:r>
    </w:p>
    <w:p w14:paraId="4C7C045C" w14:textId="77777777" w:rsidR="00A825C6" w:rsidRPr="00236554" w:rsidRDefault="00A825C6" w:rsidP="002D3EFA">
      <w:pPr>
        <w:shd w:val="clear" w:color="auto" w:fill="FFFFFF"/>
        <w:spacing w:after="0" w:line="240" w:lineRule="auto"/>
        <w:ind w:left="284"/>
        <w:jc w:val="center"/>
        <w:rPr>
          <w:rFonts w:ascii="Times New Roman" w:eastAsia="Times New Roman" w:hAnsi="Times New Roman" w:cs="Times New Roman"/>
          <w:b/>
          <w:bCs/>
          <w:sz w:val="24"/>
          <w:szCs w:val="24"/>
          <w:lang w:eastAsia="et-EE"/>
        </w:rPr>
      </w:pPr>
      <w:r w:rsidRPr="00236554">
        <w:rPr>
          <w:rFonts w:ascii="Times New Roman" w:eastAsia="Times New Roman" w:hAnsi="Times New Roman" w:cs="Times New Roman"/>
          <w:b/>
          <w:bCs/>
          <w:sz w:val="24"/>
          <w:szCs w:val="24"/>
          <w:lang w:eastAsia="et-EE"/>
        </w:rPr>
        <w:lastRenderedPageBreak/>
        <w:t>3. jagu</w:t>
      </w:r>
    </w:p>
    <w:p w14:paraId="4CC0262C" w14:textId="5C0E4FF1" w:rsidR="00A825C6" w:rsidRPr="00236554" w:rsidRDefault="00A825C6" w:rsidP="002D3EFA">
      <w:pPr>
        <w:pStyle w:val="Loendilik"/>
        <w:shd w:val="clear" w:color="auto" w:fill="FFFFFF"/>
        <w:spacing w:after="0" w:line="240" w:lineRule="auto"/>
        <w:jc w:val="center"/>
        <w:outlineLvl w:val="1"/>
        <w:rPr>
          <w:rFonts w:ascii="Times New Roman" w:hAnsi="Times New Roman"/>
          <w:b/>
          <w:bCs/>
          <w:sz w:val="24"/>
          <w:szCs w:val="24"/>
          <w:lang w:eastAsia="et-EE"/>
        </w:rPr>
      </w:pPr>
      <w:r w:rsidRPr="00236554">
        <w:rPr>
          <w:rFonts w:ascii="Times New Roman" w:hAnsi="Times New Roman"/>
          <w:b/>
          <w:bCs/>
          <w:sz w:val="24"/>
          <w:szCs w:val="24"/>
          <w:lang w:eastAsia="et-EE"/>
        </w:rPr>
        <w:t>Avalduse esitamine komisjonile</w:t>
      </w:r>
      <w:bookmarkStart w:id="139" w:name="jg11"/>
      <w:bookmarkEnd w:id="139"/>
      <w:r w:rsidR="002E55C9" w:rsidRPr="00236554">
        <w:rPr>
          <w:rFonts w:ascii="Times New Roman" w:hAnsi="Times New Roman"/>
          <w:b/>
          <w:bCs/>
          <w:sz w:val="24"/>
          <w:szCs w:val="24"/>
          <w:lang w:eastAsia="et-EE"/>
        </w:rPr>
        <w:t xml:space="preserve"> ja menetluse alustamine</w:t>
      </w:r>
    </w:p>
    <w:p w14:paraId="02853D48" w14:textId="77777777" w:rsidR="00A825C6" w:rsidRPr="00236554" w:rsidRDefault="00A825C6"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48A56043" w14:textId="32B763BC" w:rsidR="00A825C6" w:rsidRPr="00236554" w:rsidRDefault="00A825C6" w:rsidP="002D3EFA">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bdr w:val="none" w:sz="0" w:space="0" w:color="auto" w:frame="1"/>
          <w:lang w:eastAsia="et-EE"/>
        </w:rPr>
        <w:t xml:space="preserve">§ </w:t>
      </w:r>
      <w:r w:rsidR="00F17652">
        <w:rPr>
          <w:rFonts w:ascii="Times New Roman" w:hAnsi="Times New Roman" w:cs="Times New Roman"/>
          <w:b/>
          <w:bCs/>
          <w:sz w:val="24"/>
          <w:szCs w:val="24"/>
          <w:bdr w:val="none" w:sz="0" w:space="0" w:color="auto" w:frame="1"/>
          <w:lang w:eastAsia="et-EE"/>
        </w:rPr>
        <w:t>5</w:t>
      </w:r>
      <w:r w:rsidR="00031F59">
        <w:rPr>
          <w:rFonts w:ascii="Times New Roman" w:hAnsi="Times New Roman" w:cs="Times New Roman"/>
          <w:b/>
          <w:bCs/>
          <w:sz w:val="24"/>
          <w:szCs w:val="24"/>
          <w:bdr w:val="none" w:sz="0" w:space="0" w:color="auto" w:frame="1"/>
          <w:lang w:eastAsia="et-EE"/>
        </w:rPr>
        <w:t>0</w:t>
      </w:r>
      <w:r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lang w:eastAsia="et-EE"/>
        </w:rPr>
        <w:t>Avalduse esitamine</w:t>
      </w:r>
    </w:p>
    <w:p w14:paraId="0B6AC2D5"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19C12CB7" w14:textId="7F09970E" w:rsidR="00A825C6" w:rsidRPr="00236554" w:rsidRDefault="00A825C6" w:rsidP="002D3EFA">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(1) Tarbijal on õigus esitada avaldus tarbijavaidlus</w:t>
      </w:r>
      <w:r w:rsidR="004B10C0">
        <w:rPr>
          <w:rFonts w:ascii="Times New Roman" w:hAnsi="Times New Roman" w:cs="Times New Roman"/>
          <w:sz w:val="24"/>
          <w:szCs w:val="24"/>
          <w:lang w:eastAsia="et-EE"/>
        </w:rPr>
        <w:t>asja</w:t>
      </w:r>
      <w:r w:rsidRPr="00236554">
        <w:rPr>
          <w:rFonts w:ascii="Times New Roman" w:hAnsi="Times New Roman" w:cs="Times New Roman"/>
          <w:sz w:val="24"/>
          <w:szCs w:val="24"/>
          <w:lang w:eastAsia="et-EE"/>
        </w:rPr>
        <w:t xml:space="preserve"> lahendamiseks</w:t>
      </w:r>
      <w:r w:rsidR="0099076D" w:rsidRPr="00236554">
        <w:rPr>
          <w:rFonts w:ascii="Times New Roman" w:hAnsi="Times New Roman" w:cs="Times New Roman"/>
          <w:sz w:val="24"/>
          <w:szCs w:val="24"/>
          <w:lang w:eastAsia="et-EE"/>
        </w:rPr>
        <w:t>,</w:t>
      </w:r>
      <w:r w:rsidRPr="00236554">
        <w:rPr>
          <w:rFonts w:ascii="Times New Roman" w:hAnsi="Times New Roman" w:cs="Times New Roman"/>
          <w:sz w:val="24"/>
          <w:szCs w:val="24"/>
          <w:lang w:eastAsia="et-EE"/>
        </w:rPr>
        <w:t xml:space="preserve"> kui kaupleja on keeldunud tarbija nõuet rahuldamast või tarbija ei ole nõus kaupleja pakutud lahendusega.</w:t>
      </w:r>
    </w:p>
    <w:p w14:paraId="75160DF4" w14:textId="77777777" w:rsidR="00A825C6" w:rsidRPr="00236554" w:rsidRDefault="00A825C6" w:rsidP="002D3EFA">
      <w:pPr>
        <w:shd w:val="clear" w:color="auto" w:fill="FFFFFF"/>
        <w:spacing w:after="0" w:line="240" w:lineRule="auto"/>
        <w:jc w:val="both"/>
        <w:rPr>
          <w:rFonts w:ascii="Times New Roman" w:hAnsi="Times New Roman" w:cs="Times New Roman"/>
          <w:sz w:val="24"/>
          <w:szCs w:val="24"/>
          <w:lang w:eastAsia="et-EE"/>
        </w:rPr>
      </w:pPr>
    </w:p>
    <w:p w14:paraId="6A224E90" w14:textId="39FD0B64" w:rsidR="00A825C6" w:rsidRPr="00236554" w:rsidRDefault="00A825C6" w:rsidP="002D3EFA">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w:t>
      </w:r>
      <w:r w:rsidR="00D0438C">
        <w:rPr>
          <w:rFonts w:ascii="Times New Roman" w:hAnsi="Times New Roman" w:cs="Times New Roman"/>
          <w:sz w:val="24"/>
          <w:szCs w:val="24"/>
          <w:lang w:eastAsia="et-EE"/>
        </w:rPr>
        <w:t>2</w:t>
      </w:r>
      <w:r w:rsidRPr="00236554">
        <w:rPr>
          <w:rFonts w:ascii="Times New Roman" w:hAnsi="Times New Roman" w:cs="Times New Roman"/>
          <w:sz w:val="24"/>
          <w:szCs w:val="24"/>
          <w:lang w:eastAsia="et-EE"/>
        </w:rPr>
        <w:t>)</w:t>
      </w:r>
      <w:r w:rsidRPr="00236554">
        <w:rPr>
          <w:rFonts w:ascii="Times New Roman" w:hAnsi="Times New Roman" w:cs="Times New Roman"/>
          <w:sz w:val="24"/>
          <w:szCs w:val="24"/>
        </w:rPr>
        <w:t xml:space="preserve"> </w:t>
      </w:r>
      <w:r w:rsidRPr="00236554">
        <w:rPr>
          <w:rFonts w:ascii="Times New Roman" w:hAnsi="Times New Roman" w:cs="Times New Roman"/>
          <w:sz w:val="24"/>
          <w:szCs w:val="24"/>
          <w:lang w:eastAsia="et-EE"/>
        </w:rPr>
        <w:t>Avalduses märgitakse:</w:t>
      </w:r>
      <w:bookmarkStart w:id="140" w:name="para46lg3p1"/>
    </w:p>
    <w:bookmarkEnd w:id="140"/>
    <w:p w14:paraId="5D9C96A4" w14:textId="796A4BEB" w:rsidR="00F118DB"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tarbija nimi</w:t>
      </w:r>
      <w:r w:rsidR="00EE7240" w:rsidRPr="00236554">
        <w:rPr>
          <w:rFonts w:ascii="Times New Roman" w:eastAsia="Times New Roman" w:hAnsi="Times New Roman" w:cs="Times New Roman"/>
          <w:sz w:val="24"/>
          <w:szCs w:val="24"/>
          <w:lang w:eastAsia="et-EE"/>
        </w:rPr>
        <w:t>, telefoninumber või e-posti aadress</w:t>
      </w:r>
      <w:r w:rsidRPr="00236554">
        <w:rPr>
          <w:rFonts w:ascii="Times New Roman" w:eastAsia="Times New Roman" w:hAnsi="Times New Roman" w:cs="Times New Roman"/>
          <w:sz w:val="24"/>
          <w:szCs w:val="24"/>
          <w:lang w:eastAsia="et-EE"/>
        </w:rPr>
        <w:t>;</w:t>
      </w:r>
    </w:p>
    <w:p w14:paraId="711462E7" w14:textId="6E76C626" w:rsidR="00F118DB"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kaupleja nimi </w:t>
      </w:r>
      <w:r w:rsidR="006767F8" w:rsidRPr="00236554">
        <w:rPr>
          <w:rFonts w:ascii="Times New Roman" w:eastAsia="Times New Roman" w:hAnsi="Times New Roman" w:cs="Times New Roman"/>
          <w:sz w:val="24"/>
          <w:szCs w:val="24"/>
          <w:lang w:eastAsia="et-EE"/>
        </w:rPr>
        <w:t xml:space="preserve">või ärinimi </w:t>
      </w:r>
      <w:r w:rsidRPr="00236554">
        <w:rPr>
          <w:rFonts w:ascii="Times New Roman" w:eastAsia="Times New Roman" w:hAnsi="Times New Roman" w:cs="Times New Roman"/>
          <w:sz w:val="24"/>
          <w:szCs w:val="24"/>
          <w:lang w:eastAsia="et-EE"/>
        </w:rPr>
        <w:t xml:space="preserve">ja </w:t>
      </w:r>
      <w:r w:rsidR="006767F8" w:rsidRPr="00236554">
        <w:rPr>
          <w:rFonts w:ascii="Times New Roman" w:eastAsia="Times New Roman" w:hAnsi="Times New Roman" w:cs="Times New Roman"/>
          <w:sz w:val="24"/>
          <w:szCs w:val="24"/>
          <w:lang w:eastAsia="et-EE"/>
        </w:rPr>
        <w:t xml:space="preserve">tegevuskoha </w:t>
      </w:r>
      <w:r w:rsidRPr="00236554">
        <w:rPr>
          <w:rFonts w:ascii="Times New Roman" w:eastAsia="Times New Roman" w:hAnsi="Times New Roman" w:cs="Times New Roman"/>
          <w:sz w:val="24"/>
          <w:szCs w:val="24"/>
          <w:lang w:eastAsia="et-EE"/>
        </w:rPr>
        <w:t>aadress;</w:t>
      </w:r>
    </w:p>
    <w:p w14:paraId="412CCD25" w14:textId="4232668B"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bdr w:val="none" w:sz="0" w:space="0" w:color="auto" w:frame="1"/>
          <w:lang w:eastAsia="et-EE"/>
        </w:rPr>
        <w:t> </w:t>
      </w:r>
      <w:r w:rsidR="00AD0AEB">
        <w:rPr>
          <w:rFonts w:ascii="Times New Roman" w:eastAsia="Times New Roman" w:hAnsi="Times New Roman" w:cs="Times New Roman"/>
          <w:sz w:val="24"/>
          <w:szCs w:val="24"/>
          <w:bdr w:val="none" w:sz="0" w:space="0" w:color="auto" w:frame="1"/>
          <w:lang w:eastAsia="et-EE"/>
        </w:rPr>
        <w:t>tarbija</w:t>
      </w:r>
      <w:r w:rsidRPr="00236554">
        <w:rPr>
          <w:rFonts w:ascii="Times New Roman" w:eastAsia="Times New Roman" w:hAnsi="Times New Roman" w:cs="Times New Roman"/>
          <w:sz w:val="24"/>
          <w:szCs w:val="24"/>
          <w:bdr w:val="none" w:sz="0" w:space="0" w:color="auto" w:frame="1"/>
          <w:lang w:eastAsia="et-EE"/>
        </w:rPr>
        <w:t>vaidlus</w:t>
      </w:r>
      <w:r w:rsidR="00AD0AEB">
        <w:rPr>
          <w:rFonts w:ascii="Times New Roman" w:eastAsia="Times New Roman" w:hAnsi="Times New Roman" w:cs="Times New Roman"/>
          <w:sz w:val="24"/>
          <w:szCs w:val="24"/>
          <w:bdr w:val="none" w:sz="0" w:space="0" w:color="auto" w:frame="1"/>
          <w:lang w:eastAsia="et-EE"/>
        </w:rPr>
        <w:t>asja</w:t>
      </w:r>
      <w:r w:rsidRPr="00236554">
        <w:rPr>
          <w:rFonts w:ascii="Times New Roman" w:eastAsia="Times New Roman" w:hAnsi="Times New Roman" w:cs="Times New Roman"/>
          <w:sz w:val="24"/>
          <w:szCs w:val="24"/>
          <w:bdr w:val="none" w:sz="0" w:space="0" w:color="auto" w:frame="1"/>
          <w:lang w:eastAsia="et-EE"/>
        </w:rPr>
        <w:t xml:space="preserve"> sisu ja </w:t>
      </w:r>
      <w:r w:rsidRPr="00236554">
        <w:rPr>
          <w:rFonts w:ascii="Times New Roman" w:eastAsia="Times New Roman" w:hAnsi="Times New Roman" w:cs="Times New Roman"/>
          <w:sz w:val="24"/>
          <w:szCs w:val="24"/>
          <w:lang w:eastAsia="et-EE"/>
        </w:rPr>
        <w:t xml:space="preserve">tarbija </w:t>
      </w:r>
      <w:r w:rsidR="00AC4203">
        <w:rPr>
          <w:rFonts w:ascii="Times New Roman" w:eastAsia="Times New Roman" w:hAnsi="Times New Roman" w:cs="Times New Roman"/>
          <w:sz w:val="24"/>
          <w:szCs w:val="24"/>
          <w:lang w:eastAsia="et-EE"/>
        </w:rPr>
        <w:t>sõnaselge nõue;</w:t>
      </w:r>
    </w:p>
    <w:p w14:paraId="3083C041" w14:textId="3814F8C2" w:rsidR="00F118DB"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4) faktilised asjaolud ja tõendid, mi</w:t>
      </w:r>
      <w:r w:rsidR="00F135DC" w:rsidRPr="00236554">
        <w:rPr>
          <w:rFonts w:ascii="Times New Roman" w:eastAsia="Times New Roman" w:hAnsi="Times New Roman" w:cs="Times New Roman"/>
          <w:sz w:val="24"/>
          <w:szCs w:val="24"/>
          <w:lang w:eastAsia="et-EE"/>
        </w:rPr>
        <w:t xml:space="preserve">llega </w:t>
      </w:r>
      <w:r w:rsidR="00AC4203">
        <w:rPr>
          <w:rFonts w:ascii="Times New Roman" w:eastAsia="Times New Roman" w:hAnsi="Times New Roman" w:cs="Times New Roman"/>
          <w:sz w:val="24"/>
          <w:szCs w:val="24"/>
          <w:lang w:eastAsia="et-EE"/>
        </w:rPr>
        <w:t xml:space="preserve">tarbija </w:t>
      </w:r>
      <w:r w:rsidR="00F135DC" w:rsidRPr="00236554">
        <w:rPr>
          <w:rFonts w:ascii="Times New Roman" w:eastAsia="Times New Roman" w:hAnsi="Times New Roman" w:cs="Times New Roman"/>
          <w:sz w:val="24"/>
          <w:szCs w:val="24"/>
          <w:lang w:eastAsia="et-EE"/>
        </w:rPr>
        <w:t xml:space="preserve">nõuet </w:t>
      </w:r>
      <w:r w:rsidR="00AC4203">
        <w:rPr>
          <w:rFonts w:ascii="Times New Roman" w:eastAsia="Times New Roman" w:hAnsi="Times New Roman" w:cs="Times New Roman"/>
          <w:sz w:val="24"/>
          <w:szCs w:val="24"/>
          <w:lang w:eastAsia="et-EE"/>
        </w:rPr>
        <w:t>põhjendab,</w:t>
      </w:r>
      <w:r w:rsidRPr="00236554">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tuues esile</w:t>
      </w:r>
      <w:r w:rsidRPr="00236554">
        <w:rPr>
          <w:rFonts w:ascii="Times New Roman" w:eastAsia="Times New Roman" w:hAnsi="Times New Roman" w:cs="Times New Roman"/>
          <w:sz w:val="24"/>
          <w:szCs w:val="24"/>
          <w:lang w:eastAsia="et-EE"/>
        </w:rPr>
        <w:t xml:space="preserve"> </w:t>
      </w:r>
      <w:r w:rsidR="00AC4203">
        <w:rPr>
          <w:rFonts w:ascii="Times New Roman" w:eastAsia="Times New Roman" w:hAnsi="Times New Roman" w:cs="Times New Roman"/>
          <w:sz w:val="24"/>
          <w:szCs w:val="24"/>
          <w:lang w:eastAsia="et-EE"/>
        </w:rPr>
        <w:t>missugust</w:t>
      </w:r>
      <w:r w:rsidRPr="00236554">
        <w:rPr>
          <w:rFonts w:ascii="Times New Roman" w:eastAsia="Times New Roman" w:hAnsi="Times New Roman" w:cs="Times New Roman"/>
          <w:sz w:val="24"/>
          <w:szCs w:val="24"/>
          <w:lang w:eastAsia="et-EE"/>
        </w:rPr>
        <w:t xml:space="preserve"> asjaolu </w:t>
      </w:r>
      <w:r w:rsidR="00AC4203">
        <w:rPr>
          <w:rFonts w:ascii="Times New Roman" w:eastAsia="Times New Roman" w:hAnsi="Times New Roman" w:cs="Times New Roman"/>
          <w:sz w:val="24"/>
          <w:szCs w:val="24"/>
          <w:lang w:eastAsia="et-EE"/>
        </w:rPr>
        <w:t xml:space="preserve">ja </w:t>
      </w:r>
      <w:r w:rsidRPr="00236554">
        <w:rPr>
          <w:rFonts w:ascii="Times New Roman" w:eastAsia="Times New Roman" w:hAnsi="Times New Roman" w:cs="Times New Roman"/>
          <w:sz w:val="24"/>
          <w:szCs w:val="24"/>
          <w:lang w:eastAsia="et-EE"/>
        </w:rPr>
        <w:t>millise tõendiga</w:t>
      </w:r>
      <w:r w:rsidR="00AC4203">
        <w:rPr>
          <w:rFonts w:ascii="Times New Roman" w:eastAsia="Times New Roman" w:hAnsi="Times New Roman" w:cs="Times New Roman"/>
          <w:sz w:val="24"/>
          <w:szCs w:val="24"/>
          <w:lang w:eastAsia="et-EE"/>
        </w:rPr>
        <w:t xml:space="preserve"> soovitakse</w:t>
      </w:r>
      <w:r w:rsidRPr="00236554">
        <w:rPr>
          <w:rFonts w:ascii="Times New Roman" w:eastAsia="Times New Roman" w:hAnsi="Times New Roman" w:cs="Times New Roman"/>
          <w:sz w:val="24"/>
          <w:szCs w:val="24"/>
          <w:lang w:eastAsia="et-EE"/>
        </w:rPr>
        <w:t xml:space="preserve"> tõendada</w:t>
      </w:r>
      <w:commentRangeStart w:id="141"/>
      <w:ins w:id="142" w:author="Merike Koppel JM" w:date="2024-10-03T09:27:00Z">
        <w:r w:rsidR="00DF3413">
          <w:rPr>
            <w:rFonts w:ascii="Times New Roman" w:eastAsia="Times New Roman" w:hAnsi="Times New Roman" w:cs="Times New Roman"/>
            <w:sz w:val="24"/>
            <w:szCs w:val="24"/>
            <w:lang w:eastAsia="et-EE"/>
          </w:rPr>
          <w:t>,</w:t>
        </w:r>
      </w:ins>
      <w:r w:rsidR="009F7018">
        <w:rPr>
          <w:rFonts w:ascii="Times New Roman" w:eastAsia="Times New Roman" w:hAnsi="Times New Roman" w:cs="Times New Roman"/>
          <w:sz w:val="24"/>
          <w:szCs w:val="24"/>
          <w:lang w:eastAsia="et-EE"/>
        </w:rPr>
        <w:t xml:space="preserve"> </w:t>
      </w:r>
      <w:commentRangeEnd w:id="141"/>
      <w:r w:rsidR="00DF3413">
        <w:rPr>
          <w:rStyle w:val="Kommentaariviide"/>
        </w:rPr>
        <w:commentReference w:id="141"/>
      </w:r>
      <w:r w:rsidR="009F7018">
        <w:rPr>
          <w:rFonts w:ascii="Times New Roman" w:eastAsia="Times New Roman" w:hAnsi="Times New Roman" w:cs="Times New Roman"/>
          <w:sz w:val="24"/>
          <w:szCs w:val="24"/>
          <w:lang w:eastAsia="et-EE"/>
        </w:rPr>
        <w:t>ning eelnenud teabevahetus kauplejaga</w:t>
      </w:r>
      <w:r w:rsidRPr="00236554">
        <w:rPr>
          <w:rFonts w:ascii="Times New Roman" w:eastAsia="Times New Roman" w:hAnsi="Times New Roman" w:cs="Times New Roman"/>
          <w:sz w:val="24"/>
          <w:szCs w:val="24"/>
          <w:lang w:eastAsia="et-EE"/>
        </w:rPr>
        <w:t>;</w:t>
      </w:r>
    </w:p>
    <w:p w14:paraId="6EC6CE51" w14:textId="7B2B5512"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tarbija kinnitus, et </w:t>
      </w:r>
      <w:r w:rsidR="00AD0AEB">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vaidlus</w:t>
      </w:r>
      <w:r w:rsidR="00AD0AEB">
        <w:rPr>
          <w:rFonts w:ascii="Times New Roman" w:eastAsia="Times New Roman" w:hAnsi="Times New Roman" w:cs="Times New Roman"/>
          <w:sz w:val="24"/>
          <w:szCs w:val="24"/>
          <w:lang w:eastAsia="et-EE"/>
        </w:rPr>
        <w:t>asja</w:t>
      </w:r>
      <w:r w:rsidRPr="00236554">
        <w:rPr>
          <w:rFonts w:ascii="Times New Roman" w:eastAsia="Times New Roman" w:hAnsi="Times New Roman" w:cs="Times New Roman"/>
          <w:sz w:val="24"/>
          <w:szCs w:val="24"/>
          <w:lang w:eastAsia="et-EE"/>
        </w:rPr>
        <w:t xml:space="preserve"> ei menetle </w:t>
      </w:r>
      <w:commentRangeStart w:id="143"/>
      <w:r w:rsidRPr="00236554">
        <w:rPr>
          <w:rFonts w:ascii="Times New Roman" w:eastAsia="Times New Roman" w:hAnsi="Times New Roman" w:cs="Times New Roman"/>
          <w:sz w:val="24"/>
          <w:szCs w:val="24"/>
          <w:lang w:eastAsia="et-EE"/>
        </w:rPr>
        <w:t>teine</w:t>
      </w:r>
      <w:del w:id="144" w:author="Merike Koppel JM" w:date="2024-10-01T11:05:00Z">
        <w:r w:rsidR="0099076D" w:rsidRPr="00236554" w:rsidDel="00A00B04">
          <w:rPr>
            <w:rFonts w:ascii="Times New Roman" w:eastAsia="Times New Roman" w:hAnsi="Times New Roman" w:cs="Times New Roman"/>
            <w:sz w:val="24"/>
            <w:szCs w:val="24"/>
            <w:lang w:eastAsia="et-EE"/>
          </w:rPr>
          <w:delText>,</w:delText>
        </w:r>
      </w:del>
      <w:r w:rsidRPr="00236554">
        <w:rPr>
          <w:rFonts w:ascii="Times New Roman" w:eastAsia="Times New Roman" w:hAnsi="Times New Roman" w:cs="Times New Roman"/>
          <w:sz w:val="24"/>
          <w:szCs w:val="24"/>
          <w:lang w:eastAsia="et-EE"/>
        </w:rPr>
        <w:t xml:space="preserve"> seaduse</w:t>
      </w:r>
      <w:commentRangeEnd w:id="143"/>
      <w:r w:rsidR="00386EA9">
        <w:rPr>
          <w:rStyle w:val="Kommentaariviide"/>
        </w:rPr>
        <w:commentReference w:id="143"/>
      </w:r>
      <w:r w:rsidRPr="00236554">
        <w:rPr>
          <w:rFonts w:ascii="Times New Roman" w:eastAsia="Times New Roman" w:hAnsi="Times New Roman" w:cs="Times New Roman"/>
          <w:sz w:val="24"/>
          <w:szCs w:val="24"/>
          <w:lang w:eastAsia="et-EE"/>
        </w:rPr>
        <w:t xml:space="preserve"> alusel ja korras tunnustatud vaidluste </w:t>
      </w:r>
      <w:r w:rsidR="005D1A87" w:rsidRPr="00236554">
        <w:rPr>
          <w:rFonts w:ascii="Times New Roman" w:eastAsia="Times New Roman" w:hAnsi="Times New Roman" w:cs="Times New Roman"/>
          <w:sz w:val="24"/>
          <w:szCs w:val="24"/>
          <w:lang w:eastAsia="et-EE"/>
        </w:rPr>
        <w:t xml:space="preserve">kohtuvälise </w:t>
      </w:r>
      <w:r w:rsidRPr="00236554">
        <w:rPr>
          <w:rFonts w:ascii="Times New Roman" w:eastAsia="Times New Roman" w:hAnsi="Times New Roman" w:cs="Times New Roman"/>
          <w:sz w:val="24"/>
          <w:szCs w:val="24"/>
          <w:lang w:eastAsia="et-EE"/>
        </w:rPr>
        <w:t>lahendamise üksus või kohus</w:t>
      </w:r>
      <w:r w:rsidR="00390E37">
        <w:rPr>
          <w:rFonts w:ascii="Times New Roman" w:eastAsia="Times New Roman" w:hAnsi="Times New Roman" w:cs="Times New Roman"/>
          <w:sz w:val="24"/>
          <w:szCs w:val="24"/>
          <w:lang w:eastAsia="et-EE"/>
        </w:rPr>
        <w:t>,</w:t>
      </w:r>
      <w:r w:rsidRPr="00236554">
        <w:rPr>
          <w:rFonts w:ascii="Times New Roman" w:eastAsia="Times New Roman" w:hAnsi="Times New Roman" w:cs="Times New Roman"/>
          <w:sz w:val="24"/>
          <w:szCs w:val="24"/>
          <w:lang w:eastAsia="et-EE"/>
        </w:rPr>
        <w:t xml:space="preserve"> </w:t>
      </w:r>
      <w:r w:rsidRPr="00274430">
        <w:rPr>
          <w:rFonts w:ascii="Times New Roman" w:eastAsia="Times New Roman" w:hAnsi="Times New Roman" w:cs="Times New Roman"/>
          <w:sz w:val="24"/>
          <w:szCs w:val="24"/>
          <w:lang w:eastAsia="et-EE"/>
        </w:rPr>
        <w:t xml:space="preserve">või </w:t>
      </w:r>
      <w:r w:rsidR="001F2274" w:rsidRPr="00274430">
        <w:rPr>
          <w:rFonts w:ascii="Times New Roman" w:eastAsia="Times New Roman" w:hAnsi="Times New Roman" w:cs="Times New Roman"/>
          <w:sz w:val="24"/>
          <w:szCs w:val="24"/>
          <w:lang w:eastAsia="et-EE"/>
        </w:rPr>
        <w:t xml:space="preserve">samas </w:t>
      </w:r>
      <w:r w:rsidR="00A6519A" w:rsidRPr="00274430">
        <w:rPr>
          <w:rFonts w:ascii="Times New Roman" w:eastAsia="Times New Roman" w:hAnsi="Times New Roman" w:cs="Times New Roman"/>
          <w:sz w:val="24"/>
          <w:szCs w:val="24"/>
          <w:lang w:eastAsia="et-EE"/>
        </w:rPr>
        <w:t>tarbijavaidlus</w:t>
      </w:r>
      <w:r w:rsidR="001F2274" w:rsidRPr="00274430">
        <w:rPr>
          <w:rFonts w:ascii="Times New Roman" w:eastAsia="Times New Roman" w:hAnsi="Times New Roman" w:cs="Times New Roman"/>
          <w:sz w:val="24"/>
          <w:szCs w:val="24"/>
          <w:lang w:eastAsia="et-EE"/>
        </w:rPr>
        <w:t xml:space="preserve">asjas </w:t>
      </w:r>
      <w:r w:rsidRPr="00274430">
        <w:rPr>
          <w:rFonts w:ascii="Times New Roman" w:eastAsia="Times New Roman" w:hAnsi="Times New Roman" w:cs="Times New Roman"/>
          <w:sz w:val="24"/>
          <w:szCs w:val="24"/>
          <w:lang w:eastAsia="et-EE"/>
        </w:rPr>
        <w:t>ei ole jõustunud kohtulahendit;</w:t>
      </w:r>
      <w:bookmarkStart w:id="145" w:name="para46lg3p5"/>
    </w:p>
    <w:bookmarkEnd w:id="145"/>
    <w:p w14:paraId="5BE5FD60" w14:textId="2C4F01BA"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lang w:eastAsia="et-EE"/>
        </w:rPr>
        <w:t>6)</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tarbija kinnitus</w:t>
      </w:r>
      <w:r w:rsidR="00E5035A">
        <w:rPr>
          <w:rFonts w:ascii="Times New Roman" w:eastAsia="Times New Roman" w:hAnsi="Times New Roman" w:cs="Times New Roman"/>
          <w:sz w:val="24"/>
          <w:szCs w:val="24"/>
          <w:lang w:eastAsia="et-EE"/>
        </w:rPr>
        <w:t>, et ta on</w:t>
      </w:r>
      <w:r w:rsidRPr="00236554">
        <w:rPr>
          <w:rFonts w:ascii="Times New Roman" w:eastAsia="Times New Roman" w:hAnsi="Times New Roman" w:cs="Times New Roman"/>
          <w:sz w:val="24"/>
          <w:szCs w:val="24"/>
          <w:lang w:eastAsia="et-EE"/>
        </w:rPr>
        <w:t xml:space="preserve"> kaupleja poole </w:t>
      </w:r>
      <w:r w:rsidR="00024F2F">
        <w:rPr>
          <w:rFonts w:ascii="Times New Roman" w:eastAsia="Times New Roman" w:hAnsi="Times New Roman" w:cs="Times New Roman"/>
          <w:sz w:val="24"/>
          <w:szCs w:val="24"/>
          <w:lang w:eastAsia="et-EE"/>
        </w:rPr>
        <w:t>varem</w:t>
      </w:r>
      <w:r w:rsidR="000625DA">
        <w:rPr>
          <w:rFonts w:ascii="Times New Roman" w:eastAsia="Times New Roman" w:hAnsi="Times New Roman" w:cs="Times New Roman"/>
          <w:sz w:val="24"/>
          <w:szCs w:val="24"/>
          <w:lang w:eastAsia="et-EE"/>
        </w:rPr>
        <w:t xml:space="preserve"> kirjaliku</w:t>
      </w:r>
      <w:r w:rsidR="00024F2F">
        <w:rPr>
          <w:rFonts w:ascii="Times New Roman" w:eastAsia="Times New Roman" w:hAnsi="Times New Roman" w:cs="Times New Roman"/>
          <w:sz w:val="24"/>
          <w:szCs w:val="24"/>
          <w:lang w:eastAsia="et-EE"/>
        </w:rPr>
        <w:t xml:space="preserve"> </w:t>
      </w:r>
      <w:r w:rsidR="005E0EF1">
        <w:rPr>
          <w:rFonts w:ascii="Times New Roman" w:eastAsia="Times New Roman" w:hAnsi="Times New Roman" w:cs="Times New Roman"/>
          <w:sz w:val="24"/>
          <w:szCs w:val="24"/>
          <w:lang w:eastAsia="et-EE"/>
        </w:rPr>
        <w:t xml:space="preserve">nõudega </w:t>
      </w:r>
      <w:r w:rsidR="00E5035A">
        <w:rPr>
          <w:rFonts w:ascii="Times New Roman" w:eastAsia="Times New Roman" w:hAnsi="Times New Roman" w:cs="Times New Roman"/>
          <w:sz w:val="24"/>
          <w:szCs w:val="24"/>
          <w:lang w:eastAsia="et-EE"/>
        </w:rPr>
        <w:t xml:space="preserve">juba </w:t>
      </w:r>
      <w:r w:rsidRPr="00236554">
        <w:rPr>
          <w:rFonts w:ascii="Times New Roman" w:eastAsia="Times New Roman" w:hAnsi="Times New Roman" w:cs="Times New Roman"/>
          <w:sz w:val="24"/>
          <w:szCs w:val="24"/>
          <w:lang w:eastAsia="et-EE"/>
        </w:rPr>
        <w:t>pöördu</w:t>
      </w:r>
      <w:r w:rsidR="00E5035A">
        <w:rPr>
          <w:rFonts w:ascii="Times New Roman" w:eastAsia="Times New Roman" w:hAnsi="Times New Roman" w:cs="Times New Roman"/>
          <w:sz w:val="24"/>
          <w:szCs w:val="24"/>
          <w:lang w:eastAsia="et-EE"/>
        </w:rPr>
        <w:t>nud</w:t>
      </w:r>
      <w:r w:rsidRPr="00236554">
        <w:rPr>
          <w:rFonts w:ascii="Times New Roman" w:eastAsia="Times New Roman" w:hAnsi="Times New Roman" w:cs="Times New Roman"/>
          <w:sz w:val="24"/>
          <w:szCs w:val="24"/>
          <w:lang w:eastAsia="et-EE"/>
        </w:rPr>
        <w:t>;</w:t>
      </w:r>
      <w:bookmarkStart w:id="146" w:name="para46lg3p6"/>
      <w:bookmarkEnd w:id="146"/>
    </w:p>
    <w:p w14:paraId="05CBF174" w14:textId="47E3CC28" w:rsidR="00307DFC" w:rsidRPr="00236554" w:rsidRDefault="00BC60B2"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r w:rsidR="006767F8" w:rsidRPr="00236554">
        <w:rPr>
          <w:rFonts w:ascii="Times New Roman" w:eastAsia="Times New Roman" w:hAnsi="Times New Roman" w:cs="Times New Roman"/>
          <w:sz w:val="24"/>
          <w:szCs w:val="24"/>
          <w:lang w:eastAsia="et-EE"/>
        </w:rPr>
        <w:t>) </w:t>
      </w:r>
      <w:r w:rsidR="00AD0AEB">
        <w:rPr>
          <w:rFonts w:ascii="Times New Roman" w:eastAsia="Times New Roman" w:hAnsi="Times New Roman" w:cs="Times New Roman"/>
          <w:sz w:val="24"/>
          <w:szCs w:val="24"/>
          <w:lang w:eastAsia="et-EE"/>
        </w:rPr>
        <w:t>tarbija</w:t>
      </w:r>
      <w:r w:rsidR="006767F8" w:rsidRPr="00236554">
        <w:rPr>
          <w:rFonts w:ascii="Times New Roman" w:eastAsia="Times New Roman" w:hAnsi="Times New Roman" w:cs="Times New Roman"/>
          <w:sz w:val="24"/>
          <w:szCs w:val="24"/>
          <w:lang w:eastAsia="et-EE"/>
        </w:rPr>
        <w:t>vaidlus</w:t>
      </w:r>
      <w:r w:rsidR="00AD0AEB">
        <w:rPr>
          <w:rFonts w:ascii="Times New Roman" w:eastAsia="Times New Roman" w:hAnsi="Times New Roman" w:cs="Times New Roman"/>
          <w:sz w:val="24"/>
          <w:szCs w:val="24"/>
          <w:lang w:eastAsia="et-EE"/>
        </w:rPr>
        <w:t>asja</w:t>
      </w:r>
      <w:r w:rsidR="006767F8" w:rsidRPr="00236554">
        <w:rPr>
          <w:rFonts w:ascii="Times New Roman" w:eastAsia="Times New Roman" w:hAnsi="Times New Roman" w:cs="Times New Roman"/>
          <w:sz w:val="24"/>
          <w:szCs w:val="24"/>
          <w:lang w:eastAsia="et-EE"/>
        </w:rPr>
        <w:t xml:space="preserve"> suulise arutamise soovi korral tarbija sellekohane avaldus</w:t>
      </w:r>
      <w:r w:rsidR="00307DFC" w:rsidRPr="00236554">
        <w:rPr>
          <w:rFonts w:ascii="Times New Roman" w:eastAsia="Times New Roman" w:hAnsi="Times New Roman" w:cs="Times New Roman"/>
          <w:sz w:val="24"/>
          <w:szCs w:val="24"/>
          <w:lang w:eastAsia="et-EE"/>
        </w:rPr>
        <w:t>;</w:t>
      </w:r>
    </w:p>
    <w:p w14:paraId="2D79EA8D" w14:textId="4BFDAD92" w:rsidR="00BC60B2" w:rsidRDefault="00BC60B2"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EF0C5A">
        <w:rPr>
          <w:rFonts w:ascii="Times New Roman" w:eastAsia="Times New Roman" w:hAnsi="Times New Roman" w:cs="Times New Roman"/>
          <w:sz w:val="24"/>
          <w:szCs w:val="24"/>
          <w:lang w:eastAsia="et-EE"/>
        </w:rPr>
        <w:t>8</w:t>
      </w:r>
      <w:r w:rsidR="00EF0C5A" w:rsidRPr="00EF0C5A">
        <w:rPr>
          <w:rFonts w:ascii="Times New Roman" w:eastAsia="Times New Roman" w:hAnsi="Times New Roman" w:cs="Times New Roman"/>
          <w:sz w:val="24"/>
          <w:szCs w:val="24"/>
          <w:lang w:eastAsia="et-EE"/>
        </w:rPr>
        <w:t>)</w:t>
      </w:r>
      <w:r w:rsidRPr="00EF0C5A">
        <w:rPr>
          <w:rFonts w:ascii="Times New Roman" w:eastAsia="Times New Roman" w:hAnsi="Times New Roman" w:cs="Times New Roman"/>
          <w:sz w:val="24"/>
          <w:szCs w:val="24"/>
          <w:lang w:eastAsia="et-EE"/>
        </w:rPr>
        <w:t xml:space="preserve"> </w:t>
      </w:r>
      <w:r w:rsidR="00EF0C5A">
        <w:rPr>
          <w:rFonts w:ascii="Times New Roman" w:eastAsia="Times New Roman" w:hAnsi="Times New Roman" w:cs="Times New Roman"/>
          <w:sz w:val="24"/>
          <w:szCs w:val="24"/>
          <w:lang w:eastAsia="et-EE"/>
        </w:rPr>
        <w:t>kui tarbija näeb võimalust kompromissi</w:t>
      </w:r>
      <w:del w:id="147" w:author="Merike Koppel JM" w:date="2024-09-24T12:12:00Z">
        <w:r w:rsidR="00EF0C5A" w:rsidDel="00CF5C9B">
          <w:rPr>
            <w:rFonts w:ascii="Times New Roman" w:eastAsia="Times New Roman" w:hAnsi="Times New Roman" w:cs="Times New Roman"/>
            <w:sz w:val="24"/>
            <w:szCs w:val="24"/>
            <w:lang w:eastAsia="et-EE"/>
          </w:rPr>
          <w:delText>ks</w:delText>
        </w:r>
      </w:del>
      <w:ins w:id="148" w:author="Merike Koppel JM" w:date="2024-09-24T12:12:00Z">
        <w:r w:rsidR="00CF5C9B">
          <w:rPr>
            <w:rFonts w:ascii="Times New Roman" w:eastAsia="Times New Roman" w:hAnsi="Times New Roman" w:cs="Times New Roman"/>
            <w:sz w:val="24"/>
            <w:szCs w:val="24"/>
            <w:lang w:eastAsia="et-EE"/>
          </w:rPr>
          <w:t>le jõuda</w:t>
        </w:r>
      </w:ins>
      <w:r w:rsidR="00EF0C5A">
        <w:rPr>
          <w:rFonts w:ascii="Times New Roman" w:eastAsia="Times New Roman" w:hAnsi="Times New Roman" w:cs="Times New Roman"/>
          <w:sz w:val="24"/>
          <w:szCs w:val="24"/>
          <w:lang w:eastAsia="et-EE"/>
        </w:rPr>
        <w:t xml:space="preserve">, siis </w:t>
      </w:r>
      <w:del w:id="149" w:author="Merike Koppel JM" w:date="2024-10-01T11:06:00Z">
        <w:r w:rsidR="00EF0C5A" w:rsidDel="00A00B04">
          <w:rPr>
            <w:rFonts w:ascii="Times New Roman" w:eastAsia="Times New Roman" w:hAnsi="Times New Roman" w:cs="Times New Roman"/>
            <w:sz w:val="24"/>
            <w:szCs w:val="24"/>
            <w:lang w:eastAsia="et-EE"/>
          </w:rPr>
          <w:delText>o</w:delText>
        </w:r>
      </w:del>
      <w:ins w:id="150" w:author="Merike Koppel JM" w:date="2024-10-01T11:07:00Z">
        <w:r w:rsidR="00A00B04">
          <w:rPr>
            <w:rFonts w:ascii="Times New Roman" w:eastAsia="Times New Roman" w:hAnsi="Times New Roman" w:cs="Times New Roman"/>
            <w:sz w:val="24"/>
            <w:szCs w:val="24"/>
            <w:lang w:eastAsia="et-EE"/>
          </w:rPr>
          <w:t>te</w:t>
        </w:r>
      </w:ins>
      <w:r w:rsidR="00EF0C5A">
        <w:rPr>
          <w:rFonts w:ascii="Times New Roman" w:eastAsia="Times New Roman" w:hAnsi="Times New Roman" w:cs="Times New Roman"/>
          <w:sz w:val="24"/>
          <w:szCs w:val="24"/>
          <w:lang w:eastAsia="et-EE"/>
        </w:rPr>
        <w:t>ma</w:t>
      </w:r>
      <w:del w:id="151" w:author="Merike Koppel JM" w:date="2024-09-24T12:16:00Z">
        <w:r w:rsidR="00EF0C5A" w:rsidDel="002933EE">
          <w:rPr>
            <w:rFonts w:ascii="Times New Roman" w:eastAsia="Times New Roman" w:hAnsi="Times New Roman" w:cs="Times New Roman"/>
            <w:sz w:val="24"/>
            <w:szCs w:val="24"/>
            <w:lang w:eastAsia="et-EE"/>
          </w:rPr>
          <w:delText>poolne</w:delText>
        </w:r>
      </w:del>
      <w:r w:rsidR="00EF0C5A">
        <w:rPr>
          <w:rFonts w:ascii="Times New Roman" w:eastAsia="Times New Roman" w:hAnsi="Times New Roman" w:cs="Times New Roman"/>
          <w:sz w:val="24"/>
          <w:szCs w:val="24"/>
          <w:lang w:eastAsia="et-EE"/>
        </w:rPr>
        <w:t xml:space="preserve"> ettepanek kompromissi sõlmimise </w:t>
      </w:r>
      <w:del w:id="152" w:author="Merike Koppel JM" w:date="2024-09-24T12:12:00Z">
        <w:r w:rsidR="00EF0C5A" w:rsidDel="00CF5C9B">
          <w:rPr>
            <w:rFonts w:ascii="Times New Roman" w:eastAsia="Times New Roman" w:hAnsi="Times New Roman" w:cs="Times New Roman"/>
            <w:sz w:val="24"/>
            <w:szCs w:val="24"/>
            <w:lang w:eastAsia="et-EE"/>
          </w:rPr>
          <w:delText>osas</w:delText>
        </w:r>
      </w:del>
      <w:ins w:id="153" w:author="Merike Koppel JM" w:date="2024-09-24T12:12:00Z">
        <w:r w:rsidR="00CF5C9B">
          <w:rPr>
            <w:rFonts w:ascii="Times New Roman" w:eastAsia="Times New Roman" w:hAnsi="Times New Roman" w:cs="Times New Roman"/>
            <w:sz w:val="24"/>
            <w:szCs w:val="24"/>
            <w:lang w:eastAsia="et-EE"/>
          </w:rPr>
          <w:t>kohta</w:t>
        </w:r>
      </w:ins>
      <w:r w:rsidR="00EF0C5A">
        <w:rPr>
          <w:rFonts w:ascii="Times New Roman" w:eastAsia="Times New Roman" w:hAnsi="Times New Roman" w:cs="Times New Roman"/>
          <w:sz w:val="24"/>
          <w:szCs w:val="24"/>
          <w:lang w:eastAsia="et-EE"/>
        </w:rPr>
        <w:t>.</w:t>
      </w:r>
    </w:p>
    <w:p w14:paraId="2FDD68C2" w14:textId="77777777" w:rsidR="0025589C" w:rsidRPr="00236554" w:rsidRDefault="0025589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465AFA7" w14:textId="1CBA9038"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bookmarkStart w:id="154" w:name="para46lg7"/>
      <w:r w:rsidRPr="00236554">
        <w:rPr>
          <w:rFonts w:ascii="Times New Roman" w:hAnsi="Times New Roman" w:cs="Times New Roman"/>
          <w:sz w:val="24"/>
          <w:szCs w:val="24"/>
          <w:lang w:eastAsia="et-EE"/>
        </w:rPr>
        <w:t>(</w:t>
      </w:r>
      <w:r w:rsidR="0025589C">
        <w:rPr>
          <w:rFonts w:ascii="Times New Roman" w:hAnsi="Times New Roman" w:cs="Times New Roman"/>
          <w:sz w:val="24"/>
          <w:szCs w:val="24"/>
          <w:lang w:eastAsia="et-EE"/>
        </w:rPr>
        <w:t>3</w:t>
      </w:r>
      <w:r w:rsidRPr="00236554">
        <w:rPr>
          <w:rFonts w:ascii="Times New Roman" w:hAnsi="Times New Roman" w:cs="Times New Roman"/>
          <w:sz w:val="24"/>
          <w:szCs w:val="24"/>
          <w:lang w:eastAsia="et-EE"/>
        </w:rPr>
        <w:t>) Avaldus esita</w:t>
      </w:r>
      <w:r w:rsidR="00136E0C">
        <w:rPr>
          <w:rFonts w:ascii="Times New Roman" w:hAnsi="Times New Roman" w:cs="Times New Roman"/>
          <w:sz w:val="24"/>
          <w:szCs w:val="24"/>
          <w:lang w:eastAsia="et-EE"/>
        </w:rPr>
        <w:t>takse</w:t>
      </w:r>
      <w:r w:rsidRPr="00236554">
        <w:rPr>
          <w:rFonts w:ascii="Times New Roman" w:hAnsi="Times New Roman" w:cs="Times New Roman"/>
          <w:sz w:val="24"/>
          <w:szCs w:val="24"/>
          <w:lang w:eastAsia="et-EE"/>
        </w:rPr>
        <w:t xml:space="preserve"> </w:t>
      </w:r>
      <w:r w:rsidR="00067E09" w:rsidRPr="00236554">
        <w:rPr>
          <w:rFonts w:ascii="Times New Roman" w:hAnsi="Times New Roman" w:cs="Times New Roman"/>
          <w:sz w:val="24"/>
          <w:szCs w:val="24"/>
          <w:lang w:eastAsia="et-EE"/>
        </w:rPr>
        <w:t xml:space="preserve">kirjalikult </w:t>
      </w:r>
      <w:r w:rsidR="00067E09" w:rsidRPr="00B50524">
        <w:rPr>
          <w:rFonts w:ascii="Times New Roman" w:hAnsi="Times New Roman" w:cs="Times New Roman"/>
          <w:sz w:val="24"/>
          <w:szCs w:val="24"/>
          <w:lang w:eastAsia="et-EE"/>
        </w:rPr>
        <w:t xml:space="preserve">või </w:t>
      </w:r>
      <w:r w:rsidR="009B11D6">
        <w:rPr>
          <w:rFonts w:ascii="Times New Roman" w:hAnsi="Times New Roman" w:cs="Times New Roman"/>
          <w:sz w:val="24"/>
          <w:szCs w:val="24"/>
          <w:lang w:eastAsia="et-EE"/>
        </w:rPr>
        <w:t xml:space="preserve">Tarbijakaitse ja Tehnilise Järelevalve Ameti </w:t>
      </w:r>
      <w:r w:rsidRPr="00B50524">
        <w:rPr>
          <w:rFonts w:ascii="Times New Roman" w:hAnsi="Times New Roman" w:cs="Times New Roman"/>
          <w:sz w:val="24"/>
          <w:szCs w:val="24"/>
          <w:lang w:eastAsia="et-EE"/>
        </w:rPr>
        <w:t>veebilehe</w:t>
      </w:r>
      <w:r w:rsidRPr="00236554">
        <w:rPr>
          <w:rFonts w:ascii="Times New Roman" w:hAnsi="Times New Roman" w:cs="Times New Roman"/>
          <w:sz w:val="24"/>
          <w:szCs w:val="24"/>
          <w:lang w:eastAsia="et-EE"/>
        </w:rPr>
        <w:t xml:space="preserve"> kaudu</w:t>
      </w:r>
      <w:r w:rsidR="000A6F78">
        <w:rPr>
          <w:rFonts w:ascii="Times New Roman" w:eastAsia="Times New Roman" w:hAnsi="Times New Roman" w:cs="Times New Roman"/>
          <w:sz w:val="24"/>
          <w:szCs w:val="24"/>
          <w:lang w:eastAsia="et-EE"/>
        </w:rPr>
        <w:t>.</w:t>
      </w:r>
    </w:p>
    <w:bookmarkEnd w:id="154"/>
    <w:p w14:paraId="6EB78790"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44FAEFF9" w14:textId="4079FAAA" w:rsidR="00A825C6" w:rsidRPr="00236554" w:rsidRDefault="00A825C6" w:rsidP="002D3EFA">
      <w:pPr>
        <w:shd w:val="clear" w:color="auto" w:fill="FFFFFF"/>
        <w:spacing w:after="0" w:line="240" w:lineRule="auto"/>
        <w:jc w:val="both"/>
        <w:outlineLvl w:val="2"/>
        <w:rPr>
          <w:rFonts w:ascii="Times New Roman" w:hAnsi="Times New Roman" w:cs="Times New Roman"/>
          <w:b/>
          <w:bCs/>
          <w:sz w:val="24"/>
          <w:szCs w:val="24"/>
          <w:lang w:eastAsia="et-EE"/>
        </w:rPr>
      </w:pPr>
      <w:bookmarkStart w:id="155" w:name="_Hlk105502429"/>
      <w:bookmarkStart w:id="156" w:name="_Hlk105502420"/>
      <w:r w:rsidRPr="00236554">
        <w:rPr>
          <w:rFonts w:ascii="Times New Roman" w:hAnsi="Times New Roman" w:cs="Times New Roman"/>
          <w:b/>
          <w:bCs/>
          <w:sz w:val="24"/>
          <w:szCs w:val="24"/>
          <w:bdr w:val="none" w:sz="0" w:space="0" w:color="auto" w:frame="1"/>
          <w:lang w:eastAsia="et-EE"/>
        </w:rPr>
        <w:t xml:space="preserve">§ </w:t>
      </w:r>
      <w:r w:rsidR="00F17652">
        <w:rPr>
          <w:rFonts w:ascii="Times New Roman" w:hAnsi="Times New Roman" w:cs="Times New Roman"/>
          <w:b/>
          <w:bCs/>
          <w:sz w:val="24"/>
          <w:szCs w:val="24"/>
          <w:bdr w:val="none" w:sz="0" w:space="0" w:color="auto" w:frame="1"/>
          <w:lang w:eastAsia="et-EE"/>
        </w:rPr>
        <w:t>5</w:t>
      </w:r>
      <w:r w:rsidR="00031F59">
        <w:rPr>
          <w:rFonts w:ascii="Times New Roman" w:hAnsi="Times New Roman" w:cs="Times New Roman"/>
          <w:b/>
          <w:bCs/>
          <w:sz w:val="24"/>
          <w:szCs w:val="24"/>
          <w:bdr w:val="none" w:sz="0" w:space="0" w:color="auto" w:frame="1"/>
          <w:lang w:eastAsia="et-EE"/>
        </w:rPr>
        <w:t>0</w:t>
      </w:r>
      <w:r w:rsidR="006E269C">
        <w:rPr>
          <w:rFonts w:ascii="Times New Roman" w:hAnsi="Times New Roman" w:cs="Times New Roman"/>
          <w:b/>
          <w:bCs/>
          <w:sz w:val="24"/>
          <w:szCs w:val="24"/>
          <w:bdr w:val="none" w:sz="0" w:space="0" w:color="auto" w:frame="1"/>
          <w:vertAlign w:val="superscript"/>
          <w:lang w:eastAsia="et-EE"/>
        </w:rPr>
        <w:t>1</w:t>
      </w:r>
      <w:r w:rsidR="00750EC3" w:rsidRPr="00236554">
        <w:rPr>
          <w:rFonts w:ascii="Times New Roman" w:hAnsi="Times New Roman" w:cs="Times New Roman"/>
          <w:b/>
          <w:bCs/>
          <w:sz w:val="24"/>
          <w:szCs w:val="24"/>
          <w:bdr w:val="none" w:sz="0" w:space="0" w:color="auto" w:frame="1"/>
          <w:lang w:eastAsia="et-EE"/>
        </w:rPr>
        <w:t xml:space="preserve">. </w:t>
      </w:r>
      <w:bookmarkEnd w:id="155"/>
      <w:r w:rsidRPr="00236554">
        <w:rPr>
          <w:rFonts w:ascii="Times New Roman" w:hAnsi="Times New Roman" w:cs="Times New Roman"/>
          <w:b/>
          <w:bCs/>
          <w:sz w:val="24"/>
          <w:szCs w:val="24"/>
          <w:lang w:eastAsia="et-EE"/>
        </w:rPr>
        <w:t>Avalduse menetlusse võtmise otsustamine</w:t>
      </w:r>
    </w:p>
    <w:p w14:paraId="69D4F4AD"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157" w:name="para47lg1"/>
    </w:p>
    <w:p w14:paraId="29BB8D28" w14:textId="2B0331DB" w:rsidR="00A825C6" w:rsidRPr="00236554" w:rsidRDefault="00A825C6" w:rsidP="002D3EFA">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bdr w:val="none" w:sz="0" w:space="0" w:color="auto" w:frame="1"/>
          <w:lang w:eastAsia="et-EE"/>
        </w:rPr>
        <w:t xml:space="preserve">(1) Komisjoni </w:t>
      </w:r>
      <w:r w:rsidR="00FD35C9">
        <w:rPr>
          <w:rFonts w:ascii="Times New Roman" w:hAnsi="Times New Roman" w:cs="Times New Roman"/>
          <w:sz w:val="24"/>
          <w:szCs w:val="24"/>
          <w:bdr w:val="none" w:sz="0" w:space="0" w:color="auto" w:frame="1"/>
          <w:lang w:eastAsia="et-EE"/>
        </w:rPr>
        <w:t xml:space="preserve">esimees </w:t>
      </w:r>
      <w:r w:rsidRPr="00236554">
        <w:rPr>
          <w:rFonts w:ascii="Times New Roman" w:hAnsi="Times New Roman" w:cs="Times New Roman"/>
          <w:sz w:val="24"/>
          <w:szCs w:val="24"/>
          <w:bdr w:val="none" w:sz="0" w:space="0" w:color="auto" w:frame="1"/>
          <w:lang w:eastAsia="et-EE"/>
        </w:rPr>
        <w:t xml:space="preserve">otsustab avalduse menetlusse võtmise </w:t>
      </w:r>
      <w:r w:rsidR="00BC60B2">
        <w:rPr>
          <w:rFonts w:ascii="Times New Roman" w:hAnsi="Times New Roman" w:cs="Times New Roman"/>
          <w:sz w:val="24"/>
          <w:szCs w:val="24"/>
          <w:lang w:eastAsia="et-EE"/>
        </w:rPr>
        <w:t>14</w:t>
      </w:r>
      <w:r w:rsidRPr="00236554">
        <w:rPr>
          <w:rFonts w:ascii="Times New Roman" w:hAnsi="Times New Roman" w:cs="Times New Roman"/>
          <w:sz w:val="24"/>
          <w:szCs w:val="24"/>
          <w:lang w:eastAsia="et-EE"/>
        </w:rPr>
        <w:t> päeva jooksul nõuetekohase avalduse saamise päevast või puuduste kõrvaldamise tähtaja möödumisest arvates.</w:t>
      </w:r>
    </w:p>
    <w:bookmarkEnd w:id="156"/>
    <w:p w14:paraId="1B22F81F"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79586C5" w14:textId="6DA2E45A" w:rsidR="00A825C6" w:rsidRPr="00236554" w:rsidRDefault="00A825C6" w:rsidP="002D3EFA">
      <w:pPr>
        <w:shd w:val="clear" w:color="auto" w:fill="FFFFFF"/>
        <w:spacing w:after="0" w:line="240" w:lineRule="auto"/>
        <w:jc w:val="both"/>
        <w:rPr>
          <w:rFonts w:ascii="Times New Roman" w:hAnsi="Times New Roman" w:cs="Times New Roman"/>
          <w:sz w:val="24"/>
          <w:szCs w:val="24"/>
          <w:lang w:eastAsia="et-EE"/>
        </w:rPr>
      </w:pPr>
      <w:r w:rsidRPr="00236554">
        <w:rPr>
          <w:rFonts w:ascii="Times New Roman" w:hAnsi="Times New Roman" w:cs="Times New Roman"/>
          <w:sz w:val="24"/>
          <w:szCs w:val="24"/>
          <w:lang w:eastAsia="et-EE"/>
        </w:rPr>
        <w:t xml:space="preserve">(2) Enne avalduse menetlusse võtmise otsustamist on komisjoni </w:t>
      </w:r>
      <w:r w:rsidR="00FD35C9">
        <w:rPr>
          <w:rFonts w:ascii="Times New Roman" w:hAnsi="Times New Roman" w:cs="Times New Roman"/>
          <w:sz w:val="24"/>
          <w:szCs w:val="24"/>
          <w:lang w:eastAsia="et-EE"/>
        </w:rPr>
        <w:t xml:space="preserve">esimehel </w:t>
      </w:r>
      <w:r w:rsidRPr="00236554">
        <w:rPr>
          <w:rFonts w:ascii="Times New Roman" w:hAnsi="Times New Roman" w:cs="Times New Roman"/>
          <w:sz w:val="24"/>
          <w:szCs w:val="24"/>
          <w:lang w:eastAsia="et-EE"/>
        </w:rPr>
        <w:t>õigus vajaduse</w:t>
      </w:r>
      <w:r w:rsidR="00003671">
        <w:rPr>
          <w:rFonts w:ascii="Times New Roman" w:hAnsi="Times New Roman" w:cs="Times New Roman"/>
          <w:sz w:val="24"/>
          <w:szCs w:val="24"/>
          <w:lang w:eastAsia="et-EE"/>
        </w:rPr>
        <w:t xml:space="preserve"> korral</w:t>
      </w:r>
      <w:r w:rsidRPr="00236554">
        <w:rPr>
          <w:rFonts w:ascii="Times New Roman" w:hAnsi="Times New Roman" w:cs="Times New Roman"/>
          <w:sz w:val="24"/>
          <w:szCs w:val="24"/>
          <w:lang w:eastAsia="et-EE"/>
        </w:rPr>
        <w:t xml:space="preserve"> </w:t>
      </w:r>
      <w:r w:rsidR="0001458D">
        <w:rPr>
          <w:rFonts w:ascii="Times New Roman" w:hAnsi="Times New Roman" w:cs="Times New Roman"/>
          <w:sz w:val="24"/>
          <w:szCs w:val="24"/>
          <w:lang w:eastAsia="et-EE"/>
        </w:rPr>
        <w:t>vastas</w:t>
      </w:r>
      <w:r w:rsidR="007419EB" w:rsidRPr="00B50524">
        <w:rPr>
          <w:rFonts w:ascii="Times New Roman" w:hAnsi="Times New Roman" w:cs="Times New Roman"/>
          <w:sz w:val="24"/>
          <w:szCs w:val="24"/>
          <w:lang w:eastAsia="et-EE"/>
        </w:rPr>
        <w:t>poole</w:t>
      </w:r>
      <w:r w:rsidR="007419EB" w:rsidRPr="007419EB">
        <w:rPr>
          <w:rFonts w:ascii="Times New Roman" w:hAnsi="Times New Roman" w:cs="Times New Roman"/>
          <w:sz w:val="24"/>
          <w:szCs w:val="24"/>
          <w:lang w:eastAsia="et-EE"/>
        </w:rPr>
        <w:t xml:space="preserve"> seisukoht </w:t>
      </w:r>
      <w:r w:rsidRPr="00236554">
        <w:rPr>
          <w:rFonts w:ascii="Times New Roman" w:hAnsi="Times New Roman" w:cs="Times New Roman"/>
          <w:sz w:val="24"/>
          <w:szCs w:val="24"/>
          <w:lang w:eastAsia="et-EE"/>
        </w:rPr>
        <w:t xml:space="preserve">ära kuulata. Kui </w:t>
      </w:r>
      <w:r w:rsidR="001A20D0" w:rsidRPr="00236554">
        <w:rPr>
          <w:rFonts w:ascii="Times New Roman" w:hAnsi="Times New Roman" w:cs="Times New Roman"/>
          <w:sz w:val="24"/>
          <w:szCs w:val="24"/>
          <w:lang w:eastAsia="et-EE"/>
        </w:rPr>
        <w:t xml:space="preserve">vastaspool </w:t>
      </w:r>
      <w:r w:rsidRPr="00236554">
        <w:rPr>
          <w:rFonts w:ascii="Times New Roman" w:hAnsi="Times New Roman" w:cs="Times New Roman"/>
          <w:sz w:val="24"/>
          <w:szCs w:val="24"/>
          <w:lang w:eastAsia="et-EE"/>
        </w:rPr>
        <w:t xml:space="preserve">tunnistab tarbija nõuet </w:t>
      </w:r>
      <w:r w:rsidR="001E1EC1">
        <w:rPr>
          <w:rFonts w:ascii="Times New Roman" w:hAnsi="Times New Roman" w:cs="Times New Roman"/>
          <w:sz w:val="24"/>
          <w:szCs w:val="24"/>
          <w:lang w:eastAsia="et-EE"/>
        </w:rPr>
        <w:t>ning</w:t>
      </w:r>
      <w:r w:rsidRPr="00236554">
        <w:rPr>
          <w:rFonts w:ascii="Times New Roman" w:hAnsi="Times New Roman" w:cs="Times New Roman"/>
          <w:sz w:val="24"/>
          <w:szCs w:val="24"/>
          <w:lang w:eastAsia="et-EE"/>
        </w:rPr>
        <w:t xml:space="preserve"> rahuldab selle, teavitab komisjoni </w:t>
      </w:r>
      <w:r w:rsidR="004060E2">
        <w:rPr>
          <w:rFonts w:ascii="Times New Roman" w:hAnsi="Times New Roman" w:cs="Times New Roman"/>
          <w:sz w:val="24"/>
          <w:szCs w:val="24"/>
          <w:lang w:eastAsia="et-EE"/>
        </w:rPr>
        <w:t xml:space="preserve">esimees </w:t>
      </w:r>
      <w:r w:rsidRPr="00236554">
        <w:rPr>
          <w:rFonts w:ascii="Times New Roman" w:hAnsi="Times New Roman" w:cs="Times New Roman"/>
          <w:sz w:val="24"/>
          <w:szCs w:val="24"/>
          <w:lang w:eastAsia="et-EE"/>
        </w:rPr>
        <w:t xml:space="preserve">tarbijat ja </w:t>
      </w:r>
      <w:r w:rsidR="00356DD1" w:rsidRPr="00236554">
        <w:rPr>
          <w:rFonts w:ascii="Times New Roman" w:hAnsi="Times New Roman" w:cs="Times New Roman"/>
          <w:sz w:val="24"/>
          <w:szCs w:val="24"/>
          <w:lang w:eastAsia="et-EE"/>
        </w:rPr>
        <w:t xml:space="preserve">vastaspoolt </w:t>
      </w:r>
      <w:r w:rsidRPr="00236554">
        <w:rPr>
          <w:rFonts w:ascii="Times New Roman" w:hAnsi="Times New Roman" w:cs="Times New Roman"/>
          <w:sz w:val="24"/>
          <w:szCs w:val="24"/>
          <w:lang w:eastAsia="et-EE"/>
        </w:rPr>
        <w:t xml:space="preserve">menetluse </w:t>
      </w:r>
      <w:r w:rsidR="00EA29F5">
        <w:rPr>
          <w:rFonts w:ascii="Times New Roman" w:hAnsi="Times New Roman" w:cs="Times New Roman"/>
          <w:sz w:val="24"/>
          <w:szCs w:val="24"/>
          <w:lang w:eastAsia="et-EE"/>
        </w:rPr>
        <w:t xml:space="preserve">algatamata jätmisest </w:t>
      </w:r>
      <w:r w:rsidRPr="00236554">
        <w:rPr>
          <w:rFonts w:ascii="Times New Roman" w:hAnsi="Times New Roman" w:cs="Times New Roman"/>
          <w:sz w:val="24"/>
          <w:szCs w:val="24"/>
          <w:lang w:eastAsia="et-EE"/>
        </w:rPr>
        <w:t>nõude vabatahtliku rahuldamise tõttu.</w:t>
      </w:r>
    </w:p>
    <w:p w14:paraId="2E5FEE50" w14:textId="77777777" w:rsidR="00A825C6" w:rsidRPr="00625C8E"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1463620" w14:textId="3D0A796C" w:rsidR="00A825C6" w:rsidRDefault="00A825C6" w:rsidP="002D3EFA">
      <w:pPr>
        <w:shd w:val="clear" w:color="auto" w:fill="FFFFFF"/>
        <w:spacing w:after="0" w:line="240" w:lineRule="auto"/>
        <w:jc w:val="both"/>
        <w:rPr>
          <w:rFonts w:ascii="Times New Roman" w:hAnsi="Times New Roman" w:cs="Times New Roman"/>
          <w:sz w:val="24"/>
          <w:szCs w:val="24"/>
          <w:lang w:eastAsia="et-EE"/>
        </w:rPr>
      </w:pPr>
      <w:r w:rsidRPr="00EF0C5A">
        <w:rPr>
          <w:rFonts w:ascii="Times New Roman" w:hAnsi="Times New Roman" w:cs="Times New Roman"/>
          <w:sz w:val="24"/>
          <w:szCs w:val="24"/>
          <w:lang w:eastAsia="et-EE"/>
        </w:rPr>
        <w:t xml:space="preserve">(3) Kui tarbija </w:t>
      </w:r>
      <w:r w:rsidR="00EF0C5A">
        <w:rPr>
          <w:rFonts w:ascii="Times New Roman" w:hAnsi="Times New Roman" w:cs="Times New Roman"/>
          <w:sz w:val="24"/>
          <w:szCs w:val="24"/>
          <w:lang w:eastAsia="et-EE"/>
        </w:rPr>
        <w:t>on avaldusele lisanud oma</w:t>
      </w:r>
      <w:del w:id="158" w:author="Merike Koppel JM" w:date="2024-09-24T12:16:00Z">
        <w:r w:rsidR="00EF0C5A" w:rsidDel="002933EE">
          <w:rPr>
            <w:rFonts w:ascii="Times New Roman" w:hAnsi="Times New Roman" w:cs="Times New Roman"/>
            <w:sz w:val="24"/>
            <w:szCs w:val="24"/>
            <w:lang w:eastAsia="et-EE"/>
          </w:rPr>
          <w:delText>poolse</w:delText>
        </w:r>
      </w:del>
      <w:r w:rsidR="00EF0C5A">
        <w:rPr>
          <w:rFonts w:ascii="Times New Roman" w:hAnsi="Times New Roman" w:cs="Times New Roman"/>
          <w:sz w:val="24"/>
          <w:szCs w:val="24"/>
          <w:lang w:eastAsia="et-EE"/>
        </w:rPr>
        <w:t xml:space="preserve"> kompromissettepaneku,</w:t>
      </w:r>
      <w:r w:rsidRPr="00EF0C5A">
        <w:rPr>
          <w:rFonts w:ascii="Times New Roman" w:hAnsi="Times New Roman" w:cs="Times New Roman"/>
          <w:sz w:val="24"/>
          <w:szCs w:val="24"/>
          <w:lang w:eastAsia="et-EE"/>
        </w:rPr>
        <w:t xml:space="preserve"> küsib komisjoni </w:t>
      </w:r>
      <w:r w:rsidR="00B34C89">
        <w:rPr>
          <w:rFonts w:ascii="Times New Roman" w:hAnsi="Times New Roman" w:cs="Times New Roman"/>
          <w:sz w:val="24"/>
          <w:szCs w:val="24"/>
          <w:lang w:eastAsia="et-EE"/>
        </w:rPr>
        <w:t xml:space="preserve">esimees </w:t>
      </w:r>
      <w:r w:rsidR="00EA29F5" w:rsidRPr="00EF0C5A">
        <w:rPr>
          <w:rFonts w:ascii="Times New Roman" w:hAnsi="Times New Roman" w:cs="Times New Roman"/>
          <w:sz w:val="24"/>
          <w:szCs w:val="24"/>
          <w:lang w:eastAsia="et-EE"/>
        </w:rPr>
        <w:t>selle</w:t>
      </w:r>
      <w:r w:rsidR="00EF0C5A">
        <w:rPr>
          <w:rFonts w:ascii="Times New Roman" w:hAnsi="Times New Roman" w:cs="Times New Roman"/>
          <w:sz w:val="24"/>
          <w:szCs w:val="24"/>
          <w:lang w:eastAsia="et-EE"/>
        </w:rPr>
        <w:t xml:space="preserve"> </w:t>
      </w:r>
      <w:del w:id="159" w:author="Merike Koppel JM" w:date="2024-09-24T12:18:00Z">
        <w:r w:rsidR="00EF0C5A" w:rsidDel="002933EE">
          <w:rPr>
            <w:rFonts w:ascii="Times New Roman" w:hAnsi="Times New Roman" w:cs="Times New Roman"/>
            <w:sz w:val="24"/>
            <w:szCs w:val="24"/>
            <w:lang w:eastAsia="et-EE"/>
          </w:rPr>
          <w:delText>osas</w:delText>
        </w:r>
      </w:del>
      <w:ins w:id="160" w:author="Merike Koppel JM" w:date="2024-09-24T12:18:00Z">
        <w:r w:rsidR="002933EE">
          <w:rPr>
            <w:rFonts w:ascii="Times New Roman" w:hAnsi="Times New Roman" w:cs="Times New Roman"/>
            <w:sz w:val="24"/>
            <w:szCs w:val="24"/>
            <w:lang w:eastAsia="et-EE"/>
          </w:rPr>
          <w:t>kohta</w:t>
        </w:r>
      </w:ins>
      <w:r w:rsidR="00EA29F5" w:rsidRPr="00EF0C5A">
        <w:rPr>
          <w:rFonts w:ascii="Times New Roman" w:hAnsi="Times New Roman" w:cs="Times New Roman"/>
          <w:sz w:val="24"/>
          <w:szCs w:val="24"/>
          <w:lang w:eastAsia="et-EE"/>
        </w:rPr>
        <w:t xml:space="preserve"> </w:t>
      </w:r>
      <w:r w:rsidR="00AF39A2" w:rsidRPr="00EF0C5A">
        <w:rPr>
          <w:rFonts w:ascii="Times New Roman" w:hAnsi="Times New Roman" w:cs="Times New Roman"/>
          <w:sz w:val="24"/>
          <w:szCs w:val="24"/>
          <w:lang w:eastAsia="et-EE"/>
        </w:rPr>
        <w:t xml:space="preserve">vastaspoole </w:t>
      </w:r>
      <w:r w:rsidRPr="00EF0C5A">
        <w:rPr>
          <w:rFonts w:ascii="Times New Roman" w:hAnsi="Times New Roman" w:cs="Times New Roman"/>
          <w:sz w:val="24"/>
          <w:szCs w:val="24"/>
          <w:lang w:eastAsia="et-EE"/>
        </w:rPr>
        <w:t>seisukohta</w:t>
      </w:r>
      <w:r w:rsidR="00EF0C5A">
        <w:rPr>
          <w:rFonts w:ascii="Times New Roman" w:hAnsi="Times New Roman" w:cs="Times New Roman"/>
          <w:sz w:val="24"/>
          <w:szCs w:val="24"/>
          <w:lang w:eastAsia="et-EE"/>
        </w:rPr>
        <w:t>.</w:t>
      </w:r>
    </w:p>
    <w:p w14:paraId="6474F209" w14:textId="77777777" w:rsidR="00724BCD" w:rsidRDefault="00724BCD" w:rsidP="002D3EFA">
      <w:pPr>
        <w:shd w:val="clear" w:color="auto" w:fill="FFFFFF"/>
        <w:spacing w:after="0" w:line="240" w:lineRule="auto"/>
        <w:jc w:val="both"/>
        <w:rPr>
          <w:rFonts w:ascii="Times New Roman" w:hAnsi="Times New Roman" w:cs="Times New Roman"/>
          <w:sz w:val="24"/>
          <w:szCs w:val="24"/>
          <w:lang w:eastAsia="et-EE"/>
        </w:rPr>
      </w:pPr>
    </w:p>
    <w:p w14:paraId="5EA570B2" w14:textId="35D53845" w:rsidR="00724BCD" w:rsidRPr="0044181D" w:rsidRDefault="00724BCD" w:rsidP="002D3EFA">
      <w:pPr>
        <w:shd w:val="clear" w:color="auto" w:fill="FFFFFF"/>
        <w:spacing w:after="0" w:line="240" w:lineRule="auto"/>
        <w:jc w:val="both"/>
        <w:rPr>
          <w:rFonts w:ascii="Times New Roman" w:hAnsi="Times New Roman" w:cs="Times New Roman"/>
          <w:sz w:val="24"/>
          <w:szCs w:val="24"/>
          <w:lang w:eastAsia="et-EE"/>
        </w:rPr>
      </w:pPr>
      <w:r w:rsidRPr="0044181D">
        <w:rPr>
          <w:rFonts w:ascii="Times New Roman" w:hAnsi="Times New Roman" w:cs="Times New Roman"/>
          <w:sz w:val="24"/>
          <w:szCs w:val="24"/>
          <w:lang w:eastAsia="et-EE"/>
        </w:rPr>
        <w:t>(4) Piiriülese vaidluse korral, kui tekib kohaldatava õiguse küsimus ning tarbija ja kaupleja vahelisele lepingule kohaldatav õigus määratakse kooskõlas Euroopa Parlamendi ja nõukogu määruse (EÜ) nr 593/2008 artikli 6 lõigetega 1 ja 2, arvestatakse tarbijavaidlusasja lahendamisel ja otsuse tegemisel tarbija elukoha liikmesriigi lepinguõiguse sätteid, millest kõrvalekalduv kokkulepe on tühine.</w:t>
      </w:r>
    </w:p>
    <w:p w14:paraId="51BFF064" w14:textId="0BE155AD" w:rsidR="00724BCD" w:rsidRPr="00236554" w:rsidRDefault="00724BCD" w:rsidP="002D3EFA">
      <w:pPr>
        <w:shd w:val="clear" w:color="auto" w:fill="FFFFFF"/>
        <w:spacing w:after="0" w:line="240" w:lineRule="auto"/>
        <w:jc w:val="both"/>
        <w:rPr>
          <w:rFonts w:ascii="Times New Roman" w:hAnsi="Times New Roman" w:cs="Times New Roman"/>
          <w:sz w:val="24"/>
          <w:szCs w:val="24"/>
          <w:lang w:eastAsia="et-EE"/>
        </w:rPr>
      </w:pPr>
    </w:p>
    <w:bookmarkEnd w:id="157"/>
    <w:p w14:paraId="5C88BA7B" w14:textId="7BE94A18" w:rsidR="00A825C6" w:rsidRPr="00236554" w:rsidRDefault="00A825C6" w:rsidP="002D3EFA">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bdr w:val="none" w:sz="0" w:space="0" w:color="auto" w:frame="1"/>
          <w:lang w:eastAsia="et-EE"/>
        </w:rPr>
        <w:t xml:space="preserve">§ </w:t>
      </w:r>
      <w:r w:rsidR="00F17652" w:rsidRPr="00031F59">
        <w:rPr>
          <w:rFonts w:ascii="Times New Roman" w:hAnsi="Times New Roman" w:cs="Times New Roman"/>
          <w:b/>
          <w:bCs/>
          <w:sz w:val="24"/>
          <w:szCs w:val="24"/>
          <w:bdr w:val="none" w:sz="0" w:space="0" w:color="auto" w:frame="1"/>
          <w:lang w:eastAsia="et-EE"/>
        </w:rPr>
        <w:t>5</w:t>
      </w:r>
      <w:r w:rsidR="00031F59">
        <w:rPr>
          <w:rFonts w:ascii="Times New Roman" w:hAnsi="Times New Roman" w:cs="Times New Roman"/>
          <w:b/>
          <w:bCs/>
          <w:sz w:val="24"/>
          <w:szCs w:val="24"/>
          <w:bdr w:val="none" w:sz="0" w:space="0" w:color="auto" w:frame="1"/>
          <w:lang w:eastAsia="et-EE"/>
        </w:rPr>
        <w:t>0</w:t>
      </w:r>
      <w:r w:rsidR="006E269C" w:rsidRPr="00031F59">
        <w:rPr>
          <w:rFonts w:ascii="Times New Roman" w:hAnsi="Times New Roman" w:cs="Times New Roman"/>
          <w:b/>
          <w:bCs/>
          <w:sz w:val="24"/>
          <w:szCs w:val="24"/>
          <w:bdr w:val="none" w:sz="0" w:space="0" w:color="auto" w:frame="1"/>
          <w:vertAlign w:val="superscript"/>
          <w:lang w:eastAsia="et-EE"/>
        </w:rPr>
        <w:t>2</w:t>
      </w:r>
      <w:r w:rsidR="00750EC3"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lang w:eastAsia="et-EE"/>
        </w:rPr>
        <w:t>Avalduse menetlusse võtmata jätmine</w:t>
      </w:r>
    </w:p>
    <w:p w14:paraId="0466F68D"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D0D27FB" w14:textId="1AB87D53"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161" w:name="_Hlk101967753"/>
      <w:r w:rsidRPr="00236554">
        <w:rPr>
          <w:rFonts w:ascii="Times New Roman" w:eastAsia="Times New Roman" w:hAnsi="Times New Roman" w:cs="Times New Roman"/>
          <w:sz w:val="24"/>
          <w:szCs w:val="24"/>
          <w:lang w:eastAsia="et-EE"/>
        </w:rPr>
        <w:t xml:space="preserve">(1) Komisjoni </w:t>
      </w:r>
      <w:r w:rsidR="00C6348F">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keeldub avalduse menetlusse võtmisest</w:t>
      </w:r>
      <w:r w:rsidR="00F30A3A" w:rsidRPr="00236554">
        <w:rPr>
          <w:rFonts w:ascii="Times New Roman" w:eastAsia="Times New Roman" w:hAnsi="Times New Roman" w:cs="Times New Roman"/>
          <w:sz w:val="24"/>
          <w:szCs w:val="24"/>
          <w:lang w:eastAsia="et-EE"/>
        </w:rPr>
        <w:t xml:space="preserve"> </w:t>
      </w:r>
      <w:r w:rsidR="00A12E5B">
        <w:rPr>
          <w:rFonts w:ascii="Times New Roman" w:eastAsia="Times New Roman" w:hAnsi="Times New Roman" w:cs="Times New Roman"/>
          <w:sz w:val="24"/>
          <w:szCs w:val="24"/>
          <w:lang w:eastAsia="et-EE"/>
        </w:rPr>
        <w:t>otsusega</w:t>
      </w:r>
      <w:r w:rsidRPr="00236554">
        <w:rPr>
          <w:rFonts w:ascii="Times New Roman" w:eastAsia="Times New Roman" w:hAnsi="Times New Roman" w:cs="Times New Roman"/>
          <w:sz w:val="24"/>
          <w:szCs w:val="24"/>
          <w:lang w:eastAsia="et-EE"/>
        </w:rPr>
        <w:t>, kui:</w:t>
      </w:r>
    </w:p>
    <w:p w14:paraId="7CC3C130" w14:textId="2925F834"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001A20D0" w:rsidRPr="00236554">
        <w:rPr>
          <w:rFonts w:ascii="Times New Roman" w:eastAsia="Times New Roman" w:hAnsi="Times New Roman" w:cs="Times New Roman"/>
          <w:sz w:val="24"/>
          <w:szCs w:val="24"/>
          <w:lang w:eastAsia="et-EE"/>
        </w:rPr>
        <w:t xml:space="preserve">avaldaja </w:t>
      </w:r>
      <w:r w:rsidRPr="00236554">
        <w:rPr>
          <w:rFonts w:ascii="Times New Roman" w:eastAsia="Times New Roman" w:hAnsi="Times New Roman" w:cs="Times New Roman"/>
          <w:sz w:val="24"/>
          <w:szCs w:val="24"/>
          <w:lang w:eastAsia="et-EE"/>
        </w:rPr>
        <w:t>ei ole e</w:t>
      </w:r>
      <w:r w:rsidR="001E1EC1">
        <w:rPr>
          <w:rFonts w:ascii="Times New Roman" w:eastAsia="Times New Roman" w:hAnsi="Times New Roman" w:cs="Times New Roman"/>
          <w:sz w:val="24"/>
          <w:szCs w:val="24"/>
          <w:lang w:eastAsia="et-EE"/>
        </w:rPr>
        <w:t>nne</w:t>
      </w:r>
      <w:r w:rsidRPr="00236554">
        <w:rPr>
          <w:rFonts w:ascii="Times New Roman" w:eastAsia="Times New Roman" w:hAnsi="Times New Roman" w:cs="Times New Roman"/>
          <w:sz w:val="24"/>
          <w:szCs w:val="24"/>
          <w:lang w:eastAsia="et-EE"/>
        </w:rPr>
        <w:t xml:space="preserve"> pöördunud </w:t>
      </w:r>
      <w:r w:rsidR="00066E43">
        <w:rPr>
          <w:rFonts w:ascii="Times New Roman" w:eastAsia="Times New Roman" w:hAnsi="Times New Roman" w:cs="Times New Roman"/>
          <w:sz w:val="24"/>
          <w:szCs w:val="24"/>
          <w:lang w:eastAsia="et-EE"/>
        </w:rPr>
        <w:t xml:space="preserve">kirjaliku nõudega </w:t>
      </w:r>
      <w:r w:rsidRPr="00236554">
        <w:rPr>
          <w:rFonts w:ascii="Times New Roman" w:eastAsia="Times New Roman" w:hAnsi="Times New Roman" w:cs="Times New Roman"/>
          <w:sz w:val="24"/>
          <w:szCs w:val="24"/>
          <w:lang w:eastAsia="et-EE"/>
        </w:rPr>
        <w:t>kaupleja poole;</w:t>
      </w:r>
    </w:p>
    <w:p w14:paraId="7CD75C20" w14:textId="5E1D249D"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Pr="00236554">
        <w:rPr>
          <w:rFonts w:ascii="Times New Roman" w:eastAsia="Times New Roman" w:hAnsi="Times New Roman" w:cs="Times New Roman"/>
          <w:sz w:val="24"/>
          <w:szCs w:val="24"/>
          <w:bdr w:val="none" w:sz="0" w:space="0" w:color="auto" w:frame="1"/>
          <w:lang w:eastAsia="et-EE"/>
        </w:rPr>
        <w:t> </w:t>
      </w:r>
      <w:r w:rsidR="001A20D0" w:rsidRPr="00236554">
        <w:rPr>
          <w:rFonts w:ascii="Times New Roman" w:eastAsia="Times New Roman" w:hAnsi="Times New Roman" w:cs="Times New Roman"/>
          <w:sz w:val="24"/>
          <w:szCs w:val="24"/>
          <w:lang w:eastAsia="et-EE"/>
        </w:rPr>
        <w:t xml:space="preserve">avaldaja </w:t>
      </w:r>
      <w:r w:rsidRPr="00236554">
        <w:rPr>
          <w:rFonts w:ascii="Times New Roman" w:eastAsia="Times New Roman" w:hAnsi="Times New Roman" w:cs="Times New Roman"/>
          <w:sz w:val="24"/>
          <w:szCs w:val="24"/>
          <w:lang w:eastAsia="et-EE"/>
        </w:rPr>
        <w:t>ei ole kõrvaldanud avalduses esinenud puudusi määratud tähtaja jooksul;</w:t>
      </w:r>
    </w:p>
    <w:p w14:paraId="6CF6240B" w14:textId="6E8EC931"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bdr w:val="none" w:sz="0" w:space="0" w:color="auto" w:frame="1"/>
          <w:lang w:eastAsia="et-EE"/>
        </w:rPr>
        <w:t> tarbijavaid</w:t>
      </w:r>
      <w:r w:rsidR="003D5429" w:rsidRPr="00236554">
        <w:rPr>
          <w:rFonts w:ascii="Times New Roman" w:eastAsia="Times New Roman" w:hAnsi="Times New Roman" w:cs="Times New Roman"/>
          <w:sz w:val="24"/>
          <w:szCs w:val="24"/>
          <w:bdr w:val="none" w:sz="0" w:space="0" w:color="auto" w:frame="1"/>
          <w:lang w:eastAsia="et-EE"/>
        </w:rPr>
        <w:t>l</w:t>
      </w:r>
      <w:r w:rsidRPr="00236554">
        <w:rPr>
          <w:rFonts w:ascii="Times New Roman" w:eastAsia="Times New Roman" w:hAnsi="Times New Roman" w:cs="Times New Roman"/>
          <w:sz w:val="24"/>
          <w:szCs w:val="24"/>
          <w:bdr w:val="none" w:sz="0" w:space="0" w:color="auto" w:frame="1"/>
          <w:lang w:eastAsia="et-EE"/>
        </w:rPr>
        <w:t>us</w:t>
      </w:r>
      <w:r w:rsidRPr="00236554">
        <w:rPr>
          <w:rFonts w:ascii="Times New Roman" w:eastAsia="Times New Roman" w:hAnsi="Times New Roman" w:cs="Times New Roman"/>
          <w:sz w:val="24"/>
          <w:szCs w:val="24"/>
          <w:lang w:eastAsia="et-EE"/>
        </w:rPr>
        <w:t xml:space="preserve">asja lahendamine ei kuulu komisjoni pädevusse käesoleva seaduse </w:t>
      </w:r>
      <w:r w:rsidR="00750EC3" w:rsidRPr="00236554">
        <w:rPr>
          <w:rFonts w:ascii="Times New Roman" w:eastAsia="Times New Roman" w:hAnsi="Times New Roman" w:cs="Times New Roman"/>
          <w:sz w:val="24"/>
          <w:szCs w:val="24"/>
          <w:lang w:eastAsia="et-EE"/>
        </w:rPr>
        <w:t>§</w:t>
      </w:r>
      <w:r w:rsidR="00293CCF">
        <w:rPr>
          <w:rFonts w:ascii="Times New Roman" w:eastAsia="Times New Roman" w:hAnsi="Times New Roman" w:cs="Times New Roman"/>
          <w:sz w:val="24"/>
          <w:szCs w:val="24"/>
          <w:lang w:eastAsia="et-EE"/>
        </w:rPr>
        <w:t> </w:t>
      </w:r>
      <w:r w:rsidR="005A5574" w:rsidRPr="00236554">
        <w:rPr>
          <w:rFonts w:ascii="Times New Roman" w:eastAsia="Times New Roman" w:hAnsi="Times New Roman" w:cs="Times New Roman"/>
          <w:sz w:val="24"/>
          <w:szCs w:val="24"/>
          <w:lang w:eastAsia="et-EE"/>
        </w:rPr>
        <w:t xml:space="preserve">40 </w:t>
      </w:r>
      <w:r w:rsidR="00750EC3" w:rsidRPr="00236554">
        <w:rPr>
          <w:rFonts w:ascii="Times New Roman" w:eastAsia="Times New Roman" w:hAnsi="Times New Roman" w:cs="Times New Roman"/>
          <w:sz w:val="24"/>
          <w:szCs w:val="24"/>
          <w:lang w:eastAsia="et-EE"/>
        </w:rPr>
        <w:t>lõi</w:t>
      </w:r>
      <w:r w:rsidR="00EC768A" w:rsidRPr="00236554">
        <w:rPr>
          <w:rFonts w:ascii="Times New Roman" w:eastAsia="Times New Roman" w:hAnsi="Times New Roman" w:cs="Times New Roman"/>
          <w:sz w:val="24"/>
          <w:szCs w:val="24"/>
          <w:lang w:eastAsia="et-EE"/>
        </w:rPr>
        <w:t>ke</w:t>
      </w:r>
      <w:del w:id="162" w:author="Merike Koppel JM" w:date="2024-09-24T12:20:00Z">
        <w:r w:rsidR="00EC768A" w:rsidRPr="00236554" w:rsidDel="00416840">
          <w:rPr>
            <w:rFonts w:ascii="Times New Roman" w:eastAsia="Times New Roman" w:hAnsi="Times New Roman" w:cs="Times New Roman"/>
            <w:sz w:val="24"/>
            <w:szCs w:val="24"/>
            <w:lang w:eastAsia="et-EE"/>
          </w:rPr>
          <w:delText>s</w:delText>
        </w:r>
      </w:del>
      <w:r w:rsidR="001E1EC1">
        <w:rPr>
          <w:rFonts w:ascii="Times New Roman" w:eastAsia="Times New Roman" w:hAnsi="Times New Roman" w:cs="Times New Roman"/>
          <w:sz w:val="24"/>
          <w:szCs w:val="24"/>
          <w:lang w:eastAsia="et-EE"/>
        </w:rPr>
        <w:t> </w:t>
      </w:r>
      <w:r w:rsidR="00750EC3" w:rsidRPr="00236554">
        <w:rPr>
          <w:rFonts w:ascii="Times New Roman" w:eastAsia="Times New Roman" w:hAnsi="Times New Roman" w:cs="Times New Roman"/>
          <w:sz w:val="24"/>
          <w:szCs w:val="24"/>
          <w:lang w:eastAsia="et-EE"/>
        </w:rPr>
        <w:t xml:space="preserve">3 </w:t>
      </w:r>
      <w:del w:id="163" w:author="Merike Koppel JM" w:date="2024-09-24T12:20:00Z">
        <w:r w:rsidRPr="00236554" w:rsidDel="00416840">
          <w:rPr>
            <w:rFonts w:ascii="Times New Roman" w:eastAsia="Times New Roman" w:hAnsi="Times New Roman" w:cs="Times New Roman"/>
            <w:sz w:val="24"/>
            <w:szCs w:val="24"/>
            <w:lang w:eastAsia="et-EE"/>
          </w:rPr>
          <w:delText xml:space="preserve">sätestatu </w:delText>
        </w:r>
      </w:del>
      <w:r w:rsidRPr="00236554">
        <w:rPr>
          <w:rFonts w:ascii="Times New Roman" w:eastAsia="Times New Roman" w:hAnsi="Times New Roman" w:cs="Times New Roman"/>
          <w:sz w:val="24"/>
          <w:szCs w:val="24"/>
          <w:lang w:eastAsia="et-EE"/>
        </w:rPr>
        <w:t>alusel;</w:t>
      </w:r>
    </w:p>
    <w:p w14:paraId="39D1B3E8" w14:textId="0A3811CA" w:rsidR="00A825C6"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lastRenderedPageBreak/>
        <w:t>4)</w:t>
      </w:r>
      <w:r w:rsidRPr="00236554">
        <w:rPr>
          <w:rFonts w:ascii="Times New Roman" w:eastAsia="Times New Roman" w:hAnsi="Times New Roman" w:cs="Times New Roman"/>
          <w:sz w:val="24"/>
          <w:szCs w:val="24"/>
          <w:bdr w:val="none" w:sz="0" w:space="0" w:color="auto" w:frame="1"/>
          <w:lang w:eastAsia="et-EE"/>
        </w:rPr>
        <w:t> </w:t>
      </w:r>
      <w:bookmarkStart w:id="164" w:name="_Hlk105502593"/>
      <w:r w:rsidRPr="00236554">
        <w:rPr>
          <w:rFonts w:ascii="Times New Roman" w:eastAsia="Times New Roman" w:hAnsi="Times New Roman" w:cs="Times New Roman"/>
          <w:sz w:val="24"/>
          <w:szCs w:val="24"/>
          <w:lang w:eastAsia="et-EE"/>
        </w:rPr>
        <w:t xml:space="preserve">samade poolte sama </w:t>
      </w:r>
      <w:r w:rsidR="00367843">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vaidlus</w:t>
      </w:r>
      <w:r w:rsidR="00367843">
        <w:rPr>
          <w:rFonts w:ascii="Times New Roman" w:eastAsia="Times New Roman" w:hAnsi="Times New Roman" w:cs="Times New Roman"/>
          <w:sz w:val="24"/>
          <w:szCs w:val="24"/>
          <w:lang w:eastAsia="et-EE"/>
        </w:rPr>
        <w:t>asi</w:t>
      </w:r>
      <w:r w:rsidRPr="00236554">
        <w:rPr>
          <w:rFonts w:ascii="Times New Roman" w:eastAsia="Times New Roman" w:hAnsi="Times New Roman" w:cs="Times New Roman"/>
          <w:sz w:val="24"/>
          <w:szCs w:val="24"/>
          <w:lang w:eastAsia="et-EE"/>
        </w:rPr>
        <w:t xml:space="preserve"> samal alusel on </w:t>
      </w:r>
      <w:commentRangeStart w:id="165"/>
      <w:r w:rsidRPr="00236554">
        <w:rPr>
          <w:rFonts w:ascii="Times New Roman" w:eastAsia="Times New Roman" w:hAnsi="Times New Roman" w:cs="Times New Roman"/>
          <w:sz w:val="24"/>
          <w:szCs w:val="24"/>
          <w:lang w:eastAsia="et-EE"/>
        </w:rPr>
        <w:t>teise</w:t>
      </w:r>
      <w:ins w:id="166" w:author="Merike Koppel JM" w:date="2024-10-01T11:19:00Z">
        <w:r w:rsidR="008F2571">
          <w:rPr>
            <w:rFonts w:ascii="Times New Roman" w:eastAsia="Times New Roman" w:hAnsi="Times New Roman" w:cs="Times New Roman"/>
            <w:sz w:val="24"/>
            <w:szCs w:val="24"/>
            <w:lang w:eastAsia="et-EE"/>
          </w:rPr>
          <w:t>,</w:t>
        </w:r>
      </w:ins>
      <w:r w:rsidRPr="00236554">
        <w:rPr>
          <w:rFonts w:ascii="Times New Roman" w:eastAsia="Times New Roman" w:hAnsi="Times New Roman" w:cs="Times New Roman"/>
          <w:sz w:val="24"/>
          <w:szCs w:val="24"/>
          <w:lang w:eastAsia="et-EE"/>
        </w:rPr>
        <w:t xml:space="preserve"> seaduse alusel </w:t>
      </w:r>
      <w:commentRangeEnd w:id="165"/>
      <w:r w:rsidR="008F2571">
        <w:rPr>
          <w:rStyle w:val="Kommentaariviide"/>
        </w:rPr>
        <w:commentReference w:id="165"/>
      </w:r>
      <w:r w:rsidRPr="00236554">
        <w:rPr>
          <w:rFonts w:ascii="Times New Roman" w:eastAsia="Times New Roman" w:hAnsi="Times New Roman" w:cs="Times New Roman"/>
          <w:sz w:val="24"/>
          <w:szCs w:val="24"/>
          <w:lang w:eastAsia="et-EE"/>
        </w:rPr>
        <w:t xml:space="preserve">tunnustatud vaidluste </w:t>
      </w:r>
      <w:r w:rsidR="00EC768A" w:rsidRPr="00236554">
        <w:rPr>
          <w:rFonts w:ascii="Times New Roman" w:eastAsia="Times New Roman" w:hAnsi="Times New Roman" w:cs="Times New Roman"/>
          <w:sz w:val="24"/>
          <w:szCs w:val="24"/>
          <w:lang w:eastAsia="et-EE"/>
        </w:rPr>
        <w:t xml:space="preserve">kohtuvälise </w:t>
      </w:r>
      <w:r w:rsidRPr="00236554">
        <w:rPr>
          <w:rFonts w:ascii="Times New Roman" w:eastAsia="Times New Roman" w:hAnsi="Times New Roman" w:cs="Times New Roman"/>
          <w:sz w:val="24"/>
          <w:szCs w:val="24"/>
          <w:lang w:eastAsia="et-EE"/>
        </w:rPr>
        <w:t>lahendamise üksuse või kohtu menetluses</w:t>
      </w:r>
      <w:r w:rsidR="002D647A" w:rsidRPr="00236554">
        <w:rPr>
          <w:rFonts w:ascii="Times New Roman" w:eastAsia="Times New Roman" w:hAnsi="Times New Roman" w:cs="Times New Roman"/>
          <w:sz w:val="24"/>
          <w:szCs w:val="24"/>
          <w:lang w:eastAsia="et-EE"/>
        </w:rPr>
        <w:t xml:space="preserve"> või </w:t>
      </w:r>
      <w:commentRangeStart w:id="167"/>
      <w:r w:rsidR="002D647A" w:rsidRPr="00236554">
        <w:rPr>
          <w:rFonts w:ascii="Times New Roman" w:eastAsia="Times New Roman" w:hAnsi="Times New Roman" w:cs="Times New Roman"/>
          <w:sz w:val="24"/>
          <w:szCs w:val="24"/>
          <w:lang w:eastAsia="et-EE"/>
        </w:rPr>
        <w:t xml:space="preserve">on </w:t>
      </w:r>
      <w:r w:rsidR="00F102C9" w:rsidRPr="00236554">
        <w:rPr>
          <w:rFonts w:ascii="Times New Roman" w:eastAsia="Times New Roman" w:hAnsi="Times New Roman" w:cs="Times New Roman"/>
          <w:sz w:val="24"/>
          <w:szCs w:val="24"/>
          <w:lang w:eastAsia="et-EE"/>
        </w:rPr>
        <w:t xml:space="preserve">seal </w:t>
      </w:r>
      <w:r w:rsidR="002D647A" w:rsidRPr="00236554">
        <w:rPr>
          <w:rFonts w:ascii="Times New Roman" w:eastAsia="Times New Roman" w:hAnsi="Times New Roman" w:cs="Times New Roman"/>
          <w:sz w:val="24"/>
          <w:szCs w:val="24"/>
          <w:lang w:eastAsia="et-EE"/>
        </w:rPr>
        <w:t>läbi</w:t>
      </w:r>
      <w:r w:rsidR="00F102C9" w:rsidRPr="00236554">
        <w:rPr>
          <w:rFonts w:ascii="Times New Roman" w:eastAsia="Times New Roman" w:hAnsi="Times New Roman" w:cs="Times New Roman"/>
          <w:sz w:val="24"/>
          <w:szCs w:val="24"/>
          <w:lang w:eastAsia="et-EE"/>
        </w:rPr>
        <w:t xml:space="preserve"> </w:t>
      </w:r>
      <w:r w:rsidR="002D647A" w:rsidRPr="00236554">
        <w:rPr>
          <w:rFonts w:ascii="Times New Roman" w:eastAsia="Times New Roman" w:hAnsi="Times New Roman" w:cs="Times New Roman"/>
          <w:sz w:val="24"/>
          <w:szCs w:val="24"/>
          <w:lang w:eastAsia="et-EE"/>
        </w:rPr>
        <w:t>vaadatud</w:t>
      </w:r>
      <w:commentRangeEnd w:id="167"/>
      <w:r w:rsidR="0020135D">
        <w:rPr>
          <w:rStyle w:val="Kommentaariviide"/>
        </w:rPr>
        <w:commentReference w:id="167"/>
      </w:r>
      <w:r w:rsidR="008530E4" w:rsidRPr="00236554">
        <w:rPr>
          <w:rFonts w:ascii="Times New Roman" w:eastAsia="Times New Roman" w:hAnsi="Times New Roman" w:cs="Times New Roman"/>
          <w:sz w:val="24"/>
          <w:szCs w:val="24"/>
          <w:lang w:eastAsia="et-EE"/>
        </w:rPr>
        <w:t>;</w:t>
      </w:r>
    </w:p>
    <w:p w14:paraId="5DBB0C9A" w14:textId="05002D3F" w:rsidR="00211D92" w:rsidRDefault="00211D92"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5) </w:t>
      </w:r>
      <w:r>
        <w:rPr>
          <w:rFonts w:ascii="Times New Roman" w:eastAsia="Times New Roman" w:hAnsi="Times New Roman" w:cs="Times New Roman"/>
          <w:sz w:val="24"/>
          <w:szCs w:val="24"/>
          <w:bdr w:val="none" w:sz="0" w:space="0" w:color="auto" w:frame="1"/>
          <w:lang w:eastAsia="et-EE"/>
        </w:rPr>
        <w:t>v</w:t>
      </w:r>
      <w:r w:rsidRPr="00236554">
        <w:rPr>
          <w:rFonts w:ascii="Times New Roman" w:eastAsia="Times New Roman" w:hAnsi="Times New Roman" w:cs="Times New Roman"/>
          <w:sz w:val="24"/>
          <w:szCs w:val="24"/>
          <w:lang w:eastAsia="et-EE"/>
        </w:rPr>
        <w:t>astaspoole suhtes on algatatud saneerimis-, pankroti- või likvideerimismenetlus;</w:t>
      </w:r>
    </w:p>
    <w:p w14:paraId="6C2C08F7" w14:textId="3879BE63" w:rsidR="00211D92" w:rsidRPr="00236554" w:rsidRDefault="00211D92"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6) </w:t>
      </w:r>
      <w:r w:rsidRPr="00236554">
        <w:rPr>
          <w:rFonts w:ascii="Times New Roman" w:eastAsia="Times New Roman" w:hAnsi="Times New Roman" w:cs="Times New Roman"/>
          <w:sz w:val="24"/>
          <w:szCs w:val="24"/>
          <w:lang w:eastAsia="et-EE"/>
        </w:rPr>
        <w:t xml:space="preserve">nõue on perspektiivitu, sealhulgas ilmselgelt sisutühi või pahatahtlik, või </w:t>
      </w:r>
      <w:del w:id="168" w:author="Merike Koppel JM" w:date="2024-10-01T11:21:00Z">
        <w:r w:rsidRPr="00236554" w:rsidDel="008F2571">
          <w:rPr>
            <w:rFonts w:ascii="Times New Roman" w:eastAsia="Times New Roman" w:hAnsi="Times New Roman" w:cs="Times New Roman"/>
            <w:sz w:val="24"/>
            <w:szCs w:val="24"/>
            <w:lang w:eastAsia="et-EE"/>
          </w:rPr>
          <w:delText xml:space="preserve">puudub </w:delText>
        </w:r>
      </w:del>
      <w:r w:rsidRPr="00236554">
        <w:rPr>
          <w:rFonts w:ascii="Times New Roman" w:eastAsia="Times New Roman" w:hAnsi="Times New Roman" w:cs="Times New Roman"/>
          <w:sz w:val="24"/>
          <w:szCs w:val="24"/>
          <w:lang w:eastAsia="et-EE"/>
        </w:rPr>
        <w:t>avaldajal</w:t>
      </w:r>
      <w:ins w:id="169" w:author="Merike Koppel JM" w:date="2024-10-01T11:21:00Z">
        <w:r w:rsidR="008F2571">
          <w:rPr>
            <w:rFonts w:ascii="Times New Roman" w:eastAsia="Times New Roman" w:hAnsi="Times New Roman" w:cs="Times New Roman"/>
            <w:sz w:val="24"/>
            <w:szCs w:val="24"/>
            <w:lang w:eastAsia="et-EE"/>
          </w:rPr>
          <w:t xml:space="preserve"> puudub</w:t>
        </w:r>
      </w:ins>
      <w:r w:rsidRPr="00236554">
        <w:rPr>
          <w:rFonts w:ascii="Times New Roman" w:eastAsia="Times New Roman" w:hAnsi="Times New Roman" w:cs="Times New Roman"/>
          <w:sz w:val="24"/>
          <w:szCs w:val="24"/>
          <w:lang w:eastAsia="et-EE"/>
        </w:rPr>
        <w:t xml:space="preserve"> õiguskaitsevajadus</w:t>
      </w:r>
      <w:r w:rsidR="00036ECC" w:rsidRPr="00036ECC">
        <w:rPr>
          <w:rFonts w:ascii="Times New Roman" w:eastAsia="Times New Roman" w:hAnsi="Times New Roman" w:cs="Times New Roman"/>
          <w:sz w:val="24"/>
          <w:szCs w:val="24"/>
          <w:lang w:eastAsia="et-EE"/>
        </w:rPr>
        <w:t xml:space="preserve"> </w:t>
      </w:r>
      <w:r w:rsidR="00036ECC">
        <w:rPr>
          <w:rFonts w:ascii="Times New Roman" w:eastAsia="Times New Roman" w:hAnsi="Times New Roman" w:cs="Times New Roman"/>
          <w:sz w:val="24"/>
          <w:szCs w:val="24"/>
          <w:lang w:eastAsia="et-EE"/>
        </w:rPr>
        <w:t>või huvi menetlus</w:t>
      </w:r>
      <w:ins w:id="170" w:author="Merike Koppel JM" w:date="2024-09-24T12:25:00Z">
        <w:r w:rsidR="0020135D">
          <w:rPr>
            <w:rFonts w:ascii="Times New Roman" w:eastAsia="Times New Roman" w:hAnsi="Times New Roman" w:cs="Times New Roman"/>
            <w:sz w:val="24"/>
            <w:szCs w:val="24"/>
            <w:lang w:eastAsia="et-EE"/>
          </w:rPr>
          <w:t>t</w:t>
        </w:r>
      </w:ins>
      <w:del w:id="171" w:author="Merike Koppel JM" w:date="2024-09-24T12:25:00Z">
        <w:r w:rsidR="00036ECC" w:rsidDel="0020135D">
          <w:rPr>
            <w:rFonts w:ascii="Times New Roman" w:eastAsia="Times New Roman" w:hAnsi="Times New Roman" w:cs="Times New Roman"/>
            <w:sz w:val="24"/>
            <w:szCs w:val="24"/>
            <w:lang w:eastAsia="et-EE"/>
          </w:rPr>
          <w:delText>e</w:delText>
        </w:r>
      </w:del>
      <w:r w:rsidR="00036ECC">
        <w:rPr>
          <w:rFonts w:ascii="Times New Roman" w:eastAsia="Times New Roman" w:hAnsi="Times New Roman" w:cs="Times New Roman"/>
          <w:sz w:val="24"/>
          <w:szCs w:val="24"/>
          <w:lang w:eastAsia="et-EE"/>
        </w:rPr>
        <w:t xml:space="preserve"> jätka</w:t>
      </w:r>
      <w:ins w:id="172" w:author="Merike Koppel JM" w:date="2024-09-24T12:25:00Z">
        <w:r w:rsidR="0020135D">
          <w:rPr>
            <w:rFonts w:ascii="Times New Roman" w:eastAsia="Times New Roman" w:hAnsi="Times New Roman" w:cs="Times New Roman"/>
            <w:sz w:val="24"/>
            <w:szCs w:val="24"/>
            <w:lang w:eastAsia="et-EE"/>
          </w:rPr>
          <w:t>ta</w:t>
        </w:r>
      </w:ins>
      <w:del w:id="173" w:author="Merike Koppel JM" w:date="2024-09-24T12:25:00Z">
        <w:r w:rsidR="00036ECC" w:rsidDel="0020135D">
          <w:rPr>
            <w:rFonts w:ascii="Times New Roman" w:eastAsia="Times New Roman" w:hAnsi="Times New Roman" w:cs="Times New Roman"/>
            <w:sz w:val="24"/>
            <w:szCs w:val="24"/>
            <w:lang w:eastAsia="et-EE"/>
          </w:rPr>
          <w:delText xml:space="preserve">mise osas </w:delText>
        </w:r>
      </w:del>
      <w:r w:rsidRPr="00236554">
        <w:rPr>
          <w:rFonts w:ascii="Times New Roman" w:eastAsia="Times New Roman" w:hAnsi="Times New Roman" w:cs="Times New Roman"/>
          <w:sz w:val="24"/>
          <w:szCs w:val="24"/>
          <w:lang w:eastAsia="et-EE"/>
        </w:rPr>
        <w:t>;</w:t>
      </w:r>
    </w:p>
    <w:bookmarkEnd w:id="164"/>
    <w:p w14:paraId="18CB260C" w14:textId="2A75E95C" w:rsidR="00627114" w:rsidRPr="00236554" w:rsidRDefault="00211D92"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r w:rsidR="00627114" w:rsidRPr="00236554">
        <w:rPr>
          <w:rFonts w:ascii="Times New Roman" w:eastAsia="Times New Roman" w:hAnsi="Times New Roman" w:cs="Times New Roman"/>
          <w:sz w:val="24"/>
          <w:szCs w:val="24"/>
          <w:lang w:eastAsia="et-EE"/>
        </w:rPr>
        <w:t xml:space="preserve">) avaldaja on varem esitanud komisjonile sama nõudega avalduse, kuid </w:t>
      </w:r>
      <w:r w:rsidR="00904286">
        <w:rPr>
          <w:rFonts w:ascii="Times New Roman" w:eastAsia="Times New Roman" w:hAnsi="Times New Roman" w:cs="Times New Roman"/>
          <w:sz w:val="24"/>
          <w:szCs w:val="24"/>
          <w:lang w:eastAsia="et-EE"/>
        </w:rPr>
        <w:t xml:space="preserve">on </w:t>
      </w:r>
      <w:r w:rsidR="00627114" w:rsidRPr="00236554">
        <w:rPr>
          <w:rFonts w:ascii="Times New Roman" w:eastAsia="Times New Roman" w:hAnsi="Times New Roman" w:cs="Times New Roman"/>
          <w:sz w:val="24"/>
          <w:szCs w:val="24"/>
          <w:lang w:eastAsia="et-EE"/>
        </w:rPr>
        <w:t xml:space="preserve">selle </w:t>
      </w:r>
      <w:r w:rsidR="00904286">
        <w:rPr>
          <w:rFonts w:ascii="Times New Roman" w:eastAsia="Times New Roman" w:hAnsi="Times New Roman" w:cs="Times New Roman"/>
          <w:sz w:val="24"/>
          <w:szCs w:val="24"/>
          <w:lang w:eastAsia="et-EE"/>
        </w:rPr>
        <w:t xml:space="preserve">käesolevas </w:t>
      </w:r>
      <w:r w:rsidR="00627114" w:rsidRPr="00236554">
        <w:rPr>
          <w:rFonts w:ascii="Times New Roman" w:eastAsia="Times New Roman" w:hAnsi="Times New Roman" w:cs="Times New Roman"/>
          <w:sz w:val="24"/>
          <w:szCs w:val="24"/>
          <w:lang w:eastAsia="et-EE"/>
        </w:rPr>
        <w:t xml:space="preserve">seaduses ettenähtud korras </w:t>
      </w:r>
      <w:r w:rsidR="00AB38B6">
        <w:rPr>
          <w:rFonts w:ascii="Times New Roman" w:eastAsia="Times New Roman" w:hAnsi="Times New Roman" w:cs="Times New Roman"/>
          <w:sz w:val="24"/>
          <w:szCs w:val="24"/>
          <w:lang w:eastAsia="et-EE"/>
        </w:rPr>
        <w:t>tagasi võtnud</w:t>
      </w:r>
      <w:r w:rsidR="00627114" w:rsidRPr="00236554">
        <w:rPr>
          <w:rFonts w:ascii="Times New Roman" w:eastAsia="Times New Roman" w:hAnsi="Times New Roman" w:cs="Times New Roman"/>
          <w:sz w:val="24"/>
          <w:szCs w:val="24"/>
          <w:lang w:eastAsia="et-EE"/>
        </w:rPr>
        <w:t>;</w:t>
      </w:r>
    </w:p>
    <w:p w14:paraId="3A8C9380" w14:textId="7AE71AC7" w:rsidR="00211D92" w:rsidRPr="00236554" w:rsidRDefault="00211D92"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8</w:t>
      </w:r>
      <w:r w:rsidR="00627114" w:rsidRPr="00236554">
        <w:rPr>
          <w:rFonts w:ascii="Times New Roman" w:eastAsia="Times New Roman" w:hAnsi="Times New Roman" w:cs="Times New Roman"/>
          <w:sz w:val="24"/>
          <w:szCs w:val="24"/>
          <w:lang w:eastAsia="et-EE"/>
        </w:rPr>
        <w:t>) avaldaja nõue on juba komisjonis lahendatud</w:t>
      </w:r>
      <w:r w:rsidR="00AC174C">
        <w:rPr>
          <w:rFonts w:ascii="Times New Roman" w:eastAsia="Times New Roman" w:hAnsi="Times New Roman" w:cs="Times New Roman"/>
          <w:sz w:val="24"/>
          <w:szCs w:val="24"/>
          <w:lang w:eastAsia="et-EE"/>
        </w:rPr>
        <w:t>;</w:t>
      </w:r>
    </w:p>
    <w:p w14:paraId="3F0F872B" w14:textId="7D542B26" w:rsidR="00E566A5" w:rsidRPr="00236554" w:rsidRDefault="0025589C"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9</w:t>
      </w:r>
      <w:r w:rsidR="00A825C6" w:rsidRPr="00236554">
        <w:rPr>
          <w:rFonts w:ascii="Times New Roman" w:eastAsia="Times New Roman" w:hAnsi="Times New Roman" w:cs="Times New Roman"/>
          <w:sz w:val="24"/>
          <w:szCs w:val="24"/>
          <w:lang w:eastAsia="et-EE"/>
        </w:rPr>
        <w:t xml:space="preserve">) </w:t>
      </w:r>
      <w:r w:rsidR="00BE6266" w:rsidRPr="00BE6266">
        <w:rPr>
          <w:rFonts w:ascii="Times New Roman" w:eastAsia="Times New Roman" w:hAnsi="Times New Roman" w:cs="Times New Roman"/>
          <w:sz w:val="24"/>
          <w:szCs w:val="24"/>
          <w:lang w:eastAsia="et-EE"/>
        </w:rPr>
        <w:t>vaidluse lahendamine häiriks tõsiselt vaidluste kohtuvälise lahendamise üksuse tõhusat toimimist vaidluse keerukuse tõttu;</w:t>
      </w:r>
      <w:r w:rsidR="00BE6266">
        <w:rPr>
          <w:rFonts w:ascii="Times New Roman" w:eastAsia="Times New Roman" w:hAnsi="Times New Roman" w:cs="Times New Roman"/>
          <w:sz w:val="24"/>
          <w:szCs w:val="24"/>
          <w:lang w:eastAsia="et-EE"/>
        </w:rPr>
        <w:t xml:space="preserve"> </w:t>
      </w:r>
    </w:p>
    <w:p w14:paraId="143D85B1" w14:textId="31C2E995" w:rsidR="00562EC3" w:rsidRPr="00236554" w:rsidRDefault="0025589C"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10</w:t>
      </w:r>
      <w:r w:rsidR="00866DBA">
        <w:rPr>
          <w:rFonts w:ascii="Times New Roman" w:eastAsia="Times New Roman" w:hAnsi="Times New Roman" w:cs="Times New Roman"/>
          <w:sz w:val="24"/>
          <w:szCs w:val="24"/>
          <w:lang w:eastAsia="et-EE"/>
        </w:rPr>
        <w:t xml:space="preserve">) </w:t>
      </w:r>
      <w:bookmarkStart w:id="174" w:name="_Hlk165549500"/>
      <w:bookmarkStart w:id="175" w:name="_Hlk105771641"/>
      <w:r w:rsidR="00196ADD" w:rsidRPr="00236554">
        <w:rPr>
          <w:rFonts w:ascii="Times New Roman" w:eastAsia="Times New Roman" w:hAnsi="Times New Roman" w:cs="Times New Roman"/>
          <w:sz w:val="24"/>
          <w:szCs w:val="24"/>
          <w:lang w:eastAsia="et-EE"/>
        </w:rPr>
        <w:t xml:space="preserve">vaidlusaluse kauba või teenuse väärtus või tarbija nõude suurus on alla </w:t>
      </w:r>
      <w:r w:rsidR="00C02C63" w:rsidRPr="00236554">
        <w:rPr>
          <w:rFonts w:ascii="Times New Roman" w:eastAsia="Times New Roman" w:hAnsi="Times New Roman" w:cs="Times New Roman"/>
          <w:sz w:val="24"/>
          <w:szCs w:val="24"/>
          <w:lang w:eastAsia="et-EE"/>
        </w:rPr>
        <w:t>5</w:t>
      </w:r>
      <w:r w:rsidR="00196ADD" w:rsidRPr="00236554">
        <w:rPr>
          <w:rFonts w:ascii="Times New Roman" w:eastAsia="Times New Roman" w:hAnsi="Times New Roman" w:cs="Times New Roman"/>
          <w:sz w:val="24"/>
          <w:szCs w:val="24"/>
          <w:lang w:eastAsia="et-EE"/>
        </w:rPr>
        <w:t>0 euro ja vaidluse lahendamine ei ole praktika kujundamise</w:t>
      </w:r>
      <w:del w:id="176" w:author="Merike Koppel JM" w:date="2024-10-03T09:06:00Z">
        <w:r w:rsidR="00AC174C" w:rsidDel="001C0FA8">
          <w:rPr>
            <w:rFonts w:ascii="Times New Roman" w:eastAsia="Times New Roman" w:hAnsi="Times New Roman" w:cs="Times New Roman"/>
            <w:sz w:val="24"/>
            <w:szCs w:val="24"/>
            <w:lang w:eastAsia="et-EE"/>
          </w:rPr>
          <w:delText>ks</w:delText>
        </w:r>
      </w:del>
      <w:ins w:id="177" w:author="Merike Koppel JM" w:date="2024-10-03T09:06:00Z">
        <w:r w:rsidR="001C0FA8">
          <w:rPr>
            <w:rFonts w:ascii="Times New Roman" w:eastAsia="Times New Roman" w:hAnsi="Times New Roman" w:cs="Times New Roman"/>
            <w:sz w:val="24"/>
            <w:szCs w:val="24"/>
            <w:lang w:eastAsia="et-EE"/>
          </w:rPr>
          <w:t xml:space="preserve"> seisukohast</w:t>
        </w:r>
      </w:ins>
      <w:r w:rsidR="0030627F">
        <w:rPr>
          <w:rFonts w:ascii="Times New Roman" w:eastAsia="Times New Roman" w:hAnsi="Times New Roman" w:cs="Times New Roman"/>
          <w:sz w:val="24"/>
          <w:szCs w:val="24"/>
          <w:lang w:eastAsia="et-EE"/>
        </w:rPr>
        <w:t xml:space="preserve"> </w:t>
      </w:r>
      <w:r w:rsidR="0030627F" w:rsidRPr="00236554">
        <w:rPr>
          <w:rFonts w:ascii="Times New Roman" w:eastAsia="Times New Roman" w:hAnsi="Times New Roman" w:cs="Times New Roman"/>
          <w:sz w:val="24"/>
          <w:szCs w:val="24"/>
          <w:lang w:eastAsia="et-EE"/>
        </w:rPr>
        <w:t>oluline</w:t>
      </w:r>
      <w:r w:rsidR="00E566A5" w:rsidRPr="00236554">
        <w:rPr>
          <w:rFonts w:ascii="Times New Roman" w:eastAsia="Times New Roman" w:hAnsi="Times New Roman" w:cs="Times New Roman"/>
          <w:sz w:val="24"/>
          <w:szCs w:val="24"/>
          <w:lang w:eastAsia="et-EE"/>
        </w:rPr>
        <w:t>.</w:t>
      </w:r>
      <w:bookmarkEnd w:id="174"/>
    </w:p>
    <w:bookmarkEnd w:id="161"/>
    <w:bookmarkEnd w:id="175"/>
    <w:p w14:paraId="77DB08FF" w14:textId="77777777" w:rsidR="00E566A5" w:rsidRPr="00236554" w:rsidRDefault="00E566A5"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4DD7C8B" w14:textId="4EBA66CC" w:rsidR="00801E57"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6F51AE">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 menetlusse võtmisest keeldumi</w:t>
      </w:r>
      <w:r w:rsidR="00AC38EF">
        <w:rPr>
          <w:rFonts w:ascii="Times New Roman" w:eastAsia="Times New Roman" w:hAnsi="Times New Roman" w:cs="Times New Roman"/>
          <w:sz w:val="24"/>
          <w:szCs w:val="24"/>
          <w:lang w:eastAsia="et-EE"/>
        </w:rPr>
        <w:t>se</w:t>
      </w:r>
      <w:r w:rsidRPr="00236554">
        <w:rPr>
          <w:rFonts w:ascii="Times New Roman" w:eastAsia="Times New Roman" w:hAnsi="Times New Roman" w:cs="Times New Roman"/>
          <w:sz w:val="24"/>
          <w:szCs w:val="24"/>
          <w:lang w:eastAsia="et-EE"/>
        </w:rPr>
        <w:t xml:space="preserve"> ja selle põhjendus</w:t>
      </w:r>
      <w:r w:rsidR="00AC38EF">
        <w:rPr>
          <w:rFonts w:ascii="Times New Roman" w:eastAsia="Times New Roman" w:hAnsi="Times New Roman" w:cs="Times New Roman"/>
          <w:sz w:val="24"/>
          <w:szCs w:val="24"/>
          <w:lang w:eastAsia="et-EE"/>
        </w:rPr>
        <w:t xml:space="preserve">e </w:t>
      </w:r>
      <w:del w:id="178" w:author="Merike Koppel JM" w:date="2024-09-24T12:27:00Z">
        <w:r w:rsidR="00AC38EF" w:rsidDel="0020135D">
          <w:rPr>
            <w:rFonts w:ascii="Times New Roman" w:eastAsia="Times New Roman" w:hAnsi="Times New Roman" w:cs="Times New Roman"/>
            <w:sz w:val="24"/>
            <w:szCs w:val="24"/>
            <w:lang w:eastAsia="et-EE"/>
          </w:rPr>
          <w:delText xml:space="preserve">osas </w:delText>
        </w:r>
      </w:del>
      <w:ins w:id="179" w:author="Merike Koppel JM" w:date="2024-09-24T12:27:00Z">
        <w:r w:rsidR="0020135D">
          <w:rPr>
            <w:rFonts w:ascii="Times New Roman" w:eastAsia="Times New Roman" w:hAnsi="Times New Roman" w:cs="Times New Roman"/>
            <w:sz w:val="24"/>
            <w:szCs w:val="24"/>
            <w:lang w:eastAsia="et-EE"/>
          </w:rPr>
          <w:t xml:space="preserve">kohta </w:t>
        </w:r>
      </w:ins>
      <w:r w:rsidR="00AC38EF">
        <w:rPr>
          <w:rFonts w:ascii="Times New Roman" w:eastAsia="Times New Roman" w:hAnsi="Times New Roman" w:cs="Times New Roman"/>
          <w:sz w:val="24"/>
          <w:szCs w:val="24"/>
          <w:lang w:eastAsia="et-EE"/>
        </w:rPr>
        <w:t>vormistatakse menetluslik otsus.</w:t>
      </w:r>
      <w:r w:rsidRPr="00236554">
        <w:rPr>
          <w:rFonts w:ascii="Times New Roman" w:eastAsia="Times New Roman" w:hAnsi="Times New Roman" w:cs="Times New Roman"/>
          <w:sz w:val="24"/>
          <w:szCs w:val="24"/>
          <w:lang w:eastAsia="et-EE"/>
        </w:rPr>
        <w:t xml:space="preserve"> </w:t>
      </w:r>
    </w:p>
    <w:p w14:paraId="2FFFAD73" w14:textId="77777777" w:rsidR="00801E57" w:rsidRPr="00236554" w:rsidRDefault="00801E57"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EADDD28" w14:textId="3FCC627F" w:rsidR="00A825C6" w:rsidRPr="00236554" w:rsidRDefault="00A825C6" w:rsidP="002D3EFA">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F17652">
        <w:rPr>
          <w:rFonts w:ascii="Times New Roman" w:hAnsi="Times New Roman" w:cs="Times New Roman"/>
          <w:b/>
          <w:bCs/>
          <w:sz w:val="24"/>
          <w:szCs w:val="24"/>
          <w:lang w:eastAsia="et-EE"/>
        </w:rPr>
        <w:t>5</w:t>
      </w:r>
      <w:r w:rsidR="00031F59">
        <w:rPr>
          <w:rFonts w:ascii="Times New Roman" w:hAnsi="Times New Roman" w:cs="Times New Roman"/>
          <w:b/>
          <w:bCs/>
          <w:sz w:val="24"/>
          <w:szCs w:val="24"/>
          <w:lang w:eastAsia="et-EE"/>
        </w:rPr>
        <w:t>0</w:t>
      </w:r>
      <w:r w:rsidR="00F17652" w:rsidRPr="00F17652">
        <w:rPr>
          <w:rFonts w:ascii="Times New Roman" w:hAnsi="Times New Roman" w:cs="Times New Roman"/>
          <w:b/>
          <w:bCs/>
          <w:sz w:val="24"/>
          <w:szCs w:val="24"/>
          <w:vertAlign w:val="superscript"/>
          <w:lang w:eastAsia="et-EE"/>
        </w:rPr>
        <w:t>3</w:t>
      </w:r>
      <w:r w:rsidR="00801E5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 xml:space="preserve">Avalduse </w:t>
      </w:r>
      <w:r w:rsidR="00EC4BAC">
        <w:rPr>
          <w:rFonts w:ascii="Times New Roman" w:hAnsi="Times New Roman" w:cs="Times New Roman"/>
          <w:b/>
          <w:bCs/>
          <w:sz w:val="24"/>
          <w:szCs w:val="24"/>
          <w:lang w:eastAsia="et-EE"/>
        </w:rPr>
        <w:t>täpsustamine</w:t>
      </w:r>
    </w:p>
    <w:p w14:paraId="6F0A3333"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55B2C7A" w14:textId="24FCE350"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50687C">
        <w:rPr>
          <w:rFonts w:ascii="Times New Roman" w:eastAsia="Times New Roman" w:hAnsi="Times New Roman" w:cs="Times New Roman"/>
          <w:sz w:val="24"/>
          <w:szCs w:val="24"/>
          <w:lang w:eastAsia="et-EE"/>
        </w:rPr>
        <w:t>Tarbija</w:t>
      </w:r>
      <w:r w:rsidR="00000ADA" w:rsidRPr="00236554">
        <w:rPr>
          <w:rFonts w:ascii="Times New Roman" w:eastAsia="Times New Roman" w:hAnsi="Times New Roman" w:cs="Times New Roman"/>
          <w:sz w:val="24"/>
          <w:szCs w:val="24"/>
          <w:lang w:eastAsia="et-EE"/>
        </w:rPr>
        <w:t xml:space="preserve"> võib taotleda avalduses esitatud nõuete muutmist ja täiendamist.</w:t>
      </w:r>
    </w:p>
    <w:p w14:paraId="45C63563"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FFAF48C" w14:textId="15322AF1" w:rsidR="002D3B99"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w:t>
      </w:r>
      <w:r w:rsidR="00000ADA" w:rsidRPr="00236554">
        <w:rPr>
          <w:rFonts w:ascii="Times New Roman" w:eastAsia="Times New Roman" w:hAnsi="Times New Roman" w:cs="Times New Roman"/>
          <w:sz w:val="24"/>
          <w:szCs w:val="24"/>
          <w:lang w:eastAsia="et-EE"/>
        </w:rPr>
        <w:t>P</w:t>
      </w:r>
      <w:r w:rsidRPr="00236554">
        <w:rPr>
          <w:rFonts w:ascii="Times New Roman" w:eastAsia="Times New Roman" w:hAnsi="Times New Roman" w:cs="Times New Roman"/>
          <w:sz w:val="24"/>
          <w:szCs w:val="24"/>
          <w:lang w:eastAsia="et-EE"/>
        </w:rPr>
        <w:t>ärast avalduse menetlusse võtmist</w:t>
      </w:r>
      <w:r w:rsidR="004853A9" w:rsidRPr="00236554">
        <w:rPr>
          <w:rFonts w:ascii="Times New Roman" w:eastAsia="Times New Roman" w:hAnsi="Times New Roman" w:cs="Times New Roman"/>
          <w:sz w:val="24"/>
          <w:szCs w:val="24"/>
          <w:lang w:eastAsia="et-EE"/>
        </w:rPr>
        <w:t xml:space="preserve"> võib </w:t>
      </w:r>
      <w:r w:rsidR="0050687C">
        <w:rPr>
          <w:rFonts w:ascii="Times New Roman" w:eastAsia="Times New Roman" w:hAnsi="Times New Roman" w:cs="Times New Roman"/>
          <w:sz w:val="24"/>
          <w:szCs w:val="24"/>
          <w:lang w:eastAsia="et-EE"/>
        </w:rPr>
        <w:t>tarbija</w:t>
      </w:r>
      <w:r w:rsidRPr="00236554">
        <w:rPr>
          <w:rFonts w:ascii="Times New Roman" w:eastAsia="Times New Roman" w:hAnsi="Times New Roman" w:cs="Times New Roman"/>
          <w:sz w:val="24"/>
          <w:szCs w:val="24"/>
          <w:lang w:eastAsia="et-EE"/>
        </w:rPr>
        <w:t xml:space="preserve"> taotleda:</w:t>
      </w:r>
      <w:bookmarkStart w:id="180" w:name="para29lg1p1"/>
    </w:p>
    <w:bookmarkEnd w:id="180"/>
    <w:p w14:paraId="39849A0B" w14:textId="77777777" w:rsidR="002D3B99"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 esitatud faktiliste või õiguslike väidete täiendamist või parandamist, ilma et muudetaks avalduse aluseks olevaid põhilisi asjaolusid;</w:t>
      </w:r>
      <w:bookmarkStart w:id="181" w:name="para29lg1p2"/>
    </w:p>
    <w:bookmarkEnd w:id="181"/>
    <w:p w14:paraId="2F166327" w14:textId="7ADC6920" w:rsidR="002D3B99"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nõude suurendamist, vähendamist, laiendamist </w:t>
      </w:r>
      <w:r w:rsidR="00EA29F5">
        <w:rPr>
          <w:rFonts w:ascii="Times New Roman" w:eastAsia="Times New Roman" w:hAnsi="Times New Roman" w:cs="Times New Roman"/>
          <w:sz w:val="24"/>
          <w:szCs w:val="24"/>
          <w:lang w:eastAsia="et-EE"/>
        </w:rPr>
        <w:t>ja</w:t>
      </w:r>
      <w:r w:rsidRPr="00236554">
        <w:rPr>
          <w:rFonts w:ascii="Times New Roman" w:eastAsia="Times New Roman" w:hAnsi="Times New Roman" w:cs="Times New Roman"/>
          <w:sz w:val="24"/>
          <w:szCs w:val="24"/>
          <w:lang w:eastAsia="et-EE"/>
        </w:rPr>
        <w:t xml:space="preserve"> kitsendamist;</w:t>
      </w:r>
      <w:bookmarkStart w:id="182" w:name="para29lg1p3"/>
    </w:p>
    <w:bookmarkEnd w:id="182"/>
    <w:p w14:paraId="08E689C4"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 esialgu nõutud eseme asemel asjaolude muutumise tõttu teise eseme või muu hüve nõudmist.</w:t>
      </w:r>
    </w:p>
    <w:p w14:paraId="0F3FD955"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bookmarkStart w:id="183" w:name="para29lg2"/>
      <w:bookmarkEnd w:id="183"/>
    </w:p>
    <w:p w14:paraId="1F813D0A" w14:textId="5AA11501"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w:t>
      </w:r>
      <w:r w:rsidR="001B5B2F" w:rsidRPr="00236554">
        <w:rPr>
          <w:rFonts w:ascii="Times New Roman" w:eastAsia="Times New Roman" w:hAnsi="Times New Roman" w:cs="Times New Roman"/>
          <w:sz w:val="24"/>
          <w:szCs w:val="24"/>
          <w:lang w:eastAsia="et-EE"/>
        </w:rPr>
        <w:t xml:space="preserve">Nõuete muutmise ja täiendamise taotluse </w:t>
      </w:r>
      <w:r w:rsidRPr="00236554">
        <w:rPr>
          <w:rFonts w:ascii="Times New Roman" w:eastAsia="Times New Roman" w:hAnsi="Times New Roman" w:cs="Times New Roman"/>
          <w:sz w:val="24"/>
          <w:szCs w:val="24"/>
          <w:lang w:eastAsia="et-EE"/>
        </w:rPr>
        <w:t>võib esitada ka suuliselt komisjoni istungil.</w:t>
      </w:r>
    </w:p>
    <w:p w14:paraId="71CCE7DE"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CE82908" w14:textId="1EEB6BA5" w:rsidR="00A825C6" w:rsidRPr="00236554" w:rsidRDefault="00A825C6" w:rsidP="002D3EFA">
      <w:pPr>
        <w:shd w:val="clear" w:color="auto" w:fill="FFFFFF"/>
        <w:spacing w:after="0" w:line="240" w:lineRule="auto"/>
        <w:jc w:val="both"/>
        <w:rPr>
          <w:rFonts w:ascii="Times New Roman" w:hAnsi="Times New Roman" w:cs="Times New Roman"/>
          <w:b/>
          <w:bCs/>
          <w:sz w:val="24"/>
          <w:szCs w:val="24"/>
          <w:lang w:eastAsia="et-EE"/>
        </w:rPr>
      </w:pPr>
      <w:bookmarkStart w:id="184" w:name="_Hlk78902247"/>
      <w:bookmarkStart w:id="185" w:name="_Hlk101969667"/>
      <w:r w:rsidRPr="00236554">
        <w:rPr>
          <w:rFonts w:ascii="Times New Roman" w:hAnsi="Times New Roman" w:cs="Times New Roman"/>
          <w:b/>
          <w:bCs/>
          <w:sz w:val="24"/>
          <w:szCs w:val="24"/>
          <w:lang w:eastAsia="et-EE"/>
        </w:rPr>
        <w:t xml:space="preserve">§ </w:t>
      </w:r>
      <w:bookmarkStart w:id="186" w:name="_Hlk78448312"/>
      <w:r w:rsidR="00F17652">
        <w:rPr>
          <w:rFonts w:ascii="Times New Roman" w:hAnsi="Times New Roman" w:cs="Times New Roman"/>
          <w:b/>
          <w:bCs/>
          <w:sz w:val="24"/>
          <w:szCs w:val="24"/>
          <w:lang w:eastAsia="et-EE"/>
        </w:rPr>
        <w:t>5</w:t>
      </w:r>
      <w:r w:rsidR="00031F59">
        <w:rPr>
          <w:rFonts w:ascii="Times New Roman" w:hAnsi="Times New Roman" w:cs="Times New Roman"/>
          <w:b/>
          <w:bCs/>
          <w:sz w:val="24"/>
          <w:szCs w:val="24"/>
          <w:lang w:eastAsia="et-EE"/>
        </w:rPr>
        <w:t>0</w:t>
      </w:r>
      <w:r w:rsidR="00F17652" w:rsidRPr="00F17652">
        <w:rPr>
          <w:rFonts w:ascii="Times New Roman" w:hAnsi="Times New Roman" w:cs="Times New Roman"/>
          <w:b/>
          <w:bCs/>
          <w:sz w:val="24"/>
          <w:szCs w:val="24"/>
          <w:vertAlign w:val="superscript"/>
          <w:lang w:eastAsia="et-EE"/>
        </w:rPr>
        <w:t>4</w:t>
      </w:r>
      <w:bookmarkEnd w:id="184"/>
      <w:bookmarkEnd w:id="186"/>
      <w:r w:rsidR="00801E5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Avalduse</w:t>
      </w:r>
      <w:r w:rsidR="00EC4BAC">
        <w:rPr>
          <w:rFonts w:ascii="Times New Roman" w:hAnsi="Times New Roman" w:cs="Times New Roman"/>
          <w:b/>
          <w:bCs/>
          <w:sz w:val="24"/>
          <w:szCs w:val="24"/>
          <w:lang w:eastAsia="et-EE"/>
        </w:rPr>
        <w:t xml:space="preserve"> tagasivõtmine</w:t>
      </w:r>
    </w:p>
    <w:p w14:paraId="517AFBA3"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6146CFC" w14:textId="1C11E43B"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7E340D">
        <w:rPr>
          <w:rFonts w:ascii="Times New Roman" w:eastAsia="Times New Roman" w:hAnsi="Times New Roman" w:cs="Times New Roman"/>
          <w:sz w:val="24"/>
          <w:szCs w:val="24"/>
          <w:lang w:eastAsia="et-EE"/>
        </w:rPr>
        <w:t> </w:t>
      </w:r>
      <w:bookmarkStart w:id="187" w:name="_Hlk102040903"/>
      <w:r w:rsidR="0050687C">
        <w:rPr>
          <w:rFonts w:ascii="Times New Roman" w:eastAsia="Times New Roman" w:hAnsi="Times New Roman" w:cs="Times New Roman"/>
          <w:sz w:val="24"/>
          <w:szCs w:val="24"/>
          <w:lang w:eastAsia="et-EE"/>
        </w:rPr>
        <w:t>Avaldaja</w:t>
      </w:r>
      <w:r w:rsidR="00EC768A"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võib avalduse</w:t>
      </w:r>
      <w:r w:rsidR="00EC4BAC">
        <w:rPr>
          <w:rFonts w:ascii="Times New Roman" w:eastAsia="Times New Roman" w:hAnsi="Times New Roman" w:cs="Times New Roman"/>
          <w:sz w:val="24"/>
          <w:szCs w:val="24"/>
          <w:lang w:eastAsia="et-EE"/>
        </w:rPr>
        <w:t xml:space="preserve"> vastaspoole nõusolekuta tagasi võtta</w:t>
      </w:r>
      <w:r w:rsidR="00133FF0"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iga</w:t>
      </w:r>
      <w:r w:rsidR="00340317" w:rsidRPr="00236554">
        <w:rPr>
          <w:rFonts w:ascii="Times New Roman" w:eastAsia="Times New Roman" w:hAnsi="Times New Roman" w:cs="Times New Roman"/>
          <w:sz w:val="24"/>
          <w:szCs w:val="24"/>
          <w:lang w:eastAsia="et-EE"/>
        </w:rPr>
        <w:t>l</w:t>
      </w:r>
      <w:r w:rsidRPr="00236554">
        <w:rPr>
          <w:rFonts w:ascii="Times New Roman" w:eastAsia="Times New Roman" w:hAnsi="Times New Roman" w:cs="Times New Roman"/>
          <w:sz w:val="24"/>
          <w:szCs w:val="24"/>
          <w:lang w:eastAsia="et-EE"/>
        </w:rPr>
        <w:t xml:space="preserve"> ajal enne </w:t>
      </w:r>
      <w:r w:rsidR="00133FF0" w:rsidRPr="00236554">
        <w:rPr>
          <w:rFonts w:ascii="Times New Roman" w:eastAsia="Times New Roman" w:hAnsi="Times New Roman" w:cs="Times New Roman"/>
          <w:sz w:val="24"/>
          <w:szCs w:val="24"/>
          <w:lang w:eastAsia="et-EE"/>
        </w:rPr>
        <w:t>komisjoni otsuse</w:t>
      </w:r>
      <w:r w:rsidR="00E07938">
        <w:rPr>
          <w:rFonts w:ascii="Times New Roman" w:eastAsia="Times New Roman" w:hAnsi="Times New Roman" w:cs="Times New Roman"/>
          <w:sz w:val="24"/>
          <w:szCs w:val="24"/>
          <w:lang w:eastAsia="et-EE"/>
        </w:rPr>
        <w:t xml:space="preserve"> </w:t>
      </w:r>
      <w:bookmarkEnd w:id="187"/>
      <w:r w:rsidR="00E07938">
        <w:rPr>
          <w:rFonts w:ascii="Times New Roman" w:eastAsia="Times New Roman" w:hAnsi="Times New Roman" w:cs="Times New Roman"/>
          <w:sz w:val="24"/>
          <w:szCs w:val="24"/>
          <w:lang w:eastAsia="et-EE"/>
        </w:rPr>
        <w:t>avalikustamist.</w:t>
      </w:r>
    </w:p>
    <w:bookmarkEnd w:id="185"/>
    <w:p w14:paraId="08A5F869"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237872B" w14:textId="090D886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bookmarkStart w:id="188" w:name="_Hlk102041059"/>
      <w:r w:rsidRPr="00236554">
        <w:rPr>
          <w:rFonts w:ascii="Times New Roman" w:eastAsia="Times New Roman" w:hAnsi="Times New Roman" w:cs="Times New Roman"/>
          <w:sz w:val="24"/>
          <w:szCs w:val="24"/>
          <w:lang w:eastAsia="et-EE"/>
        </w:rPr>
        <w:t>(2)</w:t>
      </w:r>
      <w:r w:rsidR="007E340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w:t>
      </w:r>
      <w:r w:rsidR="00EC4BAC">
        <w:rPr>
          <w:rFonts w:ascii="Times New Roman" w:eastAsia="Times New Roman" w:hAnsi="Times New Roman" w:cs="Times New Roman"/>
          <w:sz w:val="24"/>
          <w:szCs w:val="24"/>
          <w:lang w:eastAsia="et-EE"/>
        </w:rPr>
        <w:t xml:space="preserve"> tagasivõtmine</w:t>
      </w:r>
      <w:r w:rsidR="00E07938">
        <w:rPr>
          <w:rFonts w:ascii="Times New Roman" w:eastAsia="Times New Roman" w:hAnsi="Times New Roman" w:cs="Times New Roman"/>
          <w:sz w:val="24"/>
          <w:szCs w:val="24"/>
          <w:lang w:eastAsia="et-EE"/>
        </w:rPr>
        <w:t xml:space="preserve"> t</w:t>
      </w:r>
      <w:r w:rsidRPr="00236554">
        <w:rPr>
          <w:rFonts w:ascii="Times New Roman" w:eastAsia="Times New Roman" w:hAnsi="Times New Roman" w:cs="Times New Roman"/>
          <w:sz w:val="24"/>
          <w:szCs w:val="24"/>
          <w:lang w:eastAsia="et-EE"/>
        </w:rPr>
        <w:t>ehakse komisjonile teatavaks kirjalikult või istungil suuliselt</w:t>
      </w:r>
      <w:r w:rsidR="00D053ED">
        <w:rPr>
          <w:rFonts w:ascii="Times New Roman" w:eastAsia="Times New Roman" w:hAnsi="Times New Roman" w:cs="Times New Roman"/>
          <w:sz w:val="24"/>
          <w:szCs w:val="24"/>
          <w:lang w:eastAsia="et-EE"/>
        </w:rPr>
        <w:t>.</w:t>
      </w:r>
    </w:p>
    <w:bookmarkEnd w:id="188"/>
    <w:p w14:paraId="07497137" w14:textId="77777777"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7E53ED48" w14:textId="61FDBD11" w:rsidR="00FC1193"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w:t>
      </w:r>
      <w:r w:rsidR="00E12DFC" w:rsidRPr="00236554">
        <w:rPr>
          <w:rFonts w:ascii="Times New Roman" w:eastAsia="Times New Roman" w:hAnsi="Times New Roman" w:cs="Times New Roman"/>
          <w:sz w:val="24"/>
          <w:szCs w:val="24"/>
          <w:lang w:eastAsia="et-EE"/>
        </w:rPr>
        <w:t>Avalduse</w:t>
      </w:r>
      <w:r w:rsidR="00EC4BAC">
        <w:rPr>
          <w:rFonts w:ascii="Times New Roman" w:eastAsia="Times New Roman" w:hAnsi="Times New Roman" w:cs="Times New Roman"/>
          <w:sz w:val="24"/>
          <w:szCs w:val="24"/>
          <w:lang w:eastAsia="et-EE"/>
        </w:rPr>
        <w:t xml:space="preserve"> tagasivõtmise</w:t>
      </w:r>
      <w:r w:rsidR="00E12DFC" w:rsidRPr="00236554">
        <w:rPr>
          <w:rFonts w:ascii="Times New Roman" w:eastAsia="Times New Roman" w:hAnsi="Times New Roman" w:cs="Times New Roman"/>
          <w:sz w:val="24"/>
          <w:szCs w:val="24"/>
          <w:lang w:eastAsia="et-EE"/>
        </w:rPr>
        <w:t xml:space="preserve"> korral</w:t>
      </w:r>
      <w:r w:rsidR="00721299">
        <w:rPr>
          <w:rFonts w:ascii="Times New Roman" w:eastAsia="Times New Roman" w:hAnsi="Times New Roman" w:cs="Times New Roman"/>
          <w:sz w:val="24"/>
          <w:szCs w:val="24"/>
          <w:lang w:eastAsia="et-EE"/>
        </w:rPr>
        <w:t xml:space="preserve"> lõpetab</w:t>
      </w:r>
      <w:r w:rsidR="00E12DFC" w:rsidRPr="00236554">
        <w:rPr>
          <w:rFonts w:ascii="Times New Roman" w:eastAsia="Times New Roman" w:hAnsi="Times New Roman" w:cs="Times New Roman"/>
          <w:sz w:val="24"/>
          <w:szCs w:val="24"/>
          <w:lang w:eastAsia="et-EE"/>
        </w:rPr>
        <w:t xml:space="preserve"> komisjoni </w:t>
      </w:r>
      <w:r w:rsidR="00FC5011">
        <w:rPr>
          <w:rFonts w:ascii="Times New Roman" w:eastAsia="Times New Roman" w:hAnsi="Times New Roman" w:cs="Times New Roman"/>
          <w:sz w:val="24"/>
          <w:szCs w:val="24"/>
          <w:lang w:eastAsia="et-EE"/>
        </w:rPr>
        <w:t xml:space="preserve">esimees </w:t>
      </w:r>
      <w:r w:rsidR="00E12DFC" w:rsidRPr="00236554">
        <w:rPr>
          <w:rFonts w:ascii="Times New Roman" w:eastAsia="Times New Roman" w:hAnsi="Times New Roman" w:cs="Times New Roman"/>
          <w:sz w:val="24"/>
          <w:szCs w:val="24"/>
          <w:lang w:eastAsia="et-EE"/>
        </w:rPr>
        <w:t>tarbijavaidlusasja menetlemise</w:t>
      </w:r>
      <w:r w:rsidR="00EA29F5">
        <w:rPr>
          <w:rFonts w:ascii="Times New Roman" w:eastAsia="Times New Roman" w:hAnsi="Times New Roman" w:cs="Times New Roman"/>
          <w:sz w:val="24"/>
          <w:szCs w:val="24"/>
          <w:lang w:eastAsia="et-EE"/>
        </w:rPr>
        <w:t xml:space="preserve"> otsusega</w:t>
      </w:r>
      <w:r w:rsidR="00086A91" w:rsidRPr="00236554">
        <w:rPr>
          <w:rFonts w:ascii="Times New Roman" w:eastAsia="Times New Roman" w:hAnsi="Times New Roman" w:cs="Times New Roman"/>
          <w:sz w:val="24"/>
          <w:szCs w:val="24"/>
          <w:lang w:eastAsia="et-EE"/>
        </w:rPr>
        <w:t>.</w:t>
      </w:r>
    </w:p>
    <w:p w14:paraId="51C95D22" w14:textId="77777777" w:rsidR="004908CE" w:rsidRPr="00236554" w:rsidRDefault="004908CE"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AD5F44B" w14:textId="41E907AF" w:rsidR="00A825C6" w:rsidRPr="00236554" w:rsidRDefault="00A825C6" w:rsidP="002D3EFA">
      <w:pPr>
        <w:shd w:val="clear" w:color="auto" w:fill="FFFFFF"/>
        <w:spacing w:after="0" w:line="240" w:lineRule="auto"/>
        <w:jc w:val="both"/>
        <w:rPr>
          <w:rFonts w:ascii="Times New Roman" w:eastAsia="Times New Roman" w:hAnsi="Times New Roman" w:cs="Times New Roman"/>
          <w:sz w:val="24"/>
          <w:szCs w:val="24"/>
          <w:lang w:eastAsia="et-EE"/>
        </w:rPr>
      </w:pPr>
      <w:bookmarkStart w:id="189" w:name="_Hlk102041065"/>
      <w:r w:rsidRPr="00236554">
        <w:rPr>
          <w:rFonts w:ascii="Times New Roman" w:eastAsia="Times New Roman" w:hAnsi="Times New Roman" w:cs="Times New Roman"/>
          <w:sz w:val="24"/>
          <w:szCs w:val="24"/>
          <w:lang w:eastAsia="et-EE"/>
        </w:rPr>
        <w:t>(</w:t>
      </w:r>
      <w:r w:rsidR="005250AD">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lang w:eastAsia="et-EE"/>
        </w:rPr>
        <w:t>)</w:t>
      </w:r>
      <w:r w:rsidR="007E340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w:t>
      </w:r>
      <w:r w:rsidR="00EC4BAC">
        <w:rPr>
          <w:rFonts w:ascii="Times New Roman" w:eastAsia="Times New Roman" w:hAnsi="Times New Roman" w:cs="Times New Roman"/>
          <w:sz w:val="24"/>
          <w:szCs w:val="24"/>
          <w:lang w:eastAsia="et-EE"/>
        </w:rPr>
        <w:t>e tagasivõtmise</w:t>
      </w:r>
      <w:r w:rsidR="00FC1193" w:rsidRPr="00236554">
        <w:rPr>
          <w:rFonts w:ascii="Times New Roman" w:eastAsia="Times New Roman" w:hAnsi="Times New Roman" w:cs="Times New Roman"/>
          <w:sz w:val="24"/>
          <w:szCs w:val="24"/>
          <w:lang w:eastAsia="et-EE"/>
        </w:rPr>
        <w:t xml:space="preserve"> korral </w:t>
      </w:r>
      <w:r w:rsidR="00F965DE" w:rsidRPr="00274430">
        <w:rPr>
          <w:rFonts w:ascii="Times New Roman" w:eastAsia="Times New Roman" w:hAnsi="Times New Roman" w:cs="Times New Roman"/>
          <w:sz w:val="24"/>
          <w:szCs w:val="24"/>
          <w:lang w:eastAsia="et-EE"/>
        </w:rPr>
        <w:t xml:space="preserve">ei </w:t>
      </w:r>
      <w:r w:rsidR="001378A7" w:rsidRPr="00274430">
        <w:rPr>
          <w:rFonts w:ascii="Times New Roman" w:eastAsia="Times New Roman" w:hAnsi="Times New Roman" w:cs="Times New Roman"/>
          <w:sz w:val="24"/>
          <w:szCs w:val="24"/>
          <w:lang w:eastAsia="et-EE"/>
        </w:rPr>
        <w:t>või</w:t>
      </w:r>
      <w:r w:rsidR="00F965DE" w:rsidRPr="00274430">
        <w:rPr>
          <w:rFonts w:ascii="Times New Roman" w:eastAsia="Times New Roman" w:hAnsi="Times New Roman" w:cs="Times New Roman"/>
          <w:sz w:val="24"/>
          <w:szCs w:val="24"/>
          <w:lang w:eastAsia="et-EE"/>
        </w:rPr>
        <w:t xml:space="preserve"> </w:t>
      </w:r>
      <w:r w:rsidR="0050687C">
        <w:rPr>
          <w:rFonts w:ascii="Times New Roman" w:eastAsia="Times New Roman" w:hAnsi="Times New Roman" w:cs="Times New Roman"/>
          <w:sz w:val="24"/>
          <w:szCs w:val="24"/>
          <w:lang w:eastAsia="et-EE"/>
        </w:rPr>
        <w:t>tarbija</w:t>
      </w:r>
      <w:r w:rsidR="00A6553E" w:rsidRPr="00236554">
        <w:rPr>
          <w:rFonts w:ascii="Times New Roman" w:eastAsia="Times New Roman" w:hAnsi="Times New Roman" w:cs="Times New Roman"/>
          <w:sz w:val="24"/>
          <w:szCs w:val="24"/>
          <w:lang w:eastAsia="et-EE"/>
        </w:rPr>
        <w:t xml:space="preserve"> </w:t>
      </w:r>
      <w:r w:rsidR="00F965DE" w:rsidRPr="00236554">
        <w:rPr>
          <w:rFonts w:ascii="Times New Roman" w:eastAsia="Times New Roman" w:hAnsi="Times New Roman" w:cs="Times New Roman"/>
          <w:sz w:val="24"/>
          <w:szCs w:val="24"/>
          <w:lang w:eastAsia="et-EE"/>
        </w:rPr>
        <w:t>pöörduda sama nõudega uuesti komisjoni, kuid see ei välista kohtusse pöördumist.</w:t>
      </w:r>
    </w:p>
    <w:bookmarkEnd w:id="189"/>
    <w:p w14:paraId="4DA60CD7" w14:textId="76477EBA" w:rsidR="00F965DE" w:rsidRPr="00236554" w:rsidRDefault="00F965DE"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66D2D8F" w14:textId="27C0D1CF" w:rsidR="00F965DE" w:rsidRPr="00236554" w:rsidRDefault="00F965DE"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5250AD">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lang w:eastAsia="et-EE"/>
        </w:rPr>
        <w:t>)</w:t>
      </w:r>
      <w:r w:rsidR="007E340D">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Avalduse</w:t>
      </w:r>
      <w:r w:rsidR="00EC4BAC">
        <w:rPr>
          <w:rFonts w:ascii="Times New Roman" w:eastAsia="Times New Roman" w:hAnsi="Times New Roman" w:cs="Times New Roman"/>
          <w:sz w:val="24"/>
          <w:szCs w:val="24"/>
          <w:lang w:eastAsia="et-EE"/>
        </w:rPr>
        <w:t xml:space="preserve"> tagasivõtmise</w:t>
      </w:r>
      <w:r w:rsidRPr="00236554">
        <w:rPr>
          <w:rFonts w:ascii="Times New Roman" w:eastAsia="Times New Roman" w:hAnsi="Times New Roman" w:cs="Times New Roman"/>
          <w:sz w:val="24"/>
          <w:szCs w:val="24"/>
          <w:lang w:eastAsia="et-EE"/>
        </w:rPr>
        <w:t xml:space="preserve"> tagajärgi selgitatakse menetluse lõpetamise või menetlusse võtmisest keeldumise </w:t>
      </w:r>
      <w:r w:rsidR="00A12E5B">
        <w:rPr>
          <w:rFonts w:ascii="Times New Roman" w:eastAsia="Times New Roman" w:hAnsi="Times New Roman" w:cs="Times New Roman"/>
          <w:sz w:val="24"/>
          <w:szCs w:val="24"/>
          <w:lang w:eastAsia="et-EE"/>
        </w:rPr>
        <w:t>otsuses</w:t>
      </w:r>
      <w:r w:rsidRPr="00236554">
        <w:rPr>
          <w:rFonts w:ascii="Times New Roman" w:eastAsia="Times New Roman" w:hAnsi="Times New Roman" w:cs="Times New Roman"/>
          <w:sz w:val="24"/>
          <w:szCs w:val="24"/>
          <w:lang w:eastAsia="et-EE"/>
        </w:rPr>
        <w:t>.</w:t>
      </w:r>
    </w:p>
    <w:p w14:paraId="6D09B5C3" w14:textId="77777777" w:rsidR="00A825C6" w:rsidRPr="00236554" w:rsidRDefault="00A825C6"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288EF5D9" w14:textId="64BEB582" w:rsidR="00A825C6" w:rsidRDefault="00A825C6" w:rsidP="002D3EFA">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w:t>
      </w:r>
      <w:r w:rsidR="00801E57" w:rsidRPr="00236554">
        <w:rPr>
          <w:rFonts w:ascii="Times New Roman" w:hAnsi="Times New Roman" w:cs="Times New Roman"/>
          <w:b/>
          <w:bCs/>
          <w:sz w:val="24"/>
          <w:szCs w:val="24"/>
          <w:lang w:eastAsia="et-EE"/>
        </w:rPr>
        <w:t xml:space="preserve"> </w:t>
      </w:r>
      <w:r w:rsidR="00F17652">
        <w:rPr>
          <w:rFonts w:ascii="Times New Roman" w:hAnsi="Times New Roman" w:cs="Times New Roman"/>
          <w:b/>
          <w:bCs/>
          <w:sz w:val="24"/>
          <w:szCs w:val="24"/>
          <w:lang w:eastAsia="et-EE"/>
        </w:rPr>
        <w:t>5</w:t>
      </w:r>
      <w:r w:rsidR="00031F59">
        <w:rPr>
          <w:rFonts w:ascii="Times New Roman" w:hAnsi="Times New Roman" w:cs="Times New Roman"/>
          <w:b/>
          <w:bCs/>
          <w:sz w:val="24"/>
          <w:szCs w:val="24"/>
          <w:lang w:eastAsia="et-EE"/>
        </w:rPr>
        <w:t>0</w:t>
      </w:r>
      <w:r w:rsidR="00F17652" w:rsidRPr="00F17652">
        <w:rPr>
          <w:rFonts w:ascii="Times New Roman" w:hAnsi="Times New Roman" w:cs="Times New Roman"/>
          <w:b/>
          <w:bCs/>
          <w:sz w:val="24"/>
          <w:szCs w:val="24"/>
          <w:vertAlign w:val="superscript"/>
          <w:lang w:eastAsia="et-EE"/>
        </w:rPr>
        <w:t>5</w:t>
      </w:r>
      <w:r w:rsidR="00801E57" w:rsidRPr="00236554">
        <w:rPr>
          <w:rFonts w:ascii="Times New Roman" w:hAnsi="Times New Roman" w:cs="Times New Roman"/>
          <w:b/>
          <w:bCs/>
          <w:sz w:val="24"/>
          <w:szCs w:val="24"/>
          <w:lang w:eastAsia="et-EE"/>
        </w:rPr>
        <w:t xml:space="preserve">. </w:t>
      </w:r>
      <w:r w:rsidRPr="00236554">
        <w:rPr>
          <w:rFonts w:ascii="Times New Roman" w:hAnsi="Times New Roman" w:cs="Times New Roman"/>
          <w:b/>
          <w:bCs/>
          <w:sz w:val="24"/>
          <w:szCs w:val="24"/>
          <w:lang w:eastAsia="et-EE"/>
        </w:rPr>
        <w:t>Avalduste liitmine</w:t>
      </w:r>
    </w:p>
    <w:p w14:paraId="1B49525D" w14:textId="77777777" w:rsidR="00A4572F" w:rsidRDefault="00A4572F" w:rsidP="002D3EFA">
      <w:pPr>
        <w:shd w:val="clear" w:color="auto" w:fill="FFFFFF"/>
        <w:spacing w:after="0" w:line="240" w:lineRule="auto"/>
        <w:jc w:val="both"/>
        <w:rPr>
          <w:rFonts w:ascii="Times New Roman" w:hAnsi="Times New Roman" w:cs="Times New Roman"/>
          <w:b/>
          <w:bCs/>
          <w:sz w:val="24"/>
          <w:szCs w:val="24"/>
          <w:lang w:eastAsia="et-EE"/>
        </w:rPr>
      </w:pPr>
    </w:p>
    <w:p w14:paraId="048F2038" w14:textId="507E6083" w:rsidR="004A00FB" w:rsidRPr="00B63D65" w:rsidRDefault="004A00FB" w:rsidP="002D3EFA">
      <w:pPr>
        <w:shd w:val="clear" w:color="auto" w:fill="FFFFFF"/>
        <w:spacing w:after="0" w:line="240" w:lineRule="auto"/>
        <w:jc w:val="both"/>
        <w:rPr>
          <w:rFonts w:ascii="Times New Roman" w:hAnsi="Times New Roman" w:cs="Times New Roman"/>
          <w:sz w:val="24"/>
          <w:szCs w:val="24"/>
          <w:lang w:eastAsia="et-EE"/>
        </w:rPr>
      </w:pPr>
      <w:r w:rsidRPr="00B63D65">
        <w:rPr>
          <w:rFonts w:ascii="Times New Roman" w:hAnsi="Times New Roman" w:cs="Times New Roman"/>
          <w:sz w:val="24"/>
          <w:szCs w:val="24"/>
          <w:lang w:eastAsia="et-EE"/>
        </w:rPr>
        <w:t>Komisjoni sekretariaat võib liita avaldused ühte menetlusse, kui nõuded samale kauplejale põhinevad sarnastel asjaoludel ja õiguslikel alustel ning ühine menetlemine võimaldab nende kiiremat lahendamist</w:t>
      </w:r>
      <w:r>
        <w:rPr>
          <w:rFonts w:ascii="Times New Roman" w:hAnsi="Times New Roman" w:cs="Times New Roman"/>
          <w:sz w:val="24"/>
          <w:szCs w:val="24"/>
          <w:lang w:eastAsia="et-EE"/>
        </w:rPr>
        <w:t>.</w:t>
      </w:r>
    </w:p>
    <w:p w14:paraId="2A6DCA2D" w14:textId="2EE8DDCE" w:rsidR="006749A1" w:rsidRDefault="00AD793D" w:rsidP="002D3EFA">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Pr>
          <w:rFonts w:ascii="Times New Roman" w:hAnsi="Times New Roman" w:cs="Times New Roman"/>
          <w:b/>
          <w:bCs/>
          <w:sz w:val="24"/>
          <w:szCs w:val="24"/>
          <w:bdr w:val="none" w:sz="0" w:space="0" w:color="auto" w:frame="1"/>
          <w:lang w:eastAsia="et-EE"/>
        </w:rPr>
        <w:t xml:space="preserve"> </w:t>
      </w:r>
    </w:p>
    <w:p w14:paraId="3691F71C" w14:textId="77777777" w:rsidR="006749A1" w:rsidRDefault="006749A1">
      <w:pPr>
        <w:rPr>
          <w:rFonts w:ascii="Times New Roman" w:hAnsi="Times New Roman" w:cs="Times New Roman"/>
          <w:b/>
          <w:bCs/>
          <w:sz w:val="24"/>
          <w:szCs w:val="24"/>
          <w:bdr w:val="none" w:sz="0" w:space="0" w:color="auto" w:frame="1"/>
          <w:lang w:eastAsia="et-EE"/>
        </w:rPr>
      </w:pPr>
      <w:r>
        <w:rPr>
          <w:rFonts w:ascii="Times New Roman" w:hAnsi="Times New Roman" w:cs="Times New Roman"/>
          <w:b/>
          <w:bCs/>
          <w:sz w:val="24"/>
          <w:szCs w:val="24"/>
          <w:bdr w:val="none" w:sz="0" w:space="0" w:color="auto" w:frame="1"/>
          <w:lang w:eastAsia="et-EE"/>
        </w:rPr>
        <w:br w:type="page"/>
      </w:r>
    </w:p>
    <w:p w14:paraId="50F1FC36" w14:textId="3BD94B22" w:rsidR="0003120C" w:rsidRPr="00236554" w:rsidRDefault="00DD1C9D" w:rsidP="002D3EFA">
      <w:pPr>
        <w:pStyle w:val="Loendilik"/>
        <w:shd w:val="clear" w:color="auto" w:fill="FFFFFF"/>
        <w:spacing w:after="0" w:line="240" w:lineRule="auto"/>
        <w:jc w:val="center"/>
        <w:outlineLvl w:val="1"/>
        <w:rPr>
          <w:rFonts w:ascii="Times New Roman" w:hAnsi="Times New Roman"/>
          <w:b/>
          <w:bCs/>
          <w:sz w:val="24"/>
          <w:szCs w:val="24"/>
          <w:bdr w:val="none" w:sz="0" w:space="0" w:color="auto" w:frame="1"/>
          <w:lang w:eastAsia="et-EE"/>
        </w:rPr>
      </w:pPr>
      <w:r>
        <w:rPr>
          <w:rFonts w:ascii="Times New Roman" w:hAnsi="Times New Roman"/>
          <w:b/>
          <w:bCs/>
          <w:sz w:val="24"/>
          <w:szCs w:val="24"/>
          <w:bdr w:val="none" w:sz="0" w:space="0" w:color="auto" w:frame="1"/>
          <w:lang w:eastAsia="et-EE"/>
        </w:rPr>
        <w:lastRenderedPageBreak/>
        <w:t>4</w:t>
      </w:r>
      <w:r w:rsidR="0003120C" w:rsidRPr="00236554">
        <w:rPr>
          <w:rFonts w:ascii="Times New Roman" w:hAnsi="Times New Roman"/>
          <w:b/>
          <w:bCs/>
          <w:sz w:val="24"/>
          <w:szCs w:val="24"/>
          <w:bdr w:val="none" w:sz="0" w:space="0" w:color="auto" w:frame="1"/>
          <w:lang w:eastAsia="et-EE"/>
        </w:rPr>
        <w:t>. jagu</w:t>
      </w:r>
    </w:p>
    <w:p w14:paraId="6E65719D" w14:textId="06CE8C4A" w:rsidR="0003120C" w:rsidRPr="00236554" w:rsidRDefault="0003120C" w:rsidP="002D3EFA">
      <w:pPr>
        <w:pStyle w:val="Loendilik"/>
        <w:shd w:val="clear" w:color="auto" w:fill="FFFFFF"/>
        <w:spacing w:after="0" w:line="240" w:lineRule="auto"/>
        <w:jc w:val="center"/>
        <w:outlineLvl w:val="1"/>
        <w:rPr>
          <w:rFonts w:ascii="Times New Roman" w:hAnsi="Times New Roman"/>
          <w:b/>
          <w:bCs/>
          <w:sz w:val="24"/>
          <w:szCs w:val="24"/>
          <w:lang w:eastAsia="et-EE"/>
        </w:rPr>
      </w:pPr>
      <w:r w:rsidRPr="00236554">
        <w:rPr>
          <w:rFonts w:ascii="Times New Roman" w:hAnsi="Times New Roman"/>
          <w:b/>
          <w:bCs/>
          <w:sz w:val="24"/>
          <w:szCs w:val="24"/>
          <w:lang w:eastAsia="et-EE"/>
        </w:rPr>
        <w:t>Tarbijavaidlus</w:t>
      </w:r>
      <w:r w:rsidR="00AF29ED" w:rsidRPr="00236554">
        <w:rPr>
          <w:rFonts w:ascii="Times New Roman" w:hAnsi="Times New Roman"/>
          <w:b/>
          <w:bCs/>
          <w:sz w:val="24"/>
          <w:szCs w:val="24"/>
          <w:lang w:eastAsia="et-EE"/>
        </w:rPr>
        <w:t>asja</w:t>
      </w:r>
      <w:r w:rsidRPr="00236554">
        <w:rPr>
          <w:rFonts w:ascii="Times New Roman" w:hAnsi="Times New Roman"/>
          <w:b/>
          <w:bCs/>
          <w:sz w:val="24"/>
          <w:szCs w:val="24"/>
          <w:lang w:eastAsia="et-EE"/>
        </w:rPr>
        <w:t xml:space="preserve"> </w:t>
      </w:r>
      <w:commentRangeStart w:id="190"/>
      <w:r w:rsidRPr="00236554">
        <w:rPr>
          <w:rFonts w:ascii="Times New Roman" w:hAnsi="Times New Roman"/>
          <w:b/>
          <w:bCs/>
          <w:sz w:val="24"/>
          <w:szCs w:val="24"/>
          <w:lang w:eastAsia="et-EE"/>
        </w:rPr>
        <w:t>menetlus</w:t>
      </w:r>
      <w:commentRangeEnd w:id="190"/>
      <w:r w:rsidR="00296BBD">
        <w:rPr>
          <w:rStyle w:val="Kommentaariviide"/>
          <w:rFonts w:asciiTheme="minorHAnsi" w:eastAsiaTheme="minorHAnsi" w:hAnsiTheme="minorHAnsi" w:cstheme="minorBidi"/>
        </w:rPr>
        <w:commentReference w:id="190"/>
      </w:r>
    </w:p>
    <w:p w14:paraId="44C4979C"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44F91403" w14:textId="03461998" w:rsidR="0003120C" w:rsidRPr="00236554" w:rsidRDefault="0003120C" w:rsidP="002D3EFA">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F17652">
        <w:rPr>
          <w:rFonts w:ascii="Times New Roman" w:hAnsi="Times New Roman" w:cs="Times New Roman"/>
          <w:b/>
          <w:bCs/>
          <w:sz w:val="24"/>
          <w:szCs w:val="24"/>
          <w:lang w:eastAsia="et-EE"/>
        </w:rPr>
        <w:t>5</w:t>
      </w:r>
      <w:r w:rsidR="00031F59">
        <w:rPr>
          <w:rFonts w:ascii="Times New Roman" w:hAnsi="Times New Roman" w:cs="Times New Roman"/>
          <w:b/>
          <w:bCs/>
          <w:sz w:val="24"/>
          <w:szCs w:val="24"/>
          <w:lang w:eastAsia="et-EE"/>
        </w:rPr>
        <w:t>1</w:t>
      </w:r>
      <w:r w:rsidRPr="00236554">
        <w:rPr>
          <w:rFonts w:ascii="Times New Roman" w:hAnsi="Times New Roman" w:cs="Times New Roman"/>
          <w:b/>
          <w:bCs/>
          <w:sz w:val="24"/>
          <w:szCs w:val="24"/>
          <w:lang w:eastAsia="et-EE"/>
        </w:rPr>
        <w:t>. Avalduse läbivaatamise ettevalmistamine</w:t>
      </w:r>
    </w:p>
    <w:p w14:paraId="228196DA" w14:textId="77777777" w:rsidR="0003120C" w:rsidRPr="00236554" w:rsidRDefault="0003120C" w:rsidP="002D3EFA">
      <w:pPr>
        <w:shd w:val="clear" w:color="auto" w:fill="FFFFFF"/>
        <w:spacing w:after="0" w:line="240" w:lineRule="auto"/>
        <w:jc w:val="both"/>
        <w:outlineLvl w:val="2"/>
        <w:rPr>
          <w:rFonts w:ascii="Times New Roman" w:hAnsi="Times New Roman" w:cs="Times New Roman"/>
          <w:b/>
          <w:bCs/>
          <w:sz w:val="24"/>
          <w:szCs w:val="24"/>
          <w:lang w:eastAsia="et-EE"/>
        </w:rPr>
      </w:pPr>
    </w:p>
    <w:p w14:paraId="16CA5898" w14:textId="443299D3" w:rsidR="000708CD"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Pärast avalduse menetlusse võtmist saadab </w:t>
      </w:r>
      <w:r w:rsidRPr="00B63D65">
        <w:rPr>
          <w:rFonts w:ascii="Times New Roman" w:eastAsia="Times New Roman" w:hAnsi="Times New Roman" w:cs="Times New Roman"/>
          <w:sz w:val="24"/>
          <w:szCs w:val="24"/>
          <w:lang w:eastAsia="et-EE"/>
        </w:rPr>
        <w:t xml:space="preserve">komisjoni </w:t>
      </w:r>
      <w:r w:rsidR="00200B5B" w:rsidRPr="00B63D65">
        <w:rPr>
          <w:rFonts w:ascii="Times New Roman" w:eastAsia="Times New Roman" w:hAnsi="Times New Roman" w:cs="Times New Roman"/>
          <w:sz w:val="24"/>
          <w:szCs w:val="24"/>
          <w:lang w:eastAsia="et-EE"/>
        </w:rPr>
        <w:t>sekretariaat</w:t>
      </w:r>
      <w:r w:rsidRPr="00236554">
        <w:rPr>
          <w:rFonts w:ascii="Times New Roman" w:eastAsia="Times New Roman" w:hAnsi="Times New Roman" w:cs="Times New Roman"/>
          <w:sz w:val="24"/>
          <w:szCs w:val="24"/>
          <w:lang w:eastAsia="et-EE"/>
        </w:rPr>
        <w:t xml:space="preserve"> avalduse kauplejale </w:t>
      </w:r>
      <w:r w:rsidR="00626732">
        <w:rPr>
          <w:rFonts w:ascii="Times New Roman" w:eastAsia="Times New Roman" w:hAnsi="Times New Roman" w:cs="Times New Roman"/>
          <w:sz w:val="24"/>
          <w:szCs w:val="24"/>
          <w:lang w:eastAsia="et-EE"/>
        </w:rPr>
        <w:t>ning</w:t>
      </w:r>
      <w:r w:rsidRPr="00236554">
        <w:rPr>
          <w:rFonts w:ascii="Times New Roman" w:eastAsia="Times New Roman" w:hAnsi="Times New Roman" w:cs="Times New Roman"/>
          <w:sz w:val="24"/>
          <w:szCs w:val="24"/>
          <w:lang w:eastAsia="et-EE"/>
        </w:rPr>
        <w:t xml:space="preserve"> annab talle võimaluse </w:t>
      </w:r>
      <w:r w:rsidR="00103580" w:rsidRPr="00236554">
        <w:rPr>
          <w:rFonts w:ascii="Times New Roman" w:eastAsia="Times New Roman" w:hAnsi="Times New Roman" w:cs="Times New Roman"/>
          <w:sz w:val="24"/>
          <w:szCs w:val="24"/>
          <w:lang w:eastAsia="et-EE"/>
        </w:rPr>
        <w:t xml:space="preserve">mõistliku aja jooksul </w:t>
      </w:r>
      <w:r w:rsidRPr="00236554">
        <w:rPr>
          <w:rFonts w:ascii="Times New Roman" w:eastAsia="Times New Roman" w:hAnsi="Times New Roman" w:cs="Times New Roman"/>
          <w:sz w:val="24"/>
          <w:szCs w:val="24"/>
          <w:lang w:eastAsia="et-EE"/>
        </w:rPr>
        <w:t>vastata ja vastuväidete tõendamiseks tõendid</w:t>
      </w:r>
      <w:r w:rsidR="00881441">
        <w:rPr>
          <w:rFonts w:ascii="Times New Roman" w:eastAsia="Times New Roman" w:hAnsi="Times New Roman" w:cs="Times New Roman"/>
          <w:sz w:val="24"/>
          <w:szCs w:val="24"/>
          <w:lang w:eastAsia="et-EE"/>
        </w:rPr>
        <w:t xml:space="preserve"> esitada</w:t>
      </w:r>
      <w:r w:rsidRPr="00B63D65">
        <w:rPr>
          <w:rFonts w:ascii="Times New Roman" w:eastAsia="Times New Roman" w:hAnsi="Times New Roman" w:cs="Times New Roman"/>
          <w:sz w:val="24"/>
          <w:szCs w:val="24"/>
          <w:lang w:eastAsia="et-EE"/>
        </w:rPr>
        <w:t>.</w:t>
      </w:r>
      <w:r w:rsidR="00B63D65">
        <w:rPr>
          <w:rFonts w:ascii="Times New Roman" w:eastAsia="Times New Roman" w:hAnsi="Times New Roman" w:cs="Times New Roman"/>
          <w:sz w:val="24"/>
          <w:szCs w:val="24"/>
          <w:lang w:eastAsia="et-EE"/>
        </w:rPr>
        <w:t xml:space="preserve"> </w:t>
      </w:r>
      <w:r w:rsidR="000708CD" w:rsidRPr="00B63D65">
        <w:rPr>
          <w:rFonts w:ascii="Times New Roman" w:eastAsia="Times New Roman" w:hAnsi="Times New Roman" w:cs="Times New Roman"/>
          <w:sz w:val="24"/>
          <w:szCs w:val="24"/>
          <w:lang w:eastAsia="et-EE"/>
        </w:rPr>
        <w:t xml:space="preserve">Sekretariaat võib kauplejale teha ettepaneku </w:t>
      </w:r>
      <w:ins w:id="191" w:author="Merike Koppel JM" w:date="2024-09-24T12:34:00Z">
        <w:r w:rsidR="00AF0DFE">
          <w:rPr>
            <w:rFonts w:ascii="Times New Roman" w:eastAsia="Times New Roman" w:hAnsi="Times New Roman" w:cs="Times New Roman"/>
            <w:sz w:val="24"/>
            <w:szCs w:val="24"/>
            <w:lang w:eastAsia="et-EE"/>
          </w:rPr>
          <w:t xml:space="preserve">lahendada </w:t>
        </w:r>
      </w:ins>
      <w:r w:rsidR="000708CD" w:rsidRPr="00B63D65">
        <w:rPr>
          <w:rFonts w:ascii="Times New Roman" w:eastAsia="Times New Roman" w:hAnsi="Times New Roman" w:cs="Times New Roman"/>
          <w:sz w:val="24"/>
          <w:szCs w:val="24"/>
          <w:lang w:eastAsia="et-EE"/>
        </w:rPr>
        <w:t>tarbijavaidlusas</w:t>
      </w:r>
      <w:ins w:id="192" w:author="Merike Koppel JM" w:date="2024-09-24T12:34:00Z">
        <w:r w:rsidR="00AF0DFE">
          <w:rPr>
            <w:rFonts w:ascii="Times New Roman" w:eastAsia="Times New Roman" w:hAnsi="Times New Roman" w:cs="Times New Roman"/>
            <w:sz w:val="24"/>
            <w:szCs w:val="24"/>
            <w:lang w:eastAsia="et-EE"/>
          </w:rPr>
          <w:t>i</w:t>
        </w:r>
      </w:ins>
      <w:del w:id="193" w:author="Merike Koppel JM" w:date="2024-09-24T12:34:00Z">
        <w:r w:rsidR="000708CD" w:rsidRPr="00B63D65" w:rsidDel="00AF0DFE">
          <w:rPr>
            <w:rFonts w:ascii="Times New Roman" w:eastAsia="Times New Roman" w:hAnsi="Times New Roman" w:cs="Times New Roman"/>
            <w:sz w:val="24"/>
            <w:szCs w:val="24"/>
            <w:lang w:eastAsia="et-EE"/>
          </w:rPr>
          <w:delText>ja lahendamiseks</w:delText>
        </w:r>
      </w:del>
      <w:del w:id="194" w:author="Merike Koppel JM" w:date="2024-10-03T09:14:00Z">
        <w:r w:rsidR="000708CD" w:rsidRPr="00B63D65" w:rsidDel="00067F0B">
          <w:rPr>
            <w:rFonts w:ascii="Times New Roman" w:eastAsia="Times New Roman" w:hAnsi="Times New Roman" w:cs="Times New Roman"/>
            <w:sz w:val="24"/>
            <w:szCs w:val="24"/>
            <w:lang w:eastAsia="et-EE"/>
          </w:rPr>
          <w:delText xml:space="preserve"> </w:delText>
        </w:r>
      </w:del>
      <w:r w:rsidR="000708CD" w:rsidRPr="00B63D65">
        <w:rPr>
          <w:rFonts w:ascii="Times New Roman" w:eastAsia="Times New Roman" w:hAnsi="Times New Roman" w:cs="Times New Roman"/>
          <w:sz w:val="24"/>
          <w:szCs w:val="24"/>
          <w:lang w:eastAsia="et-EE"/>
        </w:rPr>
        <w:t xml:space="preserve"> kompromissiga.</w:t>
      </w:r>
    </w:p>
    <w:p w14:paraId="64DBBB1A"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CA5C044" w14:textId="06F89BF6" w:rsidR="0003120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w:t>
      </w:r>
      <w:bookmarkStart w:id="195" w:name="_Hlk69403884"/>
      <w:r w:rsidRPr="00236554">
        <w:rPr>
          <w:rFonts w:ascii="Times New Roman" w:eastAsia="Times New Roman" w:hAnsi="Times New Roman" w:cs="Times New Roman"/>
          <w:sz w:val="24"/>
          <w:szCs w:val="24"/>
          <w:lang w:eastAsia="et-EE"/>
        </w:rPr>
        <w:t xml:space="preserve">Kui kaupleja tunnistab tarbija nõuet ja </w:t>
      </w:r>
      <w:r w:rsidR="00581587" w:rsidRPr="00236554">
        <w:rPr>
          <w:rFonts w:ascii="Times New Roman" w:eastAsia="Times New Roman" w:hAnsi="Times New Roman" w:cs="Times New Roman"/>
          <w:sz w:val="24"/>
          <w:szCs w:val="24"/>
          <w:lang w:eastAsia="et-EE"/>
        </w:rPr>
        <w:t>täidab selle</w:t>
      </w:r>
      <w:r w:rsidRPr="00236554">
        <w:rPr>
          <w:rFonts w:ascii="Times New Roman" w:eastAsia="Times New Roman" w:hAnsi="Times New Roman" w:cs="Times New Roman"/>
          <w:sz w:val="24"/>
          <w:szCs w:val="24"/>
          <w:lang w:eastAsia="et-EE"/>
        </w:rPr>
        <w:t xml:space="preserve">, otsustab komisjoni </w:t>
      </w:r>
      <w:r w:rsidR="00B52268">
        <w:rPr>
          <w:rFonts w:ascii="Times New Roman" w:eastAsia="Times New Roman" w:hAnsi="Times New Roman" w:cs="Times New Roman"/>
          <w:sz w:val="24"/>
          <w:szCs w:val="24"/>
          <w:lang w:eastAsia="et-EE"/>
        </w:rPr>
        <w:t xml:space="preserve">esimees </w:t>
      </w:r>
      <w:r w:rsidR="00F16FB2">
        <w:rPr>
          <w:rFonts w:ascii="Times New Roman" w:eastAsia="Times New Roman" w:hAnsi="Times New Roman" w:cs="Times New Roman"/>
          <w:sz w:val="24"/>
          <w:szCs w:val="24"/>
          <w:lang w:eastAsia="et-EE"/>
        </w:rPr>
        <w:t>otsusega</w:t>
      </w:r>
      <w:r w:rsidR="00F16FB2"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menetluse </w:t>
      </w:r>
      <w:r w:rsidRPr="00B63D65">
        <w:rPr>
          <w:rFonts w:ascii="Times New Roman" w:eastAsia="Times New Roman" w:hAnsi="Times New Roman" w:cs="Times New Roman"/>
          <w:sz w:val="24"/>
          <w:szCs w:val="24"/>
          <w:lang w:eastAsia="et-EE"/>
        </w:rPr>
        <w:t>lõpetamise</w:t>
      </w:r>
      <w:bookmarkEnd w:id="195"/>
      <w:r w:rsidRPr="00B63D65">
        <w:rPr>
          <w:rFonts w:ascii="Times New Roman" w:eastAsia="Times New Roman" w:hAnsi="Times New Roman" w:cs="Times New Roman"/>
          <w:sz w:val="24"/>
          <w:szCs w:val="24"/>
          <w:lang w:eastAsia="et-EE"/>
        </w:rPr>
        <w:t>.</w:t>
      </w:r>
      <w:r w:rsidR="008732A0" w:rsidRPr="00B63D65">
        <w:rPr>
          <w:rFonts w:ascii="Times New Roman" w:eastAsia="Times New Roman" w:hAnsi="Times New Roman" w:cs="Times New Roman"/>
          <w:sz w:val="24"/>
          <w:szCs w:val="24"/>
          <w:lang w:eastAsia="et-EE"/>
        </w:rPr>
        <w:t xml:space="preserve"> Kui kaupleja tunnistab tarbija nõuet, kuid ei teavita komisjoni </w:t>
      </w:r>
      <w:r w:rsidR="00E07938" w:rsidRPr="00B63D65">
        <w:rPr>
          <w:rFonts w:ascii="Times New Roman" w:eastAsia="Times New Roman" w:hAnsi="Times New Roman" w:cs="Times New Roman"/>
          <w:sz w:val="24"/>
          <w:szCs w:val="24"/>
          <w:lang w:eastAsia="et-EE"/>
        </w:rPr>
        <w:t>nõude</w:t>
      </w:r>
      <w:r w:rsidR="00B63D65">
        <w:rPr>
          <w:rFonts w:ascii="Times New Roman" w:eastAsia="Times New Roman" w:hAnsi="Times New Roman" w:cs="Times New Roman"/>
          <w:sz w:val="24"/>
          <w:szCs w:val="24"/>
          <w:lang w:eastAsia="et-EE"/>
        </w:rPr>
        <w:t xml:space="preserve"> </w:t>
      </w:r>
      <w:r w:rsidR="008732A0" w:rsidRPr="00B63D65">
        <w:rPr>
          <w:rFonts w:ascii="Times New Roman" w:eastAsia="Times New Roman" w:hAnsi="Times New Roman" w:cs="Times New Roman"/>
          <w:sz w:val="24"/>
          <w:szCs w:val="24"/>
          <w:lang w:eastAsia="et-EE"/>
        </w:rPr>
        <w:t>täitmisest, jätkab komisjon menetlust.</w:t>
      </w:r>
      <w:r w:rsidR="008732A0">
        <w:rPr>
          <w:rFonts w:ascii="Times New Roman" w:eastAsia="Times New Roman" w:hAnsi="Times New Roman" w:cs="Times New Roman"/>
          <w:sz w:val="24"/>
          <w:szCs w:val="24"/>
          <w:lang w:eastAsia="et-EE"/>
        </w:rPr>
        <w:t xml:space="preserve"> </w:t>
      </w:r>
    </w:p>
    <w:p w14:paraId="30A63102" w14:textId="77777777" w:rsidR="00200B5B" w:rsidRDefault="00200B5B"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E6F952B" w14:textId="775BA770" w:rsidR="00200B5B" w:rsidRPr="00236554" w:rsidRDefault="00200B5B"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B63D65">
        <w:rPr>
          <w:rFonts w:ascii="Times New Roman" w:eastAsia="Times New Roman" w:hAnsi="Times New Roman" w:cs="Times New Roman"/>
          <w:sz w:val="24"/>
          <w:szCs w:val="24"/>
          <w:lang w:eastAsia="et-EE"/>
        </w:rPr>
        <w:t>(3) Kaupleja poolt avaldusele vastamata jätmine või menetluses osalemisest loobumine ei välista tarbijavaidlusasja lahendamist.</w:t>
      </w:r>
      <w:r w:rsidR="005B7E1F" w:rsidRPr="00B63D65">
        <w:rPr>
          <w:rFonts w:ascii="Times New Roman" w:eastAsia="Times New Roman" w:hAnsi="Times New Roman" w:cs="Times New Roman"/>
          <w:sz w:val="24"/>
          <w:szCs w:val="24"/>
          <w:lang w:eastAsia="et-EE"/>
        </w:rPr>
        <w:t xml:space="preserve"> Nimetatud juhul võetakse tarbijavaidlusasja lahendamisel aluseks tarbija esitatud avaldus ja asjas kogutud tõendid.</w:t>
      </w:r>
    </w:p>
    <w:p w14:paraId="5DCDD927"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D108EF3" w14:textId="258C185E" w:rsidR="0003120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1824D4">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lang w:eastAsia="et-EE"/>
        </w:rPr>
        <w:t xml:space="preserve">) </w:t>
      </w:r>
      <w:bookmarkStart w:id="196" w:name="_Hlk104194053"/>
      <w:r w:rsidRPr="00236554">
        <w:rPr>
          <w:rFonts w:ascii="Times New Roman" w:eastAsia="Times New Roman" w:hAnsi="Times New Roman" w:cs="Times New Roman"/>
          <w:sz w:val="24"/>
          <w:szCs w:val="24"/>
          <w:lang w:eastAsia="et-EE"/>
        </w:rPr>
        <w:t xml:space="preserve">Komisjoni </w:t>
      </w:r>
      <w:r w:rsidR="005B7E1F" w:rsidRPr="00B63D65">
        <w:rPr>
          <w:rFonts w:ascii="Times New Roman" w:eastAsia="Times New Roman" w:hAnsi="Times New Roman" w:cs="Times New Roman"/>
          <w:sz w:val="24"/>
          <w:szCs w:val="24"/>
          <w:lang w:eastAsia="et-EE"/>
        </w:rPr>
        <w:t xml:space="preserve">sekretariaat </w:t>
      </w:r>
      <w:r w:rsidRPr="00B63D65">
        <w:rPr>
          <w:rFonts w:ascii="Times New Roman" w:eastAsia="Times New Roman" w:hAnsi="Times New Roman" w:cs="Times New Roman"/>
          <w:sz w:val="24"/>
          <w:szCs w:val="24"/>
          <w:lang w:eastAsia="et-EE"/>
        </w:rPr>
        <w:t>selgitab</w:t>
      </w:r>
      <w:r w:rsidRPr="00236554">
        <w:rPr>
          <w:rFonts w:ascii="Times New Roman" w:eastAsia="Times New Roman" w:hAnsi="Times New Roman" w:cs="Times New Roman"/>
          <w:sz w:val="24"/>
          <w:szCs w:val="24"/>
          <w:lang w:eastAsia="et-EE"/>
        </w:rPr>
        <w:t xml:space="preserve"> pooltele vajaduse</w:t>
      </w:r>
      <w:r w:rsidR="00171238">
        <w:rPr>
          <w:rFonts w:ascii="Times New Roman" w:eastAsia="Times New Roman" w:hAnsi="Times New Roman" w:cs="Times New Roman"/>
          <w:sz w:val="24"/>
          <w:szCs w:val="24"/>
          <w:lang w:eastAsia="et-EE"/>
        </w:rPr>
        <w:t xml:space="preserve"> korral</w:t>
      </w:r>
      <w:r w:rsidRPr="00236554">
        <w:rPr>
          <w:rFonts w:ascii="Times New Roman" w:eastAsia="Times New Roman" w:hAnsi="Times New Roman" w:cs="Times New Roman"/>
          <w:sz w:val="24"/>
          <w:szCs w:val="24"/>
          <w:lang w:eastAsia="et-EE"/>
        </w:rPr>
        <w:t xml:space="preserve"> lisatõendite esitamise </w:t>
      </w:r>
      <w:r w:rsidR="00DA6AE1">
        <w:rPr>
          <w:rFonts w:ascii="Times New Roman" w:eastAsia="Times New Roman" w:hAnsi="Times New Roman" w:cs="Times New Roman"/>
          <w:sz w:val="24"/>
          <w:szCs w:val="24"/>
          <w:lang w:eastAsia="et-EE"/>
        </w:rPr>
        <w:t>vajadust</w:t>
      </w:r>
      <w:r w:rsidR="00E07938">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ja teeb tarbijavaidlusasja lahendamiseks vajalikud muud toimingud</w:t>
      </w:r>
      <w:r w:rsidR="00AE356D">
        <w:rPr>
          <w:rFonts w:ascii="Times New Roman" w:eastAsia="Times New Roman" w:hAnsi="Times New Roman" w:cs="Times New Roman"/>
          <w:sz w:val="24"/>
          <w:szCs w:val="24"/>
          <w:lang w:eastAsia="et-EE"/>
        </w:rPr>
        <w:t xml:space="preserve"> ning </w:t>
      </w:r>
      <w:r w:rsidR="00265C84">
        <w:rPr>
          <w:rFonts w:ascii="Times New Roman" w:eastAsia="Times New Roman" w:hAnsi="Times New Roman" w:cs="Times New Roman"/>
          <w:sz w:val="24"/>
          <w:szCs w:val="24"/>
          <w:lang w:eastAsia="et-EE"/>
        </w:rPr>
        <w:t xml:space="preserve">määrab </w:t>
      </w:r>
      <w:r w:rsidR="00AE356D">
        <w:rPr>
          <w:rFonts w:ascii="Times New Roman" w:eastAsia="Times New Roman" w:hAnsi="Times New Roman" w:cs="Times New Roman"/>
          <w:sz w:val="24"/>
          <w:szCs w:val="24"/>
          <w:lang w:eastAsia="et-EE"/>
        </w:rPr>
        <w:t>tõendite esitamise tähta</w:t>
      </w:r>
      <w:r w:rsidR="00265C84">
        <w:rPr>
          <w:rFonts w:ascii="Times New Roman" w:eastAsia="Times New Roman" w:hAnsi="Times New Roman" w:cs="Times New Roman"/>
          <w:sz w:val="24"/>
          <w:szCs w:val="24"/>
          <w:lang w:eastAsia="et-EE"/>
        </w:rPr>
        <w:t>ja.</w:t>
      </w:r>
      <w:bookmarkEnd w:id="196"/>
    </w:p>
    <w:p w14:paraId="6920DFDA"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2D38A422" w14:textId="33508CC6" w:rsidR="0003120C" w:rsidRPr="00236554" w:rsidRDefault="0003120C" w:rsidP="002D3EFA">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bdr w:val="none" w:sz="0" w:space="0" w:color="auto" w:frame="1"/>
          <w:lang w:eastAsia="et-EE"/>
        </w:rPr>
        <w:t>§ 5</w:t>
      </w:r>
      <w:r w:rsidR="00031F59">
        <w:rPr>
          <w:rFonts w:ascii="Times New Roman" w:hAnsi="Times New Roman" w:cs="Times New Roman"/>
          <w:b/>
          <w:bCs/>
          <w:sz w:val="24"/>
          <w:szCs w:val="24"/>
          <w:bdr w:val="none" w:sz="0" w:space="0" w:color="auto" w:frame="1"/>
          <w:lang w:eastAsia="et-EE"/>
        </w:rPr>
        <w:t>1</w:t>
      </w:r>
      <w:r w:rsidRPr="00236554">
        <w:rPr>
          <w:rFonts w:ascii="Times New Roman" w:hAnsi="Times New Roman" w:cs="Times New Roman"/>
          <w:b/>
          <w:bCs/>
          <w:sz w:val="24"/>
          <w:szCs w:val="24"/>
          <w:bdr w:val="none" w:sz="0" w:space="0" w:color="auto" w:frame="1"/>
          <w:vertAlign w:val="superscript"/>
          <w:lang w:eastAsia="et-EE"/>
        </w:rPr>
        <w:t>1</w:t>
      </w:r>
      <w:r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lang w:eastAsia="et-EE"/>
        </w:rPr>
        <w:t>Menetluse tähtaeg</w:t>
      </w:r>
    </w:p>
    <w:p w14:paraId="70FD8271"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48821DF0" w14:textId="301E41E0"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Avaldus vaadatakse läbi ja </w:t>
      </w:r>
      <w:r w:rsidR="009B11D6">
        <w:rPr>
          <w:rFonts w:ascii="Times New Roman" w:eastAsia="Times New Roman" w:hAnsi="Times New Roman" w:cs="Times New Roman"/>
          <w:sz w:val="24"/>
          <w:szCs w:val="24"/>
          <w:lang w:eastAsia="et-EE"/>
        </w:rPr>
        <w:t xml:space="preserve">otsus </w:t>
      </w:r>
      <w:r w:rsidRPr="00236554">
        <w:rPr>
          <w:rFonts w:ascii="Times New Roman" w:eastAsia="Times New Roman" w:hAnsi="Times New Roman" w:cs="Times New Roman"/>
          <w:sz w:val="24"/>
          <w:szCs w:val="24"/>
          <w:lang w:eastAsia="et-EE"/>
        </w:rPr>
        <w:t>tehakse 90 päeva jooksul avalduse menetlusse võtmisest</w:t>
      </w:r>
      <w:ins w:id="197" w:author="Merike Koppel JM" w:date="2024-10-02T08:27:00Z">
        <w:r w:rsidR="00B40EB5">
          <w:rPr>
            <w:rFonts w:ascii="Times New Roman" w:eastAsia="Times New Roman" w:hAnsi="Times New Roman" w:cs="Times New Roman"/>
            <w:sz w:val="24"/>
            <w:szCs w:val="24"/>
            <w:lang w:eastAsia="et-EE"/>
          </w:rPr>
          <w:t xml:space="preserve"> arvates</w:t>
        </w:r>
      </w:ins>
      <w:r w:rsidR="00881441">
        <w:rPr>
          <w:rFonts w:ascii="Times New Roman" w:eastAsia="Times New Roman" w:hAnsi="Times New Roman" w:cs="Times New Roman"/>
          <w:sz w:val="24"/>
          <w:szCs w:val="24"/>
          <w:lang w:eastAsia="et-EE"/>
        </w:rPr>
        <w:t>.</w:t>
      </w:r>
    </w:p>
    <w:p w14:paraId="42C367D0"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5D72786B" w14:textId="747C440E"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w:t>
      </w:r>
      <w:r w:rsidRPr="00B63D65">
        <w:rPr>
          <w:rFonts w:ascii="Times New Roman" w:eastAsia="Times New Roman" w:hAnsi="Times New Roman" w:cs="Times New Roman"/>
          <w:sz w:val="24"/>
          <w:szCs w:val="24"/>
          <w:lang w:eastAsia="et-EE"/>
        </w:rPr>
        <w:t>Komisjon</w:t>
      </w:r>
      <w:r w:rsidR="00755C20" w:rsidRPr="00B63D65">
        <w:rPr>
          <w:rFonts w:ascii="Times New Roman" w:eastAsia="Times New Roman" w:hAnsi="Times New Roman" w:cs="Times New Roman"/>
          <w:sz w:val="24"/>
          <w:szCs w:val="24"/>
          <w:lang w:eastAsia="et-EE"/>
        </w:rPr>
        <w:t xml:space="preserve">i </w:t>
      </w:r>
      <w:r w:rsidR="000D13A3" w:rsidRPr="00B63D65">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võib pikendada käesoleva paragrahvi lõikes 1 nimetatud tähtaega</w:t>
      </w:r>
      <w:r w:rsidR="00413B28" w:rsidRPr="00236554">
        <w:rPr>
          <w:rFonts w:ascii="Times New Roman" w:eastAsia="Times New Roman" w:hAnsi="Times New Roman" w:cs="Times New Roman"/>
          <w:sz w:val="24"/>
          <w:szCs w:val="24"/>
          <w:lang w:eastAsia="et-EE"/>
        </w:rPr>
        <w:t xml:space="preserve"> kuni 90 päeva</w:t>
      </w:r>
      <w:r w:rsidRPr="00236554">
        <w:rPr>
          <w:rFonts w:ascii="Times New Roman" w:eastAsia="Times New Roman" w:hAnsi="Times New Roman" w:cs="Times New Roman"/>
          <w:sz w:val="24"/>
          <w:szCs w:val="24"/>
          <w:lang w:eastAsia="et-EE"/>
        </w:rPr>
        <w:t xml:space="preserve">, kui </w:t>
      </w:r>
      <w:r w:rsidR="00881441">
        <w:rPr>
          <w:rFonts w:ascii="Times New Roman" w:eastAsia="Times New Roman" w:hAnsi="Times New Roman" w:cs="Times New Roman"/>
          <w:sz w:val="24"/>
          <w:szCs w:val="24"/>
          <w:lang w:eastAsia="et-EE"/>
        </w:rPr>
        <w:t>tarbijavaidlusasi on eriti keerukas</w:t>
      </w:r>
      <w:r w:rsidRPr="00236554">
        <w:rPr>
          <w:rFonts w:ascii="Times New Roman" w:eastAsia="Times New Roman" w:hAnsi="Times New Roman" w:cs="Times New Roman"/>
          <w:sz w:val="24"/>
          <w:szCs w:val="24"/>
          <w:lang w:eastAsia="et-EE"/>
        </w:rPr>
        <w:t>. Pooli teavitatakse tähtaja pikendamisest ja tarbijavaidlusasja menetlemise lõpetamise eeldatavast ajast.</w:t>
      </w:r>
    </w:p>
    <w:p w14:paraId="28F21B0C"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B046B4E" w14:textId="34355662" w:rsidR="0003120C" w:rsidRPr="00236554" w:rsidRDefault="0003120C" w:rsidP="002D3EFA">
      <w:pPr>
        <w:shd w:val="clear" w:color="auto" w:fill="FFFFFF"/>
        <w:spacing w:after="0" w:line="240" w:lineRule="auto"/>
        <w:jc w:val="both"/>
        <w:outlineLvl w:val="2"/>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5</w:t>
      </w:r>
      <w:r w:rsidR="00031F59">
        <w:rPr>
          <w:rFonts w:ascii="Times New Roman" w:hAnsi="Times New Roman" w:cs="Times New Roman"/>
          <w:b/>
          <w:bCs/>
          <w:sz w:val="24"/>
          <w:szCs w:val="24"/>
          <w:lang w:eastAsia="et-EE"/>
        </w:rPr>
        <w:t>2</w:t>
      </w:r>
      <w:r w:rsidRPr="00236554">
        <w:rPr>
          <w:rFonts w:ascii="Times New Roman" w:hAnsi="Times New Roman" w:cs="Times New Roman"/>
          <w:b/>
          <w:bCs/>
          <w:sz w:val="24"/>
          <w:szCs w:val="24"/>
          <w:lang w:eastAsia="et-EE"/>
        </w:rPr>
        <w:t>. Tõendamine</w:t>
      </w:r>
    </w:p>
    <w:p w14:paraId="23958846"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A999F80" w14:textId="28EAAF61"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881441">
        <w:rPr>
          <w:rFonts w:ascii="Times New Roman" w:eastAsia="Times New Roman" w:hAnsi="Times New Roman" w:cs="Times New Roman"/>
          <w:sz w:val="24"/>
          <w:szCs w:val="24"/>
          <w:lang w:eastAsia="et-EE"/>
        </w:rPr>
        <w:t>Pool</w:t>
      </w:r>
      <w:r w:rsidRPr="00236554">
        <w:rPr>
          <w:rFonts w:ascii="Times New Roman" w:eastAsia="Times New Roman" w:hAnsi="Times New Roman" w:cs="Times New Roman"/>
          <w:sz w:val="24"/>
          <w:szCs w:val="24"/>
          <w:lang w:eastAsia="et-EE"/>
        </w:rPr>
        <w:t xml:space="preserve"> pea</w:t>
      </w:r>
      <w:r w:rsidR="00881441">
        <w:rPr>
          <w:rFonts w:ascii="Times New Roman" w:eastAsia="Times New Roman" w:hAnsi="Times New Roman" w:cs="Times New Roman"/>
          <w:sz w:val="24"/>
          <w:szCs w:val="24"/>
          <w:lang w:eastAsia="et-EE"/>
        </w:rPr>
        <w:t>b</w:t>
      </w:r>
      <w:r w:rsidRPr="00236554">
        <w:rPr>
          <w:rFonts w:ascii="Times New Roman" w:eastAsia="Times New Roman" w:hAnsi="Times New Roman" w:cs="Times New Roman"/>
          <w:sz w:val="24"/>
          <w:szCs w:val="24"/>
          <w:lang w:eastAsia="et-EE"/>
        </w:rPr>
        <w:t xml:space="preserve"> tõendama asjaolusid, millel</w:t>
      </w:r>
      <w:r w:rsidR="00783E83">
        <w:rPr>
          <w:rFonts w:ascii="Times New Roman" w:eastAsia="Times New Roman" w:hAnsi="Times New Roman" w:cs="Times New Roman"/>
          <w:sz w:val="24"/>
          <w:szCs w:val="24"/>
          <w:lang w:eastAsia="et-EE"/>
        </w:rPr>
        <w:t>e</w:t>
      </w:r>
      <w:r w:rsidRPr="00236554">
        <w:rPr>
          <w:rFonts w:ascii="Times New Roman" w:eastAsia="Times New Roman" w:hAnsi="Times New Roman" w:cs="Times New Roman"/>
          <w:sz w:val="24"/>
          <w:szCs w:val="24"/>
          <w:lang w:eastAsia="et-EE"/>
        </w:rPr>
        <w:t xml:space="preserve"> tuginevad </w:t>
      </w:r>
      <w:r w:rsidR="00881441">
        <w:rPr>
          <w:rFonts w:ascii="Times New Roman" w:eastAsia="Times New Roman" w:hAnsi="Times New Roman" w:cs="Times New Roman"/>
          <w:sz w:val="24"/>
          <w:szCs w:val="24"/>
          <w:lang w:eastAsia="et-EE"/>
        </w:rPr>
        <w:t>tema</w:t>
      </w:r>
      <w:r w:rsidRPr="00236554">
        <w:rPr>
          <w:rFonts w:ascii="Times New Roman" w:eastAsia="Times New Roman" w:hAnsi="Times New Roman" w:cs="Times New Roman"/>
          <w:sz w:val="24"/>
          <w:szCs w:val="24"/>
          <w:lang w:eastAsia="et-EE"/>
        </w:rPr>
        <w:t xml:space="preserve"> nõuded, väited ja vastuväited.</w:t>
      </w:r>
    </w:p>
    <w:p w14:paraId="3288C293"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b/>
          <w:bCs/>
          <w:i/>
          <w:iCs/>
          <w:sz w:val="24"/>
          <w:szCs w:val="24"/>
          <w:highlight w:val="yellow"/>
          <w:lang w:eastAsia="et-EE"/>
        </w:rPr>
      </w:pPr>
    </w:p>
    <w:p w14:paraId="439D4969" w14:textId="15455DF3"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Komisjon hindab kõiki tõendeid </w:t>
      </w:r>
      <w:commentRangeStart w:id="198"/>
      <w:r w:rsidR="00C65915" w:rsidRPr="00236554">
        <w:rPr>
          <w:rFonts w:ascii="Times New Roman" w:eastAsia="Times New Roman" w:hAnsi="Times New Roman" w:cs="Times New Roman"/>
          <w:sz w:val="24"/>
          <w:szCs w:val="24"/>
          <w:lang w:eastAsia="et-EE"/>
        </w:rPr>
        <w:t>igakülgselt</w:t>
      </w:r>
      <w:commentRangeEnd w:id="198"/>
      <w:r w:rsidR="0046540D">
        <w:rPr>
          <w:rStyle w:val="Kommentaariviide"/>
        </w:rPr>
        <w:commentReference w:id="198"/>
      </w:r>
      <w:r w:rsidR="00C65915" w:rsidRPr="00236554">
        <w:rPr>
          <w:rFonts w:ascii="Times New Roman" w:eastAsia="Times New Roman" w:hAnsi="Times New Roman" w:cs="Times New Roman"/>
          <w:sz w:val="24"/>
          <w:szCs w:val="24"/>
          <w:lang w:eastAsia="et-EE"/>
        </w:rPr>
        <w:t xml:space="preserve">, täielikult ja objektiivselt </w:t>
      </w:r>
      <w:r w:rsidRPr="00236554">
        <w:rPr>
          <w:rFonts w:ascii="Times New Roman" w:eastAsia="Times New Roman" w:hAnsi="Times New Roman" w:cs="Times New Roman"/>
          <w:sz w:val="24"/>
          <w:szCs w:val="24"/>
          <w:lang w:eastAsia="et-EE"/>
        </w:rPr>
        <w:t xml:space="preserve">ning otsustab </w:t>
      </w:r>
      <w:proofErr w:type="spellStart"/>
      <w:r w:rsidRPr="00236554">
        <w:rPr>
          <w:rFonts w:ascii="Times New Roman" w:eastAsia="Times New Roman" w:hAnsi="Times New Roman" w:cs="Times New Roman"/>
          <w:sz w:val="24"/>
          <w:szCs w:val="24"/>
          <w:lang w:eastAsia="et-EE"/>
        </w:rPr>
        <w:t>siseveendumuse</w:t>
      </w:r>
      <w:proofErr w:type="spellEnd"/>
      <w:r w:rsidRPr="00236554">
        <w:rPr>
          <w:rFonts w:ascii="Times New Roman" w:eastAsia="Times New Roman" w:hAnsi="Times New Roman" w:cs="Times New Roman"/>
          <w:sz w:val="24"/>
          <w:szCs w:val="24"/>
          <w:lang w:eastAsia="et-EE"/>
        </w:rPr>
        <w:t xml:space="preserve"> kohaselt, kas poole esitatud väide on tõendatud või mitte.</w:t>
      </w:r>
    </w:p>
    <w:p w14:paraId="041609FB"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78288D3" w14:textId="77777777" w:rsidR="00D96507" w:rsidRDefault="0003120C" w:rsidP="00DD2FDD">
      <w:pPr>
        <w:spacing w:after="0"/>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(3) Komisjon võib koguda tõendeid omal algatusel, kui see on vajalik poole õiguste tõhusaks </w:t>
      </w:r>
      <w:r w:rsidRPr="00B63D65">
        <w:rPr>
          <w:rFonts w:ascii="Times New Roman" w:eastAsia="Times New Roman" w:hAnsi="Times New Roman" w:cs="Times New Roman"/>
          <w:sz w:val="24"/>
          <w:szCs w:val="24"/>
          <w:lang w:eastAsia="et-EE"/>
        </w:rPr>
        <w:t>kaitseks. Sellisel juhul jäävad tõendite kogumise kulud komisjoni kand</w:t>
      </w:r>
      <w:r w:rsidR="006005A3" w:rsidRPr="00B63D65">
        <w:rPr>
          <w:rFonts w:ascii="Times New Roman" w:eastAsia="Times New Roman" w:hAnsi="Times New Roman" w:cs="Times New Roman"/>
          <w:sz w:val="24"/>
          <w:szCs w:val="24"/>
          <w:lang w:eastAsia="et-EE"/>
        </w:rPr>
        <w:t>a</w:t>
      </w:r>
      <w:r w:rsidR="006005A3" w:rsidRPr="00AC5A6C">
        <w:rPr>
          <w:rFonts w:ascii="Times New Roman" w:eastAsia="Times New Roman" w:hAnsi="Times New Roman" w:cs="Times New Roman"/>
          <w:sz w:val="24"/>
          <w:szCs w:val="24"/>
          <w:lang w:eastAsia="et-EE"/>
        </w:rPr>
        <w:t>.</w:t>
      </w:r>
    </w:p>
    <w:p w14:paraId="5EF886C6" w14:textId="77777777" w:rsidR="00766EBD" w:rsidRDefault="00766EBD" w:rsidP="00DD2FDD">
      <w:pPr>
        <w:spacing w:after="0"/>
        <w:rPr>
          <w:rFonts w:ascii="Times New Roman" w:eastAsia="Times New Roman" w:hAnsi="Times New Roman" w:cs="Times New Roman"/>
          <w:sz w:val="24"/>
          <w:szCs w:val="24"/>
          <w:lang w:eastAsia="et-EE"/>
        </w:rPr>
      </w:pPr>
    </w:p>
    <w:p w14:paraId="603919B2" w14:textId="20051305" w:rsidR="0003120C" w:rsidRDefault="0003120C" w:rsidP="00DD2FDD">
      <w:pPr>
        <w:spacing w:after="0"/>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t>§ 5</w:t>
      </w:r>
      <w:r w:rsidR="00031F59">
        <w:rPr>
          <w:rFonts w:ascii="Times New Roman" w:hAnsi="Times New Roman" w:cs="Times New Roman"/>
          <w:b/>
          <w:bCs/>
          <w:sz w:val="24"/>
          <w:szCs w:val="24"/>
          <w:bdr w:val="none" w:sz="0" w:space="0" w:color="auto" w:frame="1"/>
          <w:lang w:eastAsia="et-EE"/>
        </w:rPr>
        <w:t>2</w:t>
      </w:r>
      <w:r w:rsidRPr="00236554">
        <w:rPr>
          <w:rFonts w:ascii="Times New Roman" w:hAnsi="Times New Roman" w:cs="Times New Roman"/>
          <w:b/>
          <w:bCs/>
          <w:sz w:val="24"/>
          <w:szCs w:val="24"/>
          <w:bdr w:val="none" w:sz="0" w:space="0" w:color="auto" w:frame="1"/>
          <w:vertAlign w:val="superscript"/>
          <w:lang w:eastAsia="et-EE"/>
        </w:rPr>
        <w:t>1</w:t>
      </w:r>
      <w:r w:rsidRPr="00236554">
        <w:rPr>
          <w:rFonts w:ascii="Times New Roman" w:hAnsi="Times New Roman" w:cs="Times New Roman"/>
          <w:b/>
          <w:bCs/>
          <w:sz w:val="24"/>
          <w:szCs w:val="24"/>
          <w:bdr w:val="none" w:sz="0" w:space="0" w:color="auto" w:frame="1"/>
          <w:lang w:eastAsia="et-EE"/>
        </w:rPr>
        <w:t>. Tõendid</w:t>
      </w:r>
    </w:p>
    <w:p w14:paraId="2F6F77DB" w14:textId="77777777" w:rsidR="008E4C7E" w:rsidRDefault="008E4C7E" w:rsidP="00DD2FDD">
      <w:pPr>
        <w:spacing w:after="0"/>
        <w:rPr>
          <w:rFonts w:ascii="Times New Roman" w:eastAsia="Times New Roman" w:hAnsi="Times New Roman" w:cs="Times New Roman"/>
          <w:sz w:val="24"/>
          <w:szCs w:val="24"/>
          <w:bdr w:val="none" w:sz="0" w:space="0" w:color="auto" w:frame="1"/>
          <w:lang w:eastAsia="et-EE"/>
        </w:rPr>
      </w:pPr>
    </w:p>
    <w:p w14:paraId="30F45EA2" w14:textId="3F9DB0E6" w:rsidR="00E901F4" w:rsidRDefault="00E901F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Pr>
          <w:rFonts w:ascii="Times New Roman" w:eastAsia="Times New Roman" w:hAnsi="Times New Roman" w:cs="Times New Roman"/>
          <w:sz w:val="24"/>
          <w:szCs w:val="24"/>
          <w:bdr w:val="none" w:sz="0" w:space="0" w:color="auto" w:frame="1"/>
          <w:lang w:eastAsia="et-EE"/>
        </w:rPr>
        <w:t xml:space="preserve">(1) </w:t>
      </w:r>
      <w:r w:rsidRPr="00E901F4">
        <w:rPr>
          <w:rFonts w:ascii="Times New Roman" w:eastAsia="Times New Roman" w:hAnsi="Times New Roman" w:cs="Times New Roman"/>
          <w:sz w:val="24"/>
          <w:szCs w:val="24"/>
          <w:bdr w:val="none" w:sz="0" w:space="0" w:color="auto" w:frame="1"/>
          <w:lang w:eastAsia="et-EE"/>
        </w:rPr>
        <w:t xml:space="preserve">Tõendiks on igasugune teave, </w:t>
      </w:r>
      <w:bookmarkStart w:id="199" w:name="_Hlk167354800"/>
      <w:r w:rsidRPr="00E901F4">
        <w:rPr>
          <w:rFonts w:ascii="Times New Roman" w:eastAsia="Times New Roman" w:hAnsi="Times New Roman" w:cs="Times New Roman"/>
          <w:sz w:val="24"/>
          <w:szCs w:val="24"/>
          <w:bdr w:val="none" w:sz="0" w:space="0" w:color="auto" w:frame="1"/>
          <w:lang w:eastAsia="et-EE"/>
        </w:rPr>
        <w:t>mille alusel teeb t</w:t>
      </w:r>
      <w:r>
        <w:rPr>
          <w:rFonts w:ascii="Times New Roman" w:eastAsia="Times New Roman" w:hAnsi="Times New Roman" w:cs="Times New Roman"/>
          <w:sz w:val="24"/>
          <w:szCs w:val="24"/>
          <w:bdr w:val="none" w:sz="0" w:space="0" w:color="auto" w:frame="1"/>
          <w:lang w:eastAsia="et-EE"/>
        </w:rPr>
        <w:t xml:space="preserve">arbijavaidluste </w:t>
      </w:r>
      <w:r w:rsidRPr="00E901F4">
        <w:rPr>
          <w:rFonts w:ascii="Times New Roman" w:eastAsia="Times New Roman" w:hAnsi="Times New Roman" w:cs="Times New Roman"/>
          <w:sz w:val="24"/>
          <w:szCs w:val="24"/>
          <w:bdr w:val="none" w:sz="0" w:space="0" w:color="auto" w:frame="1"/>
          <w:lang w:eastAsia="et-EE"/>
        </w:rPr>
        <w:t>komisjon kindlaks poolte nõudeid ja vastuväiteid põhjendavad asjaolud või nende puudumise, samuti muud t</w:t>
      </w:r>
      <w:r>
        <w:rPr>
          <w:rFonts w:ascii="Times New Roman" w:eastAsia="Times New Roman" w:hAnsi="Times New Roman" w:cs="Times New Roman"/>
          <w:sz w:val="24"/>
          <w:szCs w:val="24"/>
          <w:bdr w:val="none" w:sz="0" w:space="0" w:color="auto" w:frame="1"/>
          <w:lang w:eastAsia="et-EE"/>
        </w:rPr>
        <w:t>arbijav</w:t>
      </w:r>
      <w:r w:rsidRPr="00E901F4">
        <w:rPr>
          <w:rFonts w:ascii="Times New Roman" w:eastAsia="Times New Roman" w:hAnsi="Times New Roman" w:cs="Times New Roman"/>
          <w:sz w:val="24"/>
          <w:szCs w:val="24"/>
          <w:bdr w:val="none" w:sz="0" w:space="0" w:color="auto" w:frame="1"/>
          <w:lang w:eastAsia="et-EE"/>
        </w:rPr>
        <w:t>aidlusasja õigeks lahendamiseks tähtsad asjaolud.</w:t>
      </w:r>
      <w:bookmarkEnd w:id="199"/>
    </w:p>
    <w:p w14:paraId="648EB983" w14:textId="77777777" w:rsidR="00E901F4" w:rsidRPr="00236554" w:rsidRDefault="00E901F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28ABF30" w14:textId="77777777" w:rsidR="009745E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E901F4">
        <w:rPr>
          <w:rFonts w:ascii="Times New Roman" w:eastAsia="Times New Roman" w:hAnsi="Times New Roman" w:cs="Times New Roman"/>
          <w:sz w:val="24"/>
          <w:szCs w:val="24"/>
          <w:bdr w:val="none" w:sz="0" w:space="0" w:color="auto" w:frame="1"/>
          <w:lang w:eastAsia="et-EE"/>
        </w:rPr>
        <w:t>2</w:t>
      </w:r>
      <w:r w:rsidRPr="00236554">
        <w:rPr>
          <w:rFonts w:ascii="Times New Roman" w:eastAsia="Times New Roman" w:hAnsi="Times New Roman" w:cs="Times New Roman"/>
          <w:sz w:val="24"/>
          <w:szCs w:val="24"/>
          <w:bdr w:val="none" w:sz="0" w:space="0" w:color="auto" w:frame="1"/>
          <w:lang w:eastAsia="et-EE"/>
        </w:rPr>
        <w:t>) Tõendiks võib olla dokumentaalne tõend, asitõend</w:t>
      </w:r>
      <w:r w:rsidR="00226416" w:rsidRPr="00C10257">
        <w:rPr>
          <w:rFonts w:ascii="Times New Roman" w:eastAsia="Times New Roman" w:hAnsi="Times New Roman" w:cs="Times New Roman"/>
          <w:sz w:val="24"/>
          <w:szCs w:val="24"/>
          <w:bdr w:val="none" w:sz="0" w:space="0" w:color="auto" w:frame="1"/>
          <w:lang w:eastAsia="et-EE"/>
        </w:rPr>
        <w:t>,</w:t>
      </w:r>
      <w:r w:rsidRPr="00C10257">
        <w:rPr>
          <w:rFonts w:ascii="Times New Roman" w:eastAsia="Times New Roman" w:hAnsi="Times New Roman" w:cs="Times New Roman"/>
          <w:sz w:val="24"/>
          <w:szCs w:val="24"/>
          <w:bdr w:val="none" w:sz="0" w:space="0" w:color="auto" w:frame="1"/>
          <w:lang w:eastAsia="et-EE"/>
        </w:rPr>
        <w:t xml:space="preserve"> </w:t>
      </w:r>
      <w:r w:rsidRPr="003832FE">
        <w:rPr>
          <w:rFonts w:ascii="Times New Roman" w:eastAsia="Times New Roman" w:hAnsi="Times New Roman" w:cs="Times New Roman"/>
          <w:sz w:val="24"/>
          <w:szCs w:val="24"/>
          <w:bdr w:val="none" w:sz="0" w:space="0" w:color="auto" w:frame="1"/>
          <w:lang w:eastAsia="et-EE"/>
        </w:rPr>
        <w:t>vaatlus</w:t>
      </w:r>
      <w:r w:rsidR="00C01F84">
        <w:rPr>
          <w:rFonts w:ascii="Times New Roman" w:eastAsia="Times New Roman" w:hAnsi="Times New Roman" w:cs="Times New Roman"/>
          <w:sz w:val="24"/>
          <w:szCs w:val="24"/>
          <w:bdr w:val="none" w:sz="0" w:space="0" w:color="auto" w:frame="1"/>
          <w:lang w:eastAsia="et-EE"/>
        </w:rPr>
        <w:t xml:space="preserve"> </w:t>
      </w:r>
      <w:r w:rsidR="00994F84" w:rsidRPr="00236554">
        <w:rPr>
          <w:rFonts w:ascii="Times New Roman" w:eastAsia="Times New Roman" w:hAnsi="Times New Roman" w:cs="Times New Roman"/>
          <w:sz w:val="24"/>
          <w:szCs w:val="24"/>
          <w:bdr w:val="none" w:sz="0" w:space="0" w:color="auto" w:frame="1"/>
          <w:lang w:eastAsia="et-EE"/>
        </w:rPr>
        <w:t xml:space="preserve">ja </w:t>
      </w:r>
      <w:r w:rsidR="00226416" w:rsidRPr="00236554">
        <w:rPr>
          <w:rFonts w:ascii="Times New Roman" w:eastAsia="Times New Roman" w:hAnsi="Times New Roman" w:cs="Times New Roman"/>
          <w:sz w:val="24"/>
          <w:szCs w:val="24"/>
          <w:bdr w:val="none" w:sz="0" w:space="0" w:color="auto" w:frame="1"/>
          <w:lang w:eastAsia="et-EE"/>
        </w:rPr>
        <w:t>eksperdiarvamus</w:t>
      </w:r>
      <w:r w:rsidR="00EF0C5A">
        <w:rPr>
          <w:rFonts w:ascii="Times New Roman" w:eastAsia="Times New Roman" w:hAnsi="Times New Roman" w:cs="Times New Roman"/>
          <w:sz w:val="24"/>
          <w:szCs w:val="24"/>
          <w:bdr w:val="none" w:sz="0" w:space="0" w:color="auto" w:frame="1"/>
          <w:lang w:eastAsia="et-EE"/>
        </w:rPr>
        <w:t xml:space="preserve"> tarbijakaitseseaduse § 52</w:t>
      </w:r>
      <w:r w:rsidR="00EF0C5A" w:rsidRPr="00EF0C5A">
        <w:rPr>
          <w:rFonts w:ascii="Times New Roman" w:eastAsia="Times New Roman" w:hAnsi="Times New Roman" w:cs="Times New Roman"/>
          <w:sz w:val="24"/>
          <w:szCs w:val="24"/>
          <w:bdr w:val="none" w:sz="0" w:space="0" w:color="auto" w:frame="1"/>
          <w:vertAlign w:val="superscript"/>
          <w:lang w:eastAsia="et-EE"/>
        </w:rPr>
        <w:t>2</w:t>
      </w:r>
      <w:r w:rsidR="00EF0C5A">
        <w:rPr>
          <w:rFonts w:ascii="Times New Roman" w:eastAsia="Times New Roman" w:hAnsi="Times New Roman" w:cs="Times New Roman"/>
          <w:sz w:val="24"/>
          <w:szCs w:val="24"/>
          <w:bdr w:val="none" w:sz="0" w:space="0" w:color="auto" w:frame="1"/>
          <w:lang w:eastAsia="et-EE"/>
        </w:rPr>
        <w:t xml:space="preserve"> tähenduses</w:t>
      </w:r>
      <w:r w:rsidR="001C0193">
        <w:rPr>
          <w:rFonts w:ascii="Times New Roman" w:eastAsia="Times New Roman" w:hAnsi="Times New Roman" w:cs="Times New Roman"/>
          <w:sz w:val="24"/>
          <w:szCs w:val="24"/>
          <w:bdr w:val="none" w:sz="0" w:space="0" w:color="auto" w:frame="1"/>
          <w:lang w:eastAsia="et-EE"/>
        </w:rPr>
        <w:t xml:space="preserve">. </w:t>
      </w:r>
    </w:p>
    <w:p w14:paraId="687CC4A5" w14:textId="77777777" w:rsidR="009745E4" w:rsidRDefault="009745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68A843E8" w14:textId="320C2B25" w:rsidR="0003120C" w:rsidRPr="00236554" w:rsidRDefault="009745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Pr>
          <w:rFonts w:ascii="Times New Roman" w:eastAsia="Times New Roman" w:hAnsi="Times New Roman" w:cs="Times New Roman"/>
          <w:sz w:val="24"/>
          <w:szCs w:val="24"/>
          <w:bdr w:val="none" w:sz="0" w:space="0" w:color="auto" w:frame="1"/>
          <w:lang w:eastAsia="et-EE"/>
        </w:rPr>
        <w:t xml:space="preserve">(3) </w:t>
      </w:r>
      <w:r w:rsidR="003738BD" w:rsidRPr="00FA7CF1">
        <w:rPr>
          <w:rFonts w:ascii="Times New Roman" w:eastAsia="Times New Roman" w:hAnsi="Times New Roman" w:cs="Times New Roman"/>
          <w:sz w:val="24"/>
          <w:szCs w:val="24"/>
          <w:bdr w:val="none" w:sz="0" w:space="0" w:color="auto" w:frame="1"/>
          <w:lang w:eastAsia="et-EE"/>
        </w:rPr>
        <w:t>Komisjon võib lugeda asjaolude tõendamiseks piisavaks ka menetlusosalise seletuse</w:t>
      </w:r>
      <w:r w:rsidR="006572E4" w:rsidRPr="00FA7CF1">
        <w:rPr>
          <w:rFonts w:ascii="Times New Roman" w:eastAsia="Times New Roman" w:hAnsi="Times New Roman" w:cs="Times New Roman"/>
          <w:sz w:val="24"/>
          <w:szCs w:val="24"/>
          <w:bdr w:val="none" w:sz="0" w:space="0" w:color="auto" w:frame="1"/>
          <w:lang w:eastAsia="et-EE"/>
        </w:rPr>
        <w:t>.</w:t>
      </w:r>
    </w:p>
    <w:p w14:paraId="1A4209E1"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7281B41C" w14:textId="28CF30D6" w:rsidR="0003120C"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lastRenderedPageBreak/>
        <w:t>(</w:t>
      </w:r>
      <w:r w:rsidR="009745E4">
        <w:rPr>
          <w:rFonts w:ascii="Times New Roman" w:eastAsia="Times New Roman" w:hAnsi="Times New Roman" w:cs="Times New Roman"/>
          <w:sz w:val="24"/>
          <w:szCs w:val="24"/>
          <w:bdr w:val="none" w:sz="0" w:space="0" w:color="auto" w:frame="1"/>
          <w:lang w:eastAsia="et-EE"/>
        </w:rPr>
        <w:t>4</w:t>
      </w:r>
      <w:r w:rsidRPr="00236554">
        <w:rPr>
          <w:rFonts w:ascii="Times New Roman" w:eastAsia="Times New Roman" w:hAnsi="Times New Roman" w:cs="Times New Roman"/>
          <w:sz w:val="24"/>
          <w:szCs w:val="24"/>
          <w:bdr w:val="none" w:sz="0" w:space="0" w:color="auto" w:frame="1"/>
          <w:lang w:eastAsia="et-EE"/>
        </w:rPr>
        <w:t xml:space="preserve">) Dokumentaalsele tõendile, asitõendile ja </w:t>
      </w:r>
      <w:r w:rsidRPr="003832FE">
        <w:rPr>
          <w:rFonts w:ascii="Times New Roman" w:eastAsia="Times New Roman" w:hAnsi="Times New Roman" w:cs="Times New Roman"/>
          <w:sz w:val="24"/>
          <w:szCs w:val="24"/>
          <w:bdr w:val="none" w:sz="0" w:space="0" w:color="auto" w:frame="1"/>
          <w:lang w:eastAsia="et-EE"/>
        </w:rPr>
        <w:t>vaatlusele</w:t>
      </w:r>
      <w:r w:rsidRPr="00236554">
        <w:rPr>
          <w:rFonts w:ascii="Times New Roman" w:eastAsia="Times New Roman" w:hAnsi="Times New Roman" w:cs="Times New Roman"/>
          <w:sz w:val="24"/>
          <w:szCs w:val="24"/>
          <w:bdr w:val="none" w:sz="0" w:space="0" w:color="auto" w:frame="1"/>
          <w:lang w:eastAsia="et-EE"/>
        </w:rPr>
        <w:t xml:space="preserve"> kohaldatakse tsiviilkohtumenetluse seadustiku §-</w:t>
      </w:r>
      <w:ins w:id="200" w:author="Merike Koppel JM" w:date="2024-10-01T11:26:00Z">
        <w:r w:rsidR="00080A4E">
          <w:rPr>
            <w:rFonts w:ascii="Times New Roman" w:eastAsia="Times New Roman" w:hAnsi="Times New Roman" w:cs="Times New Roman"/>
            <w:sz w:val="24"/>
            <w:szCs w:val="24"/>
            <w:bdr w:val="none" w:sz="0" w:space="0" w:color="auto" w:frame="1"/>
            <w:lang w:eastAsia="et-EE"/>
          </w:rPr>
          <w:t>e</w:t>
        </w:r>
      </w:ins>
      <w:del w:id="201" w:author="Merike Koppel JM" w:date="2024-10-01T11:26:00Z">
        <w:r w:rsidRPr="00236554" w:rsidDel="00080A4E">
          <w:rPr>
            <w:rFonts w:ascii="Times New Roman" w:eastAsia="Times New Roman" w:hAnsi="Times New Roman" w:cs="Times New Roman"/>
            <w:sz w:val="24"/>
            <w:szCs w:val="24"/>
            <w:bdr w:val="none" w:sz="0" w:space="0" w:color="auto" w:frame="1"/>
            <w:lang w:eastAsia="et-EE"/>
          </w:rPr>
          <w:delText>de</w:delText>
        </w:r>
        <w:r w:rsidR="0056014D" w:rsidRPr="00236554" w:rsidDel="00080A4E">
          <w:rPr>
            <w:rFonts w:ascii="Times New Roman" w:eastAsia="Times New Roman" w:hAnsi="Times New Roman" w:cs="Times New Roman"/>
            <w:sz w:val="24"/>
            <w:szCs w:val="24"/>
            <w:bdr w:val="none" w:sz="0" w:space="0" w:color="auto" w:frame="1"/>
            <w:lang w:eastAsia="et-EE"/>
          </w:rPr>
          <w:delText>s</w:delText>
        </w:r>
      </w:del>
      <w:r w:rsidRPr="00236554">
        <w:rPr>
          <w:rFonts w:ascii="Times New Roman" w:eastAsia="Times New Roman" w:hAnsi="Times New Roman" w:cs="Times New Roman"/>
          <w:sz w:val="24"/>
          <w:szCs w:val="24"/>
          <w:bdr w:val="none" w:sz="0" w:space="0" w:color="auto" w:frame="1"/>
          <w:lang w:eastAsia="et-EE"/>
        </w:rPr>
        <w:t xml:space="preserve"> 272</w:t>
      </w:r>
      <w:r w:rsidR="0056014D" w:rsidRPr="00236554">
        <w:rPr>
          <w:rFonts w:ascii="Times New Roman" w:eastAsia="Times New Roman" w:hAnsi="Times New Roman" w:cs="Times New Roman"/>
          <w:sz w:val="24"/>
          <w:szCs w:val="24"/>
          <w:bdr w:val="none" w:sz="0" w:space="0" w:color="auto" w:frame="1"/>
          <w:lang w:eastAsia="et-EE"/>
        </w:rPr>
        <w:t>–</w:t>
      </w:r>
      <w:r w:rsidRPr="00236554">
        <w:rPr>
          <w:rFonts w:ascii="Times New Roman" w:eastAsia="Times New Roman" w:hAnsi="Times New Roman" w:cs="Times New Roman"/>
          <w:sz w:val="24"/>
          <w:szCs w:val="24"/>
          <w:bdr w:val="none" w:sz="0" w:space="0" w:color="auto" w:frame="1"/>
          <w:lang w:eastAsia="et-EE"/>
        </w:rPr>
        <w:t>277 ja 285</w:t>
      </w:r>
      <w:r w:rsidR="0056014D" w:rsidRPr="00236554">
        <w:rPr>
          <w:rFonts w:ascii="Times New Roman" w:eastAsia="Times New Roman" w:hAnsi="Times New Roman" w:cs="Times New Roman"/>
          <w:sz w:val="24"/>
          <w:szCs w:val="24"/>
          <w:bdr w:val="none" w:sz="0" w:space="0" w:color="auto" w:frame="1"/>
          <w:lang w:eastAsia="et-EE"/>
        </w:rPr>
        <w:t>–</w:t>
      </w:r>
      <w:r w:rsidRPr="00236554">
        <w:rPr>
          <w:rFonts w:ascii="Times New Roman" w:eastAsia="Times New Roman" w:hAnsi="Times New Roman" w:cs="Times New Roman"/>
          <w:sz w:val="24"/>
          <w:szCs w:val="24"/>
          <w:bdr w:val="none" w:sz="0" w:space="0" w:color="auto" w:frame="1"/>
          <w:lang w:eastAsia="et-EE"/>
        </w:rPr>
        <w:t>291</w:t>
      </w:r>
      <w:del w:id="202" w:author="Merike Koppel JM" w:date="2024-10-01T11:26:00Z">
        <w:r w:rsidRPr="00236554" w:rsidDel="00080A4E">
          <w:rPr>
            <w:rFonts w:ascii="Times New Roman" w:eastAsia="Times New Roman" w:hAnsi="Times New Roman" w:cs="Times New Roman"/>
            <w:sz w:val="24"/>
            <w:szCs w:val="24"/>
            <w:bdr w:val="none" w:sz="0" w:space="0" w:color="auto" w:frame="1"/>
            <w:lang w:eastAsia="et-EE"/>
          </w:rPr>
          <w:delText xml:space="preserve"> sätestatut</w:delText>
        </w:r>
      </w:del>
      <w:r w:rsidRPr="00236554">
        <w:rPr>
          <w:rFonts w:ascii="Times New Roman" w:eastAsia="Times New Roman" w:hAnsi="Times New Roman" w:cs="Times New Roman"/>
          <w:sz w:val="24"/>
          <w:szCs w:val="24"/>
          <w:bdr w:val="none" w:sz="0" w:space="0" w:color="auto" w:frame="1"/>
          <w:lang w:eastAsia="et-EE"/>
        </w:rPr>
        <w:t xml:space="preserve">, arvestades käesoleva seaduse </w:t>
      </w:r>
      <w:r w:rsidR="00881441">
        <w:rPr>
          <w:rFonts w:ascii="Times New Roman" w:eastAsia="Times New Roman" w:hAnsi="Times New Roman" w:cs="Times New Roman"/>
          <w:sz w:val="24"/>
          <w:szCs w:val="24"/>
          <w:bdr w:val="none" w:sz="0" w:space="0" w:color="auto" w:frame="1"/>
          <w:lang w:eastAsia="et-EE"/>
        </w:rPr>
        <w:t>erisusi.</w:t>
      </w:r>
    </w:p>
    <w:p w14:paraId="40C699DB" w14:textId="77777777" w:rsid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68998DCA" w14:textId="7EE3C82D" w:rsidR="006572E4" w:rsidRDefault="006572E4"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r w:rsidRPr="00EF0C5A">
        <w:rPr>
          <w:rFonts w:ascii="Times New Roman" w:eastAsia="Times New Roman" w:hAnsi="Times New Roman" w:cs="Times New Roman"/>
          <w:b/>
          <w:bCs/>
          <w:sz w:val="24"/>
          <w:szCs w:val="24"/>
          <w:bdr w:val="none" w:sz="0" w:space="0" w:color="auto" w:frame="1"/>
          <w:lang w:eastAsia="et-EE"/>
        </w:rPr>
        <w:t>§ 5</w:t>
      </w:r>
      <w:r w:rsidR="000D16FC" w:rsidRPr="00EF0C5A">
        <w:rPr>
          <w:rFonts w:ascii="Times New Roman" w:eastAsia="Times New Roman" w:hAnsi="Times New Roman" w:cs="Times New Roman"/>
          <w:b/>
          <w:bCs/>
          <w:sz w:val="24"/>
          <w:szCs w:val="24"/>
          <w:bdr w:val="none" w:sz="0" w:space="0" w:color="auto" w:frame="1"/>
          <w:lang w:eastAsia="et-EE"/>
        </w:rPr>
        <w:t>2</w:t>
      </w:r>
      <w:r w:rsidR="00031F59" w:rsidRPr="00EF0C5A">
        <w:rPr>
          <w:rFonts w:ascii="Times New Roman" w:eastAsia="Times New Roman" w:hAnsi="Times New Roman" w:cs="Times New Roman"/>
          <w:b/>
          <w:bCs/>
          <w:sz w:val="24"/>
          <w:szCs w:val="24"/>
          <w:bdr w:val="none" w:sz="0" w:space="0" w:color="auto" w:frame="1"/>
          <w:vertAlign w:val="superscript"/>
          <w:lang w:eastAsia="et-EE"/>
        </w:rPr>
        <w:t>2</w:t>
      </w:r>
      <w:r w:rsidRPr="00EF0C5A">
        <w:rPr>
          <w:rFonts w:ascii="Times New Roman" w:eastAsia="Times New Roman" w:hAnsi="Times New Roman" w:cs="Times New Roman"/>
          <w:b/>
          <w:bCs/>
          <w:sz w:val="24"/>
          <w:szCs w:val="24"/>
          <w:bdr w:val="none" w:sz="0" w:space="0" w:color="auto" w:frame="1"/>
          <w:lang w:eastAsia="et-EE"/>
        </w:rPr>
        <w:t>. Eksperdiarvamus</w:t>
      </w:r>
    </w:p>
    <w:p w14:paraId="13932A49" w14:textId="77777777" w:rsidR="00EF0C5A" w:rsidRPr="0025589C" w:rsidRDefault="00EF0C5A"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65E15BBE" w14:textId="6344B302"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6572E4">
        <w:rPr>
          <w:rFonts w:ascii="Times New Roman" w:eastAsia="Times New Roman" w:hAnsi="Times New Roman" w:cs="Times New Roman"/>
          <w:sz w:val="24"/>
          <w:szCs w:val="24"/>
          <w:bdr w:val="none" w:sz="0" w:space="0" w:color="auto" w:frame="1"/>
          <w:lang w:eastAsia="et-EE"/>
        </w:rPr>
        <w:t xml:space="preserve">(1) </w:t>
      </w:r>
      <w:proofErr w:type="spellStart"/>
      <w:r w:rsidRPr="006572E4">
        <w:rPr>
          <w:rFonts w:ascii="Times New Roman" w:eastAsia="Times New Roman" w:hAnsi="Times New Roman" w:cs="Times New Roman"/>
          <w:sz w:val="24"/>
          <w:szCs w:val="24"/>
          <w:bdr w:val="none" w:sz="0" w:space="0" w:color="auto" w:frame="1"/>
          <w:lang w:eastAsia="et-EE"/>
        </w:rPr>
        <w:t>Vaidlevate</w:t>
      </w:r>
      <w:proofErr w:type="spellEnd"/>
      <w:r w:rsidRPr="006572E4">
        <w:rPr>
          <w:rFonts w:ascii="Times New Roman" w:eastAsia="Times New Roman" w:hAnsi="Times New Roman" w:cs="Times New Roman"/>
          <w:sz w:val="24"/>
          <w:szCs w:val="24"/>
          <w:bdr w:val="none" w:sz="0" w:space="0" w:color="auto" w:frame="1"/>
          <w:lang w:eastAsia="et-EE"/>
        </w:rPr>
        <w:t xml:space="preserve"> poolte nõusolekul </w:t>
      </w:r>
      <w:commentRangeStart w:id="203"/>
      <w:r w:rsidRPr="006572E4">
        <w:rPr>
          <w:rFonts w:ascii="Times New Roman" w:eastAsia="Times New Roman" w:hAnsi="Times New Roman" w:cs="Times New Roman"/>
          <w:sz w:val="24"/>
          <w:szCs w:val="24"/>
          <w:bdr w:val="none" w:sz="0" w:space="0" w:color="auto" w:frame="1"/>
          <w:lang w:eastAsia="et-EE"/>
        </w:rPr>
        <w:t xml:space="preserve">on komisjonil </w:t>
      </w:r>
      <w:ins w:id="204" w:author="Merike Koppel JM" w:date="2024-10-01T11:29:00Z">
        <w:r w:rsidR="00080A4E">
          <w:rPr>
            <w:rFonts w:ascii="Times New Roman" w:eastAsia="Times New Roman" w:hAnsi="Times New Roman" w:cs="Times New Roman"/>
            <w:sz w:val="24"/>
            <w:szCs w:val="24"/>
            <w:bdr w:val="none" w:sz="0" w:space="0" w:color="auto" w:frame="1"/>
            <w:lang w:eastAsia="et-EE"/>
          </w:rPr>
          <w:t xml:space="preserve">õigus </w:t>
        </w:r>
      </w:ins>
      <w:r w:rsidRPr="006572E4">
        <w:rPr>
          <w:rFonts w:ascii="Times New Roman" w:eastAsia="Times New Roman" w:hAnsi="Times New Roman" w:cs="Times New Roman"/>
          <w:sz w:val="24"/>
          <w:szCs w:val="24"/>
          <w:bdr w:val="none" w:sz="0" w:space="0" w:color="auto" w:frame="1"/>
          <w:lang w:eastAsia="et-EE"/>
        </w:rPr>
        <w:t xml:space="preserve">vajaduse korral </w:t>
      </w:r>
      <w:del w:id="205" w:author="Merike Koppel JM" w:date="2024-10-01T11:29:00Z">
        <w:r w:rsidRPr="006572E4" w:rsidDel="00080A4E">
          <w:rPr>
            <w:rFonts w:ascii="Times New Roman" w:eastAsia="Times New Roman" w:hAnsi="Times New Roman" w:cs="Times New Roman"/>
            <w:sz w:val="24"/>
            <w:szCs w:val="24"/>
            <w:bdr w:val="none" w:sz="0" w:space="0" w:color="auto" w:frame="1"/>
            <w:lang w:eastAsia="et-EE"/>
          </w:rPr>
          <w:delText xml:space="preserve">õigus </w:delText>
        </w:r>
      </w:del>
      <w:r w:rsidRPr="006572E4">
        <w:rPr>
          <w:rFonts w:ascii="Times New Roman" w:eastAsia="Times New Roman" w:hAnsi="Times New Roman" w:cs="Times New Roman"/>
          <w:sz w:val="24"/>
          <w:szCs w:val="24"/>
          <w:bdr w:val="none" w:sz="0" w:space="0" w:color="auto" w:frame="1"/>
          <w:lang w:eastAsia="et-EE"/>
        </w:rPr>
        <w:t xml:space="preserve">tellida </w:t>
      </w:r>
      <w:commentRangeEnd w:id="203"/>
      <w:r w:rsidR="00080A4E">
        <w:rPr>
          <w:rStyle w:val="Kommentaariviide"/>
        </w:rPr>
        <w:commentReference w:id="203"/>
      </w:r>
      <w:r w:rsidRPr="006572E4">
        <w:rPr>
          <w:rFonts w:ascii="Times New Roman" w:eastAsia="Times New Roman" w:hAnsi="Times New Roman" w:cs="Times New Roman"/>
          <w:sz w:val="24"/>
          <w:szCs w:val="24"/>
          <w:bdr w:val="none" w:sz="0" w:space="0" w:color="auto" w:frame="1"/>
          <w:lang w:eastAsia="et-EE"/>
        </w:rPr>
        <w:t xml:space="preserve">vaidlusaluse kauba või teenuse kohta eksperdiarvamus. Eksperdiarvamuse tellimisel arvestab komisjon poolte arvamusi. Ekspertiisi tähtaja määrab komisjoni </w:t>
      </w:r>
      <w:r w:rsidR="001F0AD7">
        <w:rPr>
          <w:rFonts w:ascii="Times New Roman" w:eastAsia="Times New Roman" w:hAnsi="Times New Roman" w:cs="Times New Roman"/>
          <w:sz w:val="24"/>
          <w:szCs w:val="24"/>
          <w:bdr w:val="none" w:sz="0" w:space="0" w:color="auto" w:frame="1"/>
          <w:lang w:eastAsia="et-EE"/>
        </w:rPr>
        <w:t xml:space="preserve">esimees </w:t>
      </w:r>
      <w:r w:rsidRPr="006572E4">
        <w:rPr>
          <w:rFonts w:ascii="Times New Roman" w:eastAsia="Times New Roman" w:hAnsi="Times New Roman" w:cs="Times New Roman"/>
          <w:sz w:val="24"/>
          <w:szCs w:val="24"/>
          <w:bdr w:val="none" w:sz="0" w:space="0" w:color="auto" w:frame="1"/>
          <w:lang w:eastAsia="et-EE"/>
        </w:rPr>
        <w:t>kokkuleppel eksperdiga.</w:t>
      </w:r>
    </w:p>
    <w:p w14:paraId="11896E4E" w14:textId="77777777"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6059577D" w14:textId="6337433E"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6572E4">
        <w:rPr>
          <w:rFonts w:ascii="Times New Roman" w:eastAsia="Times New Roman" w:hAnsi="Times New Roman" w:cs="Times New Roman"/>
          <w:sz w:val="24"/>
          <w:szCs w:val="24"/>
          <w:bdr w:val="none" w:sz="0" w:space="0" w:color="auto" w:frame="1"/>
          <w:lang w:eastAsia="et-EE"/>
        </w:rPr>
        <w:t xml:space="preserve">(2) Eksperdiarvamus saadetakse mõlemale </w:t>
      </w:r>
      <w:proofErr w:type="spellStart"/>
      <w:r w:rsidRPr="006572E4">
        <w:rPr>
          <w:rFonts w:ascii="Times New Roman" w:eastAsia="Times New Roman" w:hAnsi="Times New Roman" w:cs="Times New Roman"/>
          <w:sz w:val="24"/>
          <w:szCs w:val="24"/>
          <w:bdr w:val="none" w:sz="0" w:space="0" w:color="auto" w:frame="1"/>
          <w:lang w:eastAsia="et-EE"/>
        </w:rPr>
        <w:t>vaidlevale</w:t>
      </w:r>
      <w:proofErr w:type="spellEnd"/>
      <w:r w:rsidRPr="006572E4">
        <w:rPr>
          <w:rFonts w:ascii="Times New Roman" w:eastAsia="Times New Roman" w:hAnsi="Times New Roman" w:cs="Times New Roman"/>
          <w:sz w:val="24"/>
          <w:szCs w:val="24"/>
          <w:bdr w:val="none" w:sz="0" w:space="0" w:color="auto" w:frame="1"/>
          <w:lang w:eastAsia="et-EE"/>
        </w:rPr>
        <w:t xml:space="preserve"> poolele.</w:t>
      </w:r>
    </w:p>
    <w:p w14:paraId="5E7E363E" w14:textId="77777777"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2AF3CE94" w14:textId="5A1B7F08"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6572E4">
        <w:rPr>
          <w:rFonts w:ascii="Times New Roman" w:eastAsia="Times New Roman" w:hAnsi="Times New Roman" w:cs="Times New Roman"/>
          <w:sz w:val="24"/>
          <w:szCs w:val="24"/>
          <w:bdr w:val="none" w:sz="0" w:space="0" w:color="auto" w:frame="1"/>
          <w:lang w:eastAsia="et-EE"/>
        </w:rPr>
        <w:t>(3) Kaubale või teenusele eksperdiarvamuse andmisega seotud kulud kannavad vaidlevad pooled võrdsetes osades ja tasuvad need enne ekspertiisi tegemist, kui komisjon ei otsusta teisiti.</w:t>
      </w:r>
    </w:p>
    <w:p w14:paraId="6648C660" w14:textId="77777777"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0EF3D13" w14:textId="2628611E" w:rsidR="006572E4" w:rsidRPr="00210491"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5617B3">
        <w:rPr>
          <w:rFonts w:ascii="Times New Roman" w:eastAsia="Times New Roman" w:hAnsi="Times New Roman" w:cs="Times New Roman"/>
          <w:sz w:val="24"/>
          <w:szCs w:val="24"/>
          <w:bdr w:val="none" w:sz="0" w:space="0" w:color="auto" w:frame="1"/>
          <w:lang w:eastAsia="et-EE"/>
        </w:rPr>
        <w:t xml:space="preserve">(4) </w:t>
      </w:r>
      <w:del w:id="206" w:author="Merike Koppel JM" w:date="2024-10-01T11:35:00Z">
        <w:r w:rsidRPr="005617B3" w:rsidDel="00080A4E">
          <w:rPr>
            <w:rFonts w:ascii="Times New Roman" w:eastAsia="Times New Roman" w:hAnsi="Times New Roman" w:cs="Times New Roman"/>
            <w:sz w:val="24"/>
            <w:szCs w:val="24"/>
            <w:bdr w:val="none" w:sz="0" w:space="0" w:color="auto" w:frame="1"/>
            <w:lang w:eastAsia="et-EE"/>
          </w:rPr>
          <w:delText>E</w:delText>
        </w:r>
      </w:del>
      <w:ins w:id="207" w:author="Merike Koppel JM" w:date="2024-10-01T11:35:00Z">
        <w:r w:rsidR="00080A4E">
          <w:rPr>
            <w:rFonts w:ascii="Times New Roman" w:eastAsia="Times New Roman" w:hAnsi="Times New Roman" w:cs="Times New Roman"/>
            <w:sz w:val="24"/>
            <w:szCs w:val="24"/>
            <w:bdr w:val="none" w:sz="0" w:space="0" w:color="auto" w:frame="1"/>
            <w:lang w:eastAsia="et-EE"/>
          </w:rPr>
          <w:t>Kaubale e</w:t>
        </w:r>
      </w:ins>
      <w:r w:rsidRPr="005617B3">
        <w:rPr>
          <w:rFonts w:ascii="Times New Roman" w:eastAsia="Times New Roman" w:hAnsi="Times New Roman" w:cs="Times New Roman"/>
          <w:sz w:val="24"/>
          <w:szCs w:val="24"/>
          <w:bdr w:val="none" w:sz="0" w:space="0" w:color="auto" w:frame="1"/>
          <w:lang w:eastAsia="et-EE"/>
        </w:rPr>
        <w:t xml:space="preserve">ksperdiarvamuse andmisega seotud kulud tasub kaupleja, kui vaidlusaluse kauba puudused ilmnesid 12 kuu </w:t>
      </w:r>
      <w:bookmarkStart w:id="208" w:name="_Hlk167356131"/>
      <w:r w:rsidRPr="005617B3">
        <w:rPr>
          <w:rFonts w:ascii="Times New Roman" w:eastAsia="Times New Roman" w:hAnsi="Times New Roman" w:cs="Times New Roman"/>
          <w:sz w:val="24"/>
          <w:szCs w:val="24"/>
          <w:bdr w:val="none" w:sz="0" w:space="0" w:color="auto" w:frame="1"/>
          <w:lang w:eastAsia="et-EE"/>
        </w:rPr>
        <w:t xml:space="preserve">jooksul kauba tarbijale üleandmise päevast arvates ja kaupleja ei tellinud eksperdiarvamust kauba </w:t>
      </w:r>
      <w:del w:id="209" w:author="Merike Koppel JM" w:date="2024-10-01T11:33:00Z">
        <w:r w:rsidRPr="005617B3" w:rsidDel="00080A4E">
          <w:rPr>
            <w:rFonts w:ascii="Times New Roman" w:eastAsia="Times New Roman" w:hAnsi="Times New Roman" w:cs="Times New Roman"/>
            <w:sz w:val="24"/>
            <w:szCs w:val="24"/>
            <w:bdr w:val="none" w:sz="0" w:space="0" w:color="auto" w:frame="1"/>
            <w:lang w:eastAsia="et-EE"/>
          </w:rPr>
          <w:delText xml:space="preserve">või </w:delText>
        </w:r>
      </w:del>
      <w:r w:rsidRPr="005617B3">
        <w:rPr>
          <w:rFonts w:ascii="Times New Roman" w:eastAsia="Times New Roman" w:hAnsi="Times New Roman" w:cs="Times New Roman"/>
          <w:sz w:val="24"/>
          <w:szCs w:val="24"/>
          <w:bdr w:val="none" w:sz="0" w:space="0" w:color="auto" w:frame="1"/>
          <w:lang w:eastAsia="et-EE"/>
        </w:rPr>
        <w:t>puuduse olemuse ja tekkepõhjuse väljaselgitamiseks.</w:t>
      </w:r>
      <w:bookmarkEnd w:id="208"/>
      <w:r w:rsidR="00D223AA" w:rsidRPr="00210491">
        <w:rPr>
          <w:rFonts w:ascii="Times New Roman" w:eastAsia="Times New Roman" w:hAnsi="Times New Roman" w:cs="Times New Roman"/>
          <w:sz w:val="24"/>
          <w:szCs w:val="24"/>
          <w:bdr w:val="none" w:sz="0" w:space="0" w:color="auto" w:frame="1"/>
          <w:lang w:eastAsia="et-EE"/>
        </w:rPr>
        <w:t xml:space="preserve"> </w:t>
      </w:r>
    </w:p>
    <w:p w14:paraId="75A1AF5E" w14:textId="77777777" w:rsidR="00C472E1" w:rsidRPr="00210491" w:rsidRDefault="00C472E1"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commentRangeStart w:id="210"/>
    </w:p>
    <w:p w14:paraId="2E27F681" w14:textId="1FA2602A" w:rsidR="00C472E1" w:rsidRPr="00A70750" w:rsidDel="00FB5F3F" w:rsidRDefault="00C472E1" w:rsidP="002D3EFA">
      <w:pPr>
        <w:shd w:val="clear" w:color="auto" w:fill="FFFFFF"/>
        <w:spacing w:after="0" w:line="240" w:lineRule="auto"/>
        <w:jc w:val="both"/>
        <w:outlineLvl w:val="2"/>
        <w:rPr>
          <w:del w:id="211" w:author="Merike Koppel JM" w:date="2024-09-25T09:38:00Z"/>
          <w:rFonts w:ascii="Times New Roman" w:eastAsia="Times New Roman" w:hAnsi="Times New Roman" w:cs="Times New Roman"/>
          <w:sz w:val="24"/>
          <w:szCs w:val="24"/>
          <w:bdr w:val="none" w:sz="0" w:space="0" w:color="auto" w:frame="1"/>
          <w:lang w:eastAsia="et-EE"/>
        </w:rPr>
      </w:pPr>
      <w:r w:rsidRPr="00210491">
        <w:rPr>
          <w:rFonts w:ascii="Times New Roman" w:eastAsia="Times New Roman" w:hAnsi="Times New Roman" w:cs="Times New Roman"/>
          <w:sz w:val="24"/>
          <w:szCs w:val="24"/>
          <w:bdr w:val="none" w:sz="0" w:space="0" w:color="auto" w:frame="1"/>
          <w:lang w:eastAsia="et-EE"/>
        </w:rPr>
        <w:t>(4</w:t>
      </w:r>
      <w:r w:rsidRPr="005617B3">
        <w:rPr>
          <w:rFonts w:ascii="Times New Roman" w:eastAsia="Times New Roman" w:hAnsi="Times New Roman" w:cs="Times New Roman"/>
          <w:sz w:val="24"/>
          <w:szCs w:val="24"/>
          <w:bdr w:val="none" w:sz="0" w:space="0" w:color="auto" w:frame="1"/>
          <w:vertAlign w:val="superscript"/>
          <w:lang w:eastAsia="et-EE"/>
        </w:rPr>
        <w:t>1</w:t>
      </w:r>
      <w:r w:rsidRPr="00210491">
        <w:rPr>
          <w:rFonts w:ascii="Times New Roman" w:eastAsia="Times New Roman" w:hAnsi="Times New Roman" w:cs="Times New Roman"/>
          <w:sz w:val="24"/>
          <w:szCs w:val="24"/>
          <w:bdr w:val="none" w:sz="0" w:space="0" w:color="auto" w:frame="1"/>
          <w:lang w:eastAsia="et-EE"/>
        </w:rPr>
        <w:t>)</w:t>
      </w:r>
      <w:r w:rsidR="00FB3FEE" w:rsidRPr="00210491">
        <w:rPr>
          <w:rFonts w:ascii="Times New Roman" w:eastAsia="Times New Roman" w:hAnsi="Times New Roman" w:cs="Times New Roman"/>
          <w:sz w:val="24"/>
          <w:szCs w:val="24"/>
          <w:bdr w:val="none" w:sz="0" w:space="0" w:color="auto" w:frame="1"/>
          <w:lang w:eastAsia="et-EE"/>
        </w:rPr>
        <w:t xml:space="preserve"> Teenuse</w:t>
      </w:r>
      <w:ins w:id="212" w:author="Merike Koppel JM" w:date="2024-10-01T11:35:00Z">
        <w:r w:rsidR="00080A4E">
          <w:rPr>
            <w:rFonts w:ascii="Times New Roman" w:eastAsia="Times New Roman" w:hAnsi="Times New Roman" w:cs="Times New Roman"/>
            <w:sz w:val="24"/>
            <w:szCs w:val="24"/>
            <w:bdr w:val="none" w:sz="0" w:space="0" w:color="auto" w:frame="1"/>
            <w:lang w:eastAsia="et-EE"/>
          </w:rPr>
          <w:t>le</w:t>
        </w:r>
      </w:ins>
      <w:del w:id="213" w:author="Merike Koppel JM" w:date="2024-10-01T11:35:00Z">
        <w:r w:rsidR="00FB3FEE" w:rsidRPr="00210491" w:rsidDel="00080A4E">
          <w:rPr>
            <w:rFonts w:ascii="Times New Roman" w:eastAsia="Times New Roman" w:hAnsi="Times New Roman" w:cs="Times New Roman"/>
            <w:sz w:val="24"/>
            <w:szCs w:val="24"/>
            <w:bdr w:val="none" w:sz="0" w:space="0" w:color="auto" w:frame="1"/>
            <w:lang w:eastAsia="et-EE"/>
          </w:rPr>
          <w:delText xml:space="preserve"> osutamise</w:delText>
        </w:r>
        <w:r w:rsidR="0049710F" w:rsidDel="00080A4E">
          <w:rPr>
            <w:rFonts w:ascii="Times New Roman" w:eastAsia="Times New Roman" w:hAnsi="Times New Roman" w:cs="Times New Roman"/>
            <w:sz w:val="24"/>
            <w:szCs w:val="24"/>
            <w:bdr w:val="none" w:sz="0" w:space="0" w:color="auto" w:frame="1"/>
            <w:lang w:eastAsia="et-EE"/>
          </w:rPr>
          <w:delText>ga</w:delText>
        </w:r>
        <w:r w:rsidR="00FB3FEE" w:rsidRPr="00210491" w:rsidDel="00080A4E">
          <w:rPr>
            <w:rFonts w:ascii="Times New Roman" w:eastAsia="Times New Roman" w:hAnsi="Times New Roman" w:cs="Times New Roman"/>
            <w:sz w:val="24"/>
            <w:szCs w:val="24"/>
            <w:bdr w:val="none" w:sz="0" w:space="0" w:color="auto" w:frame="1"/>
            <w:lang w:eastAsia="et-EE"/>
          </w:rPr>
          <w:delText xml:space="preserve"> </w:delText>
        </w:r>
        <w:r w:rsidR="008306F1" w:rsidRPr="00210491" w:rsidDel="00080A4E">
          <w:rPr>
            <w:rFonts w:ascii="Times New Roman" w:eastAsia="Times New Roman" w:hAnsi="Times New Roman" w:cs="Times New Roman"/>
            <w:sz w:val="24"/>
            <w:szCs w:val="24"/>
            <w:bdr w:val="none" w:sz="0" w:space="0" w:color="auto" w:frame="1"/>
            <w:lang w:eastAsia="et-EE"/>
          </w:rPr>
          <w:delText>seotud</w:delText>
        </w:r>
      </w:del>
      <w:r w:rsidR="008306F1" w:rsidRPr="00210491">
        <w:rPr>
          <w:rFonts w:ascii="Times New Roman" w:eastAsia="Times New Roman" w:hAnsi="Times New Roman" w:cs="Times New Roman"/>
          <w:sz w:val="24"/>
          <w:szCs w:val="24"/>
          <w:bdr w:val="none" w:sz="0" w:space="0" w:color="auto" w:frame="1"/>
          <w:lang w:eastAsia="et-EE"/>
        </w:rPr>
        <w:t xml:space="preserve"> </w:t>
      </w:r>
      <w:r w:rsidR="00210491">
        <w:rPr>
          <w:rFonts w:ascii="Times New Roman" w:eastAsia="Times New Roman" w:hAnsi="Times New Roman" w:cs="Times New Roman"/>
          <w:sz w:val="24"/>
          <w:szCs w:val="24"/>
          <w:bdr w:val="none" w:sz="0" w:space="0" w:color="auto" w:frame="1"/>
          <w:lang w:eastAsia="et-EE"/>
        </w:rPr>
        <w:t>eksperdiarvamuse</w:t>
      </w:r>
      <w:ins w:id="214" w:author="Merike Koppel JM" w:date="2024-10-01T11:35:00Z">
        <w:r w:rsidR="00080A4E">
          <w:rPr>
            <w:rFonts w:ascii="Times New Roman" w:eastAsia="Times New Roman" w:hAnsi="Times New Roman" w:cs="Times New Roman"/>
            <w:sz w:val="24"/>
            <w:szCs w:val="24"/>
            <w:bdr w:val="none" w:sz="0" w:space="0" w:color="auto" w:frame="1"/>
            <w:lang w:eastAsia="et-EE"/>
          </w:rPr>
          <w:t xml:space="preserve"> andmisega seotud</w:t>
        </w:r>
      </w:ins>
      <w:r w:rsidR="00210491">
        <w:rPr>
          <w:rFonts w:ascii="Times New Roman" w:eastAsia="Times New Roman" w:hAnsi="Times New Roman" w:cs="Times New Roman"/>
          <w:sz w:val="24"/>
          <w:szCs w:val="24"/>
          <w:bdr w:val="none" w:sz="0" w:space="0" w:color="auto" w:frame="1"/>
          <w:lang w:eastAsia="et-EE"/>
        </w:rPr>
        <w:t xml:space="preserve"> </w:t>
      </w:r>
      <w:r w:rsidR="008306F1" w:rsidRPr="00210491">
        <w:rPr>
          <w:rFonts w:ascii="Times New Roman" w:eastAsia="Times New Roman" w:hAnsi="Times New Roman" w:cs="Times New Roman"/>
          <w:sz w:val="24"/>
          <w:szCs w:val="24"/>
          <w:bdr w:val="none" w:sz="0" w:space="0" w:color="auto" w:frame="1"/>
          <w:lang w:eastAsia="et-EE"/>
        </w:rPr>
        <w:t xml:space="preserve">kulud tasub kaupleja, kui vaidlusaluse teenuse </w:t>
      </w:r>
      <w:r w:rsidR="008306F1" w:rsidRPr="00A70750">
        <w:rPr>
          <w:rFonts w:ascii="Times New Roman" w:eastAsia="Times New Roman" w:hAnsi="Times New Roman" w:cs="Times New Roman"/>
          <w:sz w:val="24"/>
          <w:szCs w:val="24"/>
          <w:bdr w:val="none" w:sz="0" w:space="0" w:color="auto" w:frame="1"/>
          <w:lang w:eastAsia="et-EE"/>
        </w:rPr>
        <w:t xml:space="preserve">puudused ilmnesid </w:t>
      </w:r>
      <w:r w:rsidR="00A70750" w:rsidRPr="005617B3">
        <w:rPr>
          <w:rFonts w:ascii="Times New Roman" w:hAnsi="Times New Roman" w:cs="Times New Roman"/>
          <w:color w:val="202020"/>
          <w:sz w:val="24"/>
          <w:szCs w:val="24"/>
          <w:shd w:val="clear" w:color="auto" w:fill="FFFFFF"/>
        </w:rPr>
        <w:t>kuue kuu jooksul t</w:t>
      </w:r>
      <w:del w:id="215" w:author="Merike Koppel JM" w:date="2024-10-01T11:35:00Z">
        <w:r w:rsidR="00A70750" w:rsidRPr="005617B3" w:rsidDel="00080A4E">
          <w:rPr>
            <w:rFonts w:ascii="Times New Roman" w:hAnsi="Times New Roman" w:cs="Times New Roman"/>
            <w:color w:val="202020"/>
            <w:sz w:val="24"/>
            <w:szCs w:val="24"/>
            <w:shd w:val="clear" w:color="auto" w:fill="FFFFFF"/>
          </w:rPr>
          <w:delText>öö tarbijale üleand</w:delText>
        </w:r>
      </w:del>
      <w:ins w:id="216" w:author="Merike Koppel JM" w:date="2024-10-01T11:36:00Z">
        <w:r w:rsidR="00080A4E">
          <w:rPr>
            <w:rFonts w:ascii="Times New Roman" w:hAnsi="Times New Roman" w:cs="Times New Roman"/>
            <w:color w:val="202020"/>
            <w:sz w:val="24"/>
            <w:szCs w:val="24"/>
            <w:shd w:val="clear" w:color="auto" w:fill="FFFFFF"/>
          </w:rPr>
          <w:t>eenuse osuta</w:t>
        </w:r>
      </w:ins>
      <w:r w:rsidR="00A70750" w:rsidRPr="005617B3">
        <w:rPr>
          <w:rFonts w:ascii="Times New Roman" w:hAnsi="Times New Roman" w:cs="Times New Roman"/>
          <w:color w:val="202020"/>
          <w:sz w:val="24"/>
          <w:szCs w:val="24"/>
          <w:shd w:val="clear" w:color="auto" w:fill="FFFFFF"/>
        </w:rPr>
        <w:t>mise päevas</w:t>
      </w:r>
      <w:r w:rsidR="000C2DD8">
        <w:rPr>
          <w:rFonts w:ascii="Times New Roman" w:hAnsi="Times New Roman" w:cs="Times New Roman"/>
          <w:color w:val="202020"/>
          <w:sz w:val="24"/>
          <w:szCs w:val="24"/>
          <w:shd w:val="clear" w:color="auto" w:fill="FFFFFF"/>
        </w:rPr>
        <w:t>t</w:t>
      </w:r>
      <w:r w:rsidR="00A70750" w:rsidRPr="005617B3">
        <w:rPr>
          <w:rFonts w:ascii="Times New Roman" w:hAnsi="Times New Roman" w:cs="Times New Roman"/>
          <w:color w:val="202020"/>
          <w:sz w:val="24"/>
          <w:szCs w:val="24"/>
          <w:shd w:val="clear" w:color="auto" w:fill="FFFFFF"/>
        </w:rPr>
        <w:t xml:space="preserve"> </w:t>
      </w:r>
      <w:ins w:id="217" w:author="Merike Koppel JM" w:date="2024-10-01T11:36:00Z">
        <w:r w:rsidR="00080A4E">
          <w:rPr>
            <w:rFonts w:ascii="Times New Roman" w:hAnsi="Times New Roman" w:cs="Times New Roman"/>
            <w:color w:val="202020"/>
            <w:sz w:val="24"/>
            <w:szCs w:val="24"/>
            <w:shd w:val="clear" w:color="auto" w:fill="FFFFFF"/>
          </w:rPr>
          <w:t xml:space="preserve">arvates </w:t>
        </w:r>
      </w:ins>
      <w:r w:rsidR="00210491" w:rsidRPr="00A70750">
        <w:rPr>
          <w:rFonts w:ascii="Times New Roman" w:eastAsia="Times New Roman" w:hAnsi="Times New Roman" w:cs="Times New Roman"/>
          <w:sz w:val="24"/>
          <w:szCs w:val="24"/>
          <w:bdr w:val="none" w:sz="0" w:space="0" w:color="auto" w:frame="1"/>
          <w:lang w:eastAsia="et-EE"/>
        </w:rPr>
        <w:t xml:space="preserve">ja </w:t>
      </w:r>
      <w:r w:rsidR="00602EC7" w:rsidRPr="005617B3">
        <w:rPr>
          <w:rFonts w:ascii="Times New Roman" w:eastAsia="Times New Roman" w:hAnsi="Times New Roman" w:cs="Times New Roman"/>
          <w:sz w:val="24"/>
          <w:szCs w:val="24"/>
          <w:bdr w:val="none" w:sz="0" w:space="0" w:color="auto" w:frame="1"/>
          <w:lang w:eastAsia="et-EE"/>
        </w:rPr>
        <w:t xml:space="preserve">kaupleja ei tellinud eksperdiarvamust </w:t>
      </w:r>
      <w:r w:rsidR="00947551">
        <w:rPr>
          <w:rFonts w:ascii="Times New Roman" w:eastAsia="Times New Roman" w:hAnsi="Times New Roman" w:cs="Times New Roman"/>
          <w:sz w:val="24"/>
          <w:szCs w:val="24"/>
          <w:bdr w:val="none" w:sz="0" w:space="0" w:color="auto" w:frame="1"/>
          <w:lang w:eastAsia="et-EE"/>
        </w:rPr>
        <w:t>teenuse</w:t>
      </w:r>
      <w:r w:rsidR="00947551" w:rsidRPr="005617B3">
        <w:rPr>
          <w:rFonts w:ascii="Times New Roman" w:eastAsia="Times New Roman" w:hAnsi="Times New Roman" w:cs="Times New Roman"/>
          <w:sz w:val="24"/>
          <w:szCs w:val="24"/>
          <w:bdr w:val="none" w:sz="0" w:space="0" w:color="auto" w:frame="1"/>
          <w:lang w:eastAsia="et-EE"/>
        </w:rPr>
        <w:t xml:space="preserve"> </w:t>
      </w:r>
      <w:del w:id="218" w:author="Merike Koppel JM" w:date="2024-10-01T11:36:00Z">
        <w:r w:rsidR="00602EC7" w:rsidRPr="005617B3" w:rsidDel="00080A4E">
          <w:rPr>
            <w:rFonts w:ascii="Times New Roman" w:eastAsia="Times New Roman" w:hAnsi="Times New Roman" w:cs="Times New Roman"/>
            <w:sz w:val="24"/>
            <w:szCs w:val="24"/>
            <w:bdr w:val="none" w:sz="0" w:space="0" w:color="auto" w:frame="1"/>
            <w:lang w:eastAsia="et-EE"/>
          </w:rPr>
          <w:delText xml:space="preserve">või </w:delText>
        </w:r>
      </w:del>
      <w:r w:rsidR="00602EC7" w:rsidRPr="005617B3">
        <w:rPr>
          <w:rFonts w:ascii="Times New Roman" w:eastAsia="Times New Roman" w:hAnsi="Times New Roman" w:cs="Times New Roman"/>
          <w:sz w:val="24"/>
          <w:szCs w:val="24"/>
          <w:bdr w:val="none" w:sz="0" w:space="0" w:color="auto" w:frame="1"/>
          <w:lang w:eastAsia="et-EE"/>
        </w:rPr>
        <w:t>puuduse olemuse ja tekkepõhjuse väljaselgitamiseks</w:t>
      </w:r>
      <w:commentRangeEnd w:id="210"/>
      <w:r w:rsidR="00080A4E">
        <w:rPr>
          <w:rStyle w:val="Kommentaariviide"/>
        </w:rPr>
        <w:commentReference w:id="210"/>
      </w:r>
      <w:r w:rsidR="00602EC7" w:rsidRPr="005617B3">
        <w:rPr>
          <w:rFonts w:ascii="Times New Roman" w:eastAsia="Times New Roman" w:hAnsi="Times New Roman" w:cs="Times New Roman"/>
          <w:sz w:val="24"/>
          <w:szCs w:val="24"/>
          <w:bdr w:val="none" w:sz="0" w:space="0" w:color="auto" w:frame="1"/>
          <w:lang w:eastAsia="et-EE"/>
        </w:rPr>
        <w:t>.</w:t>
      </w:r>
    </w:p>
    <w:p w14:paraId="4506C078" w14:textId="77777777" w:rsidR="006572E4" w:rsidRPr="006572E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07C2E6BC" w14:textId="56595689" w:rsidR="006572E4" w:rsidRPr="00236554" w:rsidRDefault="006572E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6572E4">
        <w:rPr>
          <w:rFonts w:ascii="Times New Roman" w:eastAsia="Times New Roman" w:hAnsi="Times New Roman" w:cs="Times New Roman"/>
          <w:sz w:val="24"/>
          <w:szCs w:val="24"/>
          <w:bdr w:val="none" w:sz="0" w:space="0" w:color="auto" w:frame="1"/>
          <w:lang w:eastAsia="et-EE"/>
        </w:rPr>
        <w:t xml:space="preserve">(5) Komisjonil on õigus tellida vaidlusalusele kaubale või teenusele eksperdiarvamuse andmine ka juhul, kui eksperdiarvamust taotleb üks </w:t>
      </w:r>
      <w:proofErr w:type="spellStart"/>
      <w:r w:rsidRPr="006572E4">
        <w:rPr>
          <w:rFonts w:ascii="Times New Roman" w:eastAsia="Times New Roman" w:hAnsi="Times New Roman" w:cs="Times New Roman"/>
          <w:sz w:val="24"/>
          <w:szCs w:val="24"/>
          <w:bdr w:val="none" w:sz="0" w:space="0" w:color="auto" w:frame="1"/>
          <w:lang w:eastAsia="et-EE"/>
        </w:rPr>
        <w:t>vaidlevatest</w:t>
      </w:r>
      <w:proofErr w:type="spellEnd"/>
      <w:r w:rsidRPr="006572E4">
        <w:rPr>
          <w:rFonts w:ascii="Times New Roman" w:eastAsia="Times New Roman" w:hAnsi="Times New Roman" w:cs="Times New Roman"/>
          <w:sz w:val="24"/>
          <w:szCs w:val="24"/>
          <w:bdr w:val="none" w:sz="0" w:space="0" w:color="auto" w:frame="1"/>
          <w:lang w:eastAsia="et-EE"/>
        </w:rPr>
        <w:t xml:space="preserve"> pooltest ja ta on nõus tasuma sellega seotud kulud.</w:t>
      </w:r>
    </w:p>
    <w:p w14:paraId="3F10CA40" w14:textId="77777777" w:rsidR="004662EA" w:rsidRPr="00236554" w:rsidRDefault="004662EA"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D63A092" w14:textId="0AC04FCA" w:rsidR="0003120C" w:rsidRPr="00236554" w:rsidRDefault="0003120C" w:rsidP="002D3EFA">
      <w:pPr>
        <w:shd w:val="clear" w:color="auto" w:fill="FFFFFF"/>
        <w:spacing w:after="0" w:line="240" w:lineRule="auto"/>
        <w:jc w:val="both"/>
        <w:rPr>
          <w:rFonts w:ascii="Times New Roman" w:hAnsi="Times New Roman" w:cs="Times New Roman"/>
          <w:b/>
          <w:bCs/>
          <w:sz w:val="24"/>
          <w:szCs w:val="24"/>
          <w:bdr w:val="none" w:sz="0" w:space="0" w:color="auto" w:frame="1"/>
          <w:lang w:eastAsia="et-EE"/>
        </w:rPr>
      </w:pPr>
      <w:bookmarkStart w:id="219" w:name="para51lg1"/>
      <w:r w:rsidRPr="00236554">
        <w:rPr>
          <w:rFonts w:ascii="Times New Roman" w:hAnsi="Times New Roman" w:cs="Times New Roman"/>
          <w:b/>
          <w:bCs/>
          <w:sz w:val="24"/>
          <w:szCs w:val="24"/>
          <w:bdr w:val="none" w:sz="0" w:space="0" w:color="auto" w:frame="1"/>
          <w:lang w:eastAsia="et-EE"/>
        </w:rPr>
        <w:t>§ 5</w:t>
      </w:r>
      <w:r w:rsidR="000D16FC">
        <w:rPr>
          <w:rFonts w:ascii="Times New Roman" w:hAnsi="Times New Roman" w:cs="Times New Roman"/>
          <w:b/>
          <w:bCs/>
          <w:sz w:val="24"/>
          <w:szCs w:val="24"/>
          <w:bdr w:val="none" w:sz="0" w:space="0" w:color="auto" w:frame="1"/>
          <w:lang w:eastAsia="et-EE"/>
        </w:rPr>
        <w:t>3</w:t>
      </w:r>
      <w:r w:rsidRPr="00236554">
        <w:rPr>
          <w:rFonts w:ascii="Times New Roman" w:hAnsi="Times New Roman" w:cs="Times New Roman"/>
          <w:b/>
          <w:bCs/>
          <w:sz w:val="24"/>
          <w:szCs w:val="24"/>
          <w:bdr w:val="none" w:sz="0" w:space="0" w:color="auto" w:frame="1"/>
          <w:lang w:eastAsia="et-EE"/>
        </w:rPr>
        <w:t xml:space="preserve">. </w:t>
      </w:r>
      <w:r w:rsidR="00444B36" w:rsidRPr="00236554">
        <w:rPr>
          <w:rFonts w:ascii="Times New Roman" w:hAnsi="Times New Roman" w:cs="Times New Roman"/>
          <w:b/>
          <w:bCs/>
          <w:sz w:val="24"/>
          <w:szCs w:val="24"/>
          <w:bdr w:val="none" w:sz="0" w:space="0" w:color="auto" w:frame="1"/>
          <w:lang w:eastAsia="et-EE"/>
        </w:rPr>
        <w:t>Tarbijavaidlusas</w:t>
      </w:r>
      <w:r w:rsidRPr="00236554">
        <w:rPr>
          <w:rFonts w:ascii="Times New Roman" w:hAnsi="Times New Roman" w:cs="Times New Roman"/>
          <w:b/>
          <w:bCs/>
          <w:sz w:val="24"/>
          <w:szCs w:val="24"/>
          <w:bdr w:val="none" w:sz="0" w:space="0" w:color="auto" w:frame="1"/>
          <w:lang w:eastAsia="et-EE"/>
        </w:rPr>
        <w:t>ja arutamine istungil</w:t>
      </w:r>
    </w:p>
    <w:p w14:paraId="3213D064"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3D2E4D84" w14:textId="5CDA2738"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w:t>
      </w:r>
      <w:r w:rsidR="00DA3DAD">
        <w:rPr>
          <w:rFonts w:ascii="Times New Roman" w:eastAsia="Times New Roman" w:hAnsi="Times New Roman" w:cs="Times New Roman"/>
          <w:sz w:val="24"/>
          <w:szCs w:val="24"/>
          <w:lang w:eastAsia="et-EE"/>
        </w:rPr>
        <w:t>Komisjon</w:t>
      </w:r>
      <w:r w:rsidRPr="00236554">
        <w:rPr>
          <w:rFonts w:ascii="Times New Roman" w:eastAsia="Times New Roman" w:hAnsi="Times New Roman" w:cs="Times New Roman"/>
          <w:sz w:val="24"/>
          <w:szCs w:val="24"/>
          <w:lang w:eastAsia="et-EE"/>
        </w:rPr>
        <w:t xml:space="preserve"> võib omal algatusel või </w:t>
      </w:r>
      <w:r w:rsidR="009B51FC">
        <w:rPr>
          <w:rFonts w:ascii="Times New Roman" w:eastAsia="Times New Roman" w:hAnsi="Times New Roman" w:cs="Times New Roman"/>
          <w:sz w:val="24"/>
          <w:szCs w:val="24"/>
          <w:lang w:eastAsia="et-EE"/>
        </w:rPr>
        <w:t>poole</w:t>
      </w:r>
      <w:r w:rsidRPr="00236554">
        <w:rPr>
          <w:rFonts w:ascii="Times New Roman" w:eastAsia="Times New Roman" w:hAnsi="Times New Roman" w:cs="Times New Roman"/>
          <w:sz w:val="24"/>
          <w:szCs w:val="24"/>
          <w:lang w:eastAsia="et-EE"/>
        </w:rPr>
        <w:t xml:space="preserve"> taotlusel korraldada menetluse</w:t>
      </w:r>
      <w:r w:rsidR="0086033C">
        <w:rPr>
          <w:rFonts w:ascii="Times New Roman" w:eastAsia="Times New Roman" w:hAnsi="Times New Roman" w:cs="Times New Roman"/>
          <w:sz w:val="24"/>
          <w:szCs w:val="24"/>
          <w:lang w:eastAsia="et-EE"/>
        </w:rPr>
        <w:t xml:space="preserve"> käigus </w:t>
      </w:r>
      <w:r w:rsidRPr="00236554">
        <w:rPr>
          <w:rFonts w:ascii="Times New Roman" w:eastAsia="Times New Roman" w:hAnsi="Times New Roman" w:cs="Times New Roman"/>
          <w:sz w:val="24"/>
          <w:szCs w:val="24"/>
          <w:lang w:eastAsia="et-EE"/>
        </w:rPr>
        <w:t>istungi, kui see aitab kaasa tarbijavaidlusasja õigele ja tõhusale lahendamisele.</w:t>
      </w:r>
      <w:r w:rsidR="00502BDD">
        <w:rPr>
          <w:rFonts w:ascii="Times New Roman" w:eastAsia="Times New Roman" w:hAnsi="Times New Roman" w:cs="Times New Roman"/>
          <w:sz w:val="24"/>
          <w:szCs w:val="24"/>
          <w:lang w:eastAsia="et-EE"/>
        </w:rPr>
        <w:t xml:space="preserve"> Komisjoni töökeel</w:t>
      </w:r>
      <w:del w:id="220" w:author="Merike Koppel JM" w:date="2024-09-25T09:50:00Z">
        <w:r w:rsidR="00502BDD" w:rsidDel="00F63798">
          <w:rPr>
            <w:rFonts w:ascii="Times New Roman" w:eastAsia="Times New Roman" w:hAnsi="Times New Roman" w:cs="Times New Roman"/>
            <w:sz w:val="24"/>
            <w:szCs w:val="24"/>
            <w:lang w:eastAsia="et-EE"/>
          </w:rPr>
          <w:delText>eks</w:delText>
        </w:r>
      </w:del>
      <w:r w:rsidR="00502BDD">
        <w:rPr>
          <w:rFonts w:ascii="Times New Roman" w:eastAsia="Times New Roman" w:hAnsi="Times New Roman" w:cs="Times New Roman"/>
          <w:sz w:val="24"/>
          <w:szCs w:val="24"/>
          <w:lang w:eastAsia="et-EE"/>
        </w:rPr>
        <w:t xml:space="preserve"> on eesti keel. </w:t>
      </w:r>
    </w:p>
    <w:p w14:paraId="34609BD8"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79476D9B" w14:textId="65D16B4B" w:rsidR="0003120C" w:rsidRDefault="0003120C" w:rsidP="002D3EFA">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(2) Istungil osalevad tarbijavaidlusasja menetlemiseks määratud </w:t>
      </w:r>
      <w:commentRangeStart w:id="221"/>
      <w:r w:rsidRPr="00236554">
        <w:rPr>
          <w:rFonts w:ascii="Times New Roman" w:eastAsia="Times New Roman" w:hAnsi="Times New Roman" w:cs="Times New Roman"/>
          <w:sz w:val="24"/>
          <w:szCs w:val="24"/>
          <w:lang w:eastAsia="et-EE"/>
        </w:rPr>
        <w:t xml:space="preserve">komisjoni </w:t>
      </w:r>
      <w:del w:id="222" w:author="Merike Koppel JM" w:date="2024-10-03T09:37:00Z">
        <w:r w:rsidRPr="00236554" w:rsidDel="006B78B0">
          <w:rPr>
            <w:rFonts w:ascii="Times New Roman" w:eastAsia="Times New Roman" w:hAnsi="Times New Roman" w:cs="Times New Roman"/>
            <w:sz w:val="24"/>
            <w:szCs w:val="24"/>
            <w:lang w:eastAsia="et-EE"/>
          </w:rPr>
          <w:delText xml:space="preserve">koosseisu </w:delText>
        </w:r>
      </w:del>
      <w:r w:rsidRPr="00236554">
        <w:rPr>
          <w:rFonts w:ascii="Times New Roman" w:eastAsia="Times New Roman" w:hAnsi="Times New Roman" w:cs="Times New Roman"/>
          <w:sz w:val="24"/>
          <w:szCs w:val="24"/>
          <w:lang w:eastAsia="et-EE"/>
        </w:rPr>
        <w:t xml:space="preserve">liikmed </w:t>
      </w:r>
      <w:commentRangeEnd w:id="221"/>
      <w:r w:rsidR="003C3D4C">
        <w:rPr>
          <w:rStyle w:val="Kommentaariviide"/>
        </w:rPr>
        <w:commentReference w:id="221"/>
      </w:r>
      <w:r w:rsidRPr="00236554">
        <w:rPr>
          <w:rFonts w:ascii="Times New Roman" w:eastAsia="Times New Roman" w:hAnsi="Times New Roman" w:cs="Times New Roman"/>
          <w:sz w:val="24"/>
          <w:szCs w:val="24"/>
          <w:lang w:eastAsia="et-EE"/>
        </w:rPr>
        <w:t xml:space="preserve">ja menetlusosalised. </w:t>
      </w:r>
      <w:r w:rsidR="00B268D9" w:rsidRPr="00236554">
        <w:rPr>
          <w:rFonts w:ascii="Times New Roman" w:eastAsia="Times New Roman" w:hAnsi="Times New Roman" w:cs="Times New Roman"/>
          <w:sz w:val="24"/>
          <w:szCs w:val="24"/>
          <w:lang w:eastAsia="et-EE"/>
        </w:rPr>
        <w:t>Istungile võib kutsuda eksperte</w:t>
      </w:r>
      <w:r w:rsidR="00DA3DAD">
        <w:rPr>
          <w:rFonts w:ascii="Times New Roman" w:eastAsia="Times New Roman" w:hAnsi="Times New Roman" w:cs="Times New Roman"/>
          <w:sz w:val="24"/>
          <w:szCs w:val="24"/>
          <w:lang w:eastAsia="et-EE"/>
        </w:rPr>
        <w:t xml:space="preserve"> ja ära kuulata nende eksperdiarvamuse.</w:t>
      </w:r>
      <w:r w:rsidR="00B268D9"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Istungit juhatab komisjoni </w:t>
      </w:r>
      <w:r w:rsidR="00FC691E">
        <w:rPr>
          <w:rFonts w:ascii="Times New Roman" w:eastAsia="Times New Roman" w:hAnsi="Times New Roman" w:cs="Times New Roman"/>
          <w:sz w:val="24"/>
          <w:szCs w:val="24"/>
          <w:lang w:eastAsia="et-EE"/>
        </w:rPr>
        <w:t xml:space="preserve">esimees. </w:t>
      </w:r>
    </w:p>
    <w:p w14:paraId="321846E8" w14:textId="77777777" w:rsidR="00FC691E" w:rsidRDefault="00FC691E" w:rsidP="002D3EFA">
      <w:pPr>
        <w:shd w:val="clear" w:color="auto" w:fill="FFFFFF"/>
        <w:spacing w:after="0" w:line="240" w:lineRule="auto"/>
        <w:jc w:val="both"/>
        <w:outlineLvl w:val="2"/>
        <w:rPr>
          <w:rFonts w:ascii="Times New Roman" w:eastAsia="Times New Roman" w:hAnsi="Times New Roman" w:cs="Times New Roman"/>
          <w:sz w:val="24"/>
          <w:szCs w:val="24"/>
          <w:lang w:eastAsia="et-EE"/>
        </w:rPr>
      </w:pPr>
    </w:p>
    <w:p w14:paraId="63DAECBB" w14:textId="006C0C8B" w:rsidR="00FC691E" w:rsidRPr="00236554" w:rsidRDefault="00FC691E" w:rsidP="002D3EFA">
      <w:pPr>
        <w:shd w:val="clear" w:color="auto" w:fill="FFFFFF"/>
        <w:spacing w:after="0" w:line="240" w:lineRule="auto"/>
        <w:jc w:val="both"/>
        <w:outlineLvl w:val="2"/>
        <w:rPr>
          <w:rFonts w:ascii="Times New Roman" w:eastAsia="Times New Roman" w:hAnsi="Times New Roman" w:cs="Times New Roman"/>
          <w:b/>
          <w:bCs/>
          <w:sz w:val="24"/>
          <w:szCs w:val="24"/>
          <w:lang w:eastAsia="et-EE"/>
        </w:rPr>
      </w:pPr>
      <w:r>
        <w:rPr>
          <w:rFonts w:ascii="Times New Roman" w:eastAsia="Times New Roman" w:hAnsi="Times New Roman" w:cs="Times New Roman"/>
          <w:sz w:val="24"/>
          <w:szCs w:val="24"/>
          <w:lang w:eastAsia="et-EE"/>
        </w:rPr>
        <w:t>(</w:t>
      </w:r>
      <w:r w:rsidR="00136E0C">
        <w:rPr>
          <w:rFonts w:ascii="Times New Roman" w:eastAsia="Times New Roman" w:hAnsi="Times New Roman" w:cs="Times New Roman"/>
          <w:sz w:val="24"/>
          <w:szCs w:val="24"/>
          <w:lang w:eastAsia="et-EE"/>
        </w:rPr>
        <w:t>3</w:t>
      </w:r>
      <w:r>
        <w:rPr>
          <w:rFonts w:ascii="Times New Roman" w:eastAsia="Times New Roman" w:hAnsi="Times New Roman" w:cs="Times New Roman"/>
          <w:sz w:val="24"/>
          <w:szCs w:val="24"/>
          <w:lang w:eastAsia="et-EE"/>
        </w:rPr>
        <w:t xml:space="preserve">) Komisjoni esimees võib </w:t>
      </w:r>
      <w:r w:rsidR="003C27E1">
        <w:rPr>
          <w:rFonts w:ascii="Times New Roman" w:eastAsia="Times New Roman" w:hAnsi="Times New Roman" w:cs="Times New Roman"/>
          <w:sz w:val="24"/>
          <w:szCs w:val="24"/>
          <w:lang w:eastAsia="et-EE"/>
        </w:rPr>
        <w:t xml:space="preserve">asja arutamise istungi </w:t>
      </w:r>
      <w:del w:id="223" w:author="Merike Koppel JM" w:date="2024-09-25T10:01:00Z">
        <w:r w:rsidR="003C27E1" w:rsidDel="007C29C9">
          <w:rPr>
            <w:rFonts w:ascii="Times New Roman" w:eastAsia="Times New Roman" w:hAnsi="Times New Roman" w:cs="Times New Roman"/>
            <w:sz w:val="24"/>
            <w:szCs w:val="24"/>
            <w:lang w:eastAsia="et-EE"/>
          </w:rPr>
          <w:delText>viia läbi</w:delText>
        </w:r>
      </w:del>
      <w:ins w:id="224" w:author="Merike Koppel JM" w:date="2024-09-25T10:01:00Z">
        <w:r w:rsidR="007C29C9">
          <w:rPr>
            <w:rFonts w:ascii="Times New Roman" w:eastAsia="Times New Roman" w:hAnsi="Times New Roman" w:cs="Times New Roman"/>
            <w:sz w:val="24"/>
            <w:szCs w:val="24"/>
            <w:lang w:eastAsia="et-EE"/>
          </w:rPr>
          <w:t>pidada</w:t>
        </w:r>
      </w:ins>
      <w:r w:rsidR="003C27E1">
        <w:rPr>
          <w:rFonts w:ascii="Times New Roman" w:eastAsia="Times New Roman" w:hAnsi="Times New Roman" w:cs="Times New Roman"/>
          <w:sz w:val="24"/>
          <w:szCs w:val="24"/>
          <w:lang w:eastAsia="et-EE"/>
        </w:rPr>
        <w:t xml:space="preserve"> </w:t>
      </w:r>
      <w:r w:rsidR="00A25831">
        <w:rPr>
          <w:rFonts w:ascii="Times New Roman" w:eastAsia="Times New Roman" w:hAnsi="Times New Roman" w:cs="Times New Roman"/>
          <w:sz w:val="24"/>
          <w:szCs w:val="24"/>
          <w:lang w:eastAsia="et-EE"/>
        </w:rPr>
        <w:t xml:space="preserve">ilma kolmeliikmelist komisjoni moodustamata. </w:t>
      </w:r>
    </w:p>
    <w:p w14:paraId="4444BFBB"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1C7C3C7B" w14:textId="0E615DE1"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225" w:name="_Hlk156233729"/>
      <w:r w:rsidRPr="00236554">
        <w:rPr>
          <w:rFonts w:ascii="Times New Roman" w:eastAsia="Times New Roman" w:hAnsi="Times New Roman" w:cs="Times New Roman"/>
          <w:sz w:val="24"/>
          <w:szCs w:val="24"/>
          <w:bdr w:val="none" w:sz="0" w:space="0" w:color="auto" w:frame="1"/>
          <w:lang w:eastAsia="et-EE"/>
        </w:rPr>
        <w:t>(</w:t>
      </w:r>
      <w:r w:rsidR="00136E0C">
        <w:rPr>
          <w:rFonts w:ascii="Times New Roman" w:eastAsia="Times New Roman" w:hAnsi="Times New Roman" w:cs="Times New Roman"/>
          <w:sz w:val="24"/>
          <w:szCs w:val="24"/>
          <w:bdr w:val="none" w:sz="0" w:space="0" w:color="auto" w:frame="1"/>
          <w:lang w:eastAsia="et-EE"/>
        </w:rPr>
        <w:t>4</w:t>
      </w:r>
      <w:r w:rsidRPr="00236554">
        <w:rPr>
          <w:rFonts w:ascii="Times New Roman" w:eastAsia="Times New Roman" w:hAnsi="Times New Roman" w:cs="Times New Roman"/>
          <w:sz w:val="24"/>
          <w:szCs w:val="24"/>
          <w:bdr w:val="none" w:sz="0" w:space="0" w:color="auto" w:frame="1"/>
          <w:lang w:eastAsia="et-EE"/>
        </w:rPr>
        <w:t xml:space="preserve">) </w:t>
      </w:r>
      <w:r w:rsidR="00BA4235">
        <w:rPr>
          <w:rFonts w:ascii="Times New Roman" w:eastAsia="Times New Roman" w:hAnsi="Times New Roman" w:cs="Times New Roman"/>
          <w:sz w:val="24"/>
          <w:szCs w:val="24"/>
          <w:bdr w:val="none" w:sz="0" w:space="0" w:color="auto" w:frame="1"/>
          <w:lang w:eastAsia="et-EE"/>
        </w:rPr>
        <w:t xml:space="preserve">Kui istungile kutsutud pool ei saa istungile ilmuda, teatab ta sellest komisjonile enne istungi algust ja põhjendab istungile ilmumise takistust. </w:t>
      </w:r>
    </w:p>
    <w:bookmarkEnd w:id="225"/>
    <w:p w14:paraId="65290277"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34ECE870" w14:textId="485B46CC"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136E0C">
        <w:rPr>
          <w:rFonts w:ascii="Times New Roman" w:eastAsia="Times New Roman" w:hAnsi="Times New Roman" w:cs="Times New Roman"/>
          <w:sz w:val="24"/>
          <w:szCs w:val="24"/>
          <w:bdr w:val="none" w:sz="0" w:space="0" w:color="auto" w:frame="1"/>
          <w:lang w:eastAsia="et-EE"/>
        </w:rPr>
        <w:t>5</w:t>
      </w:r>
      <w:r w:rsidRPr="00236554">
        <w:rPr>
          <w:rFonts w:ascii="Times New Roman" w:eastAsia="Times New Roman" w:hAnsi="Times New Roman" w:cs="Times New Roman"/>
          <w:sz w:val="24"/>
          <w:szCs w:val="24"/>
          <w:bdr w:val="none" w:sz="0" w:space="0" w:color="auto" w:frame="1"/>
          <w:lang w:eastAsia="et-EE"/>
        </w:rPr>
        <w:t xml:space="preserve">) Kui </w:t>
      </w:r>
      <w:r w:rsidR="00DA3DAD">
        <w:rPr>
          <w:rFonts w:ascii="Times New Roman" w:eastAsia="Times New Roman" w:hAnsi="Times New Roman" w:cs="Times New Roman"/>
          <w:sz w:val="24"/>
          <w:szCs w:val="24"/>
          <w:bdr w:val="none" w:sz="0" w:space="0" w:color="auto" w:frame="1"/>
          <w:lang w:eastAsia="et-EE"/>
        </w:rPr>
        <w:t>tarbijavaidlusasja</w:t>
      </w:r>
      <w:r w:rsidRPr="00236554">
        <w:rPr>
          <w:rFonts w:ascii="Times New Roman" w:eastAsia="Times New Roman" w:hAnsi="Times New Roman" w:cs="Times New Roman"/>
          <w:sz w:val="24"/>
          <w:szCs w:val="24"/>
          <w:bdr w:val="none" w:sz="0" w:space="0" w:color="auto" w:frame="1"/>
          <w:lang w:eastAsia="et-EE"/>
        </w:rPr>
        <w:t xml:space="preserve"> pool jätab istungile</w:t>
      </w:r>
      <w:r w:rsidR="00DA3DAD">
        <w:rPr>
          <w:rFonts w:ascii="Times New Roman" w:eastAsia="Times New Roman" w:hAnsi="Times New Roman" w:cs="Times New Roman"/>
          <w:sz w:val="24"/>
          <w:szCs w:val="24"/>
          <w:bdr w:val="none" w:sz="0" w:space="0" w:color="auto" w:frame="1"/>
          <w:lang w:eastAsia="et-EE"/>
        </w:rPr>
        <w:t xml:space="preserve"> </w:t>
      </w:r>
      <w:r w:rsidR="00DA3DAD" w:rsidRPr="00236554">
        <w:rPr>
          <w:rFonts w:ascii="Times New Roman" w:eastAsia="Times New Roman" w:hAnsi="Times New Roman" w:cs="Times New Roman"/>
          <w:sz w:val="24"/>
          <w:szCs w:val="24"/>
          <w:bdr w:val="none" w:sz="0" w:space="0" w:color="auto" w:frame="1"/>
          <w:lang w:eastAsia="et-EE"/>
        </w:rPr>
        <w:t>mõjuva põhjuseta</w:t>
      </w:r>
      <w:r w:rsidRPr="00236554">
        <w:rPr>
          <w:rFonts w:ascii="Times New Roman" w:eastAsia="Times New Roman" w:hAnsi="Times New Roman" w:cs="Times New Roman"/>
          <w:sz w:val="24"/>
          <w:szCs w:val="24"/>
          <w:bdr w:val="none" w:sz="0" w:space="0" w:color="auto" w:frame="1"/>
          <w:lang w:eastAsia="et-EE"/>
        </w:rPr>
        <w:t xml:space="preserve"> ilmumata, vaadatakse </w:t>
      </w:r>
      <w:r w:rsidR="00444B36" w:rsidRPr="00236554">
        <w:rPr>
          <w:rFonts w:ascii="Times New Roman" w:eastAsia="Times New Roman" w:hAnsi="Times New Roman" w:cs="Times New Roman"/>
          <w:sz w:val="24"/>
          <w:szCs w:val="24"/>
          <w:bdr w:val="none" w:sz="0" w:space="0" w:color="auto" w:frame="1"/>
          <w:lang w:eastAsia="et-EE"/>
        </w:rPr>
        <w:t>tarbija</w:t>
      </w:r>
      <w:r w:rsidRPr="00236554">
        <w:rPr>
          <w:rFonts w:ascii="Times New Roman" w:eastAsia="Times New Roman" w:hAnsi="Times New Roman" w:cs="Times New Roman"/>
          <w:sz w:val="24"/>
          <w:szCs w:val="24"/>
          <w:bdr w:val="none" w:sz="0" w:space="0" w:color="auto" w:frame="1"/>
          <w:lang w:eastAsia="et-EE"/>
        </w:rPr>
        <w:t>vaidlus</w:t>
      </w:r>
      <w:r w:rsidR="00444B36" w:rsidRPr="00236554">
        <w:rPr>
          <w:rFonts w:ascii="Times New Roman" w:eastAsia="Times New Roman" w:hAnsi="Times New Roman" w:cs="Times New Roman"/>
          <w:sz w:val="24"/>
          <w:szCs w:val="24"/>
          <w:bdr w:val="none" w:sz="0" w:space="0" w:color="auto" w:frame="1"/>
          <w:lang w:eastAsia="et-EE"/>
        </w:rPr>
        <w:t>asi</w:t>
      </w:r>
      <w:r w:rsidRPr="00236554">
        <w:rPr>
          <w:rFonts w:ascii="Times New Roman" w:eastAsia="Times New Roman" w:hAnsi="Times New Roman" w:cs="Times New Roman"/>
          <w:sz w:val="24"/>
          <w:szCs w:val="24"/>
          <w:bdr w:val="none" w:sz="0" w:space="0" w:color="auto" w:frame="1"/>
          <w:lang w:eastAsia="et-EE"/>
        </w:rPr>
        <w:t xml:space="preserve"> läbi tema kohalolekuta</w:t>
      </w:r>
      <w:r w:rsidR="00D970C9">
        <w:rPr>
          <w:rFonts w:ascii="Times New Roman" w:eastAsia="Times New Roman" w:hAnsi="Times New Roman" w:cs="Times New Roman"/>
          <w:sz w:val="24"/>
          <w:szCs w:val="24"/>
          <w:bdr w:val="none" w:sz="0" w:space="0" w:color="auto" w:frame="1"/>
          <w:lang w:eastAsia="et-EE"/>
        </w:rPr>
        <w:t>.</w:t>
      </w:r>
    </w:p>
    <w:bookmarkEnd w:id="219"/>
    <w:p w14:paraId="30A9B1EA"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791B1FCB" w14:textId="07A05342" w:rsidR="0003120C" w:rsidRPr="00236554" w:rsidRDefault="0003120C" w:rsidP="002D3EFA">
      <w:pPr>
        <w:shd w:val="clear" w:color="auto" w:fill="FFFFFF"/>
        <w:spacing w:after="0" w:line="240" w:lineRule="auto"/>
        <w:jc w:val="both"/>
        <w:rPr>
          <w:rFonts w:ascii="Times New Roman" w:hAnsi="Times New Roman" w:cs="Times New Roman"/>
          <w:b/>
          <w:bCs/>
          <w:sz w:val="24"/>
          <w:szCs w:val="24"/>
          <w:bdr w:val="none" w:sz="0" w:space="0" w:color="auto" w:frame="1"/>
          <w:lang w:eastAsia="et-EE"/>
        </w:rPr>
      </w:pPr>
      <w:bookmarkStart w:id="226" w:name="para52lg2"/>
      <w:bookmarkStart w:id="227" w:name="_Hlk105502936"/>
      <w:r w:rsidRPr="00236554">
        <w:rPr>
          <w:rFonts w:ascii="Times New Roman" w:hAnsi="Times New Roman" w:cs="Times New Roman"/>
          <w:b/>
          <w:bCs/>
          <w:sz w:val="24"/>
          <w:szCs w:val="24"/>
          <w:bdr w:val="none" w:sz="0" w:space="0" w:color="auto" w:frame="1"/>
          <w:lang w:eastAsia="et-EE"/>
        </w:rPr>
        <w:t xml:space="preserve">§ </w:t>
      </w:r>
      <w:r w:rsidR="00F17288" w:rsidRPr="00E37E93">
        <w:rPr>
          <w:rFonts w:ascii="Times New Roman" w:hAnsi="Times New Roman" w:cs="Times New Roman"/>
          <w:b/>
          <w:bCs/>
          <w:sz w:val="24"/>
          <w:szCs w:val="24"/>
          <w:bdr w:val="none" w:sz="0" w:space="0" w:color="auto" w:frame="1"/>
          <w:lang w:eastAsia="et-EE"/>
        </w:rPr>
        <w:t>5</w:t>
      </w:r>
      <w:r w:rsidR="00E37E93">
        <w:rPr>
          <w:rFonts w:ascii="Times New Roman" w:hAnsi="Times New Roman" w:cs="Times New Roman"/>
          <w:b/>
          <w:bCs/>
          <w:sz w:val="24"/>
          <w:szCs w:val="24"/>
          <w:bdr w:val="none" w:sz="0" w:space="0" w:color="auto" w:frame="1"/>
          <w:lang w:eastAsia="et-EE"/>
        </w:rPr>
        <w:t>4</w:t>
      </w:r>
      <w:r w:rsidR="00F17288"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bdr w:val="none" w:sz="0" w:space="0" w:color="auto" w:frame="1"/>
          <w:lang w:eastAsia="et-EE"/>
        </w:rPr>
        <w:t xml:space="preserve">Istungi </w:t>
      </w:r>
      <w:r w:rsidR="00DA3DAD">
        <w:rPr>
          <w:rFonts w:ascii="Times New Roman" w:hAnsi="Times New Roman" w:cs="Times New Roman"/>
          <w:b/>
          <w:bCs/>
          <w:sz w:val="24"/>
          <w:szCs w:val="24"/>
          <w:bdr w:val="none" w:sz="0" w:space="0" w:color="auto" w:frame="1"/>
          <w:lang w:eastAsia="et-EE"/>
        </w:rPr>
        <w:t>pidamise</w:t>
      </w:r>
      <w:r w:rsidRPr="00236554">
        <w:rPr>
          <w:rFonts w:ascii="Times New Roman" w:hAnsi="Times New Roman" w:cs="Times New Roman"/>
          <w:b/>
          <w:bCs/>
          <w:sz w:val="24"/>
          <w:szCs w:val="24"/>
          <w:bdr w:val="none" w:sz="0" w:space="0" w:color="auto" w:frame="1"/>
          <w:lang w:eastAsia="et-EE"/>
        </w:rPr>
        <w:t xml:space="preserve"> kord</w:t>
      </w:r>
    </w:p>
    <w:p w14:paraId="209F9B05"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bookmarkEnd w:id="226"/>
    <w:p w14:paraId="260AD46D" w14:textId="3F825740" w:rsidR="0003120C" w:rsidRPr="00A877A1"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 xml:space="preserve">(1) Komisjoni </w:t>
      </w:r>
      <w:r w:rsidR="00B52268">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teeb kindlaks istungil osalejate isikusamasuse ja esindajate volitused</w:t>
      </w:r>
      <w:r w:rsidR="00677289" w:rsidRPr="00236554">
        <w:rPr>
          <w:rFonts w:ascii="Times New Roman" w:eastAsia="Times New Roman" w:hAnsi="Times New Roman" w:cs="Times New Roman"/>
          <w:sz w:val="24"/>
          <w:szCs w:val="24"/>
          <w:lang w:eastAsia="et-EE"/>
        </w:rPr>
        <w:t xml:space="preserve"> ning </w:t>
      </w:r>
      <w:ins w:id="228" w:author="Merike Koppel JM" w:date="2024-09-25T10:03:00Z">
        <w:r w:rsidR="003C3D4C">
          <w:rPr>
            <w:rFonts w:ascii="Times New Roman" w:eastAsia="Times New Roman" w:hAnsi="Times New Roman" w:cs="Times New Roman"/>
            <w:sz w:val="24"/>
            <w:szCs w:val="24"/>
            <w:lang w:eastAsia="et-EE"/>
          </w:rPr>
          <w:t>komisjoni liik</w:t>
        </w:r>
      </w:ins>
      <w:ins w:id="229" w:author="Merike Koppel JM" w:date="2024-09-25T10:04:00Z">
        <w:r w:rsidR="003C3D4C">
          <w:rPr>
            <w:rFonts w:ascii="Times New Roman" w:eastAsia="Times New Roman" w:hAnsi="Times New Roman" w:cs="Times New Roman"/>
            <w:sz w:val="24"/>
            <w:szCs w:val="24"/>
            <w:lang w:eastAsia="et-EE"/>
          </w:rPr>
          <w:t xml:space="preserve">mete taandamise </w:t>
        </w:r>
      </w:ins>
      <w:r w:rsidR="00677289" w:rsidRPr="00236554">
        <w:rPr>
          <w:rFonts w:ascii="Times New Roman" w:eastAsia="Times New Roman" w:hAnsi="Times New Roman" w:cs="Times New Roman"/>
          <w:sz w:val="24"/>
          <w:szCs w:val="24"/>
          <w:lang w:eastAsia="et-EE"/>
        </w:rPr>
        <w:t>aluste puudumise</w:t>
      </w:r>
      <w:del w:id="230" w:author="Merike Koppel JM" w:date="2024-09-25T10:04:00Z">
        <w:r w:rsidR="00677289" w:rsidRPr="00236554" w:rsidDel="003C3D4C">
          <w:rPr>
            <w:rFonts w:ascii="Times New Roman" w:eastAsia="Times New Roman" w:hAnsi="Times New Roman" w:cs="Times New Roman"/>
            <w:sz w:val="24"/>
            <w:szCs w:val="24"/>
            <w:lang w:eastAsia="et-EE"/>
          </w:rPr>
          <w:delText xml:space="preserve"> komisjoni liikme</w:delText>
        </w:r>
        <w:r w:rsidR="00DA3983" w:rsidDel="003C3D4C">
          <w:rPr>
            <w:rFonts w:ascii="Times New Roman" w:eastAsia="Times New Roman" w:hAnsi="Times New Roman" w:cs="Times New Roman"/>
            <w:sz w:val="24"/>
            <w:szCs w:val="24"/>
            <w:lang w:eastAsia="et-EE"/>
          </w:rPr>
          <w:delText>te</w:delText>
        </w:r>
        <w:r w:rsidR="00677289" w:rsidRPr="00236554" w:rsidDel="003C3D4C">
          <w:rPr>
            <w:rFonts w:ascii="Times New Roman" w:eastAsia="Times New Roman" w:hAnsi="Times New Roman" w:cs="Times New Roman"/>
            <w:sz w:val="24"/>
            <w:szCs w:val="24"/>
            <w:lang w:eastAsia="et-EE"/>
          </w:rPr>
          <w:delText xml:space="preserve"> taandamiseks</w:delText>
        </w:r>
      </w:del>
      <w:r w:rsidR="00677289" w:rsidRPr="00236554">
        <w:rPr>
          <w:rFonts w:ascii="Times New Roman" w:eastAsia="Times New Roman" w:hAnsi="Times New Roman" w:cs="Times New Roman"/>
          <w:sz w:val="24"/>
          <w:szCs w:val="24"/>
          <w:lang w:eastAsia="et-EE"/>
        </w:rPr>
        <w:t xml:space="preserve">. Komisjoni </w:t>
      </w:r>
      <w:r w:rsidR="00B52268">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 xml:space="preserve">selgitab pooltele </w:t>
      </w:r>
      <w:r w:rsidRPr="00A877A1">
        <w:rPr>
          <w:rFonts w:ascii="Times New Roman" w:eastAsia="Times New Roman" w:hAnsi="Times New Roman" w:cs="Times New Roman"/>
          <w:sz w:val="24"/>
          <w:szCs w:val="24"/>
          <w:lang w:eastAsia="et-EE"/>
        </w:rPr>
        <w:t>menetluse tulemuse õiguslikku tähendust.</w:t>
      </w:r>
    </w:p>
    <w:p w14:paraId="088429A0" w14:textId="77777777" w:rsidR="0003120C" w:rsidRPr="00A877A1"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513D924D" w14:textId="26D13249"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A877A1">
        <w:rPr>
          <w:rFonts w:ascii="Times New Roman" w:eastAsia="Times New Roman" w:hAnsi="Times New Roman" w:cs="Times New Roman"/>
          <w:sz w:val="24"/>
          <w:szCs w:val="24"/>
          <w:lang w:eastAsia="et-EE"/>
        </w:rPr>
        <w:t xml:space="preserve">(2) Komisjoni </w:t>
      </w:r>
      <w:r w:rsidR="00B52268">
        <w:rPr>
          <w:rFonts w:ascii="Times New Roman" w:eastAsia="Times New Roman" w:hAnsi="Times New Roman" w:cs="Times New Roman"/>
          <w:sz w:val="24"/>
          <w:szCs w:val="24"/>
          <w:lang w:eastAsia="et-EE"/>
        </w:rPr>
        <w:t xml:space="preserve">esimees </w:t>
      </w:r>
      <w:r w:rsidRPr="00A877A1">
        <w:rPr>
          <w:rFonts w:ascii="Times New Roman" w:eastAsia="Times New Roman" w:hAnsi="Times New Roman" w:cs="Times New Roman"/>
          <w:sz w:val="24"/>
          <w:szCs w:val="24"/>
          <w:lang w:eastAsia="et-EE"/>
        </w:rPr>
        <w:t xml:space="preserve">selgitab istungil vaidluse olemust ja </w:t>
      </w:r>
      <w:commentRangeStart w:id="231"/>
      <w:del w:id="232" w:author="Merike Koppel JM" w:date="2024-09-25T10:04:00Z">
        <w:r w:rsidRPr="00A877A1" w:rsidDel="003C3D4C">
          <w:rPr>
            <w:rFonts w:ascii="Times New Roman" w:eastAsia="Times New Roman" w:hAnsi="Times New Roman" w:cs="Times New Roman"/>
            <w:sz w:val="24"/>
            <w:szCs w:val="24"/>
            <w:lang w:eastAsia="et-EE"/>
          </w:rPr>
          <w:delText xml:space="preserve">õigusaktide </w:delText>
        </w:r>
      </w:del>
      <w:r w:rsidR="00622B8F" w:rsidRPr="00A877A1">
        <w:rPr>
          <w:rFonts w:ascii="Times New Roman" w:eastAsia="Times New Roman" w:hAnsi="Times New Roman" w:cs="Times New Roman"/>
          <w:sz w:val="24"/>
          <w:szCs w:val="24"/>
          <w:lang w:eastAsia="et-EE"/>
        </w:rPr>
        <w:t xml:space="preserve">asjakohaseid </w:t>
      </w:r>
      <w:ins w:id="233" w:author="Merike Koppel JM" w:date="2024-09-25T10:04:00Z">
        <w:r w:rsidR="003C3D4C">
          <w:rPr>
            <w:rFonts w:ascii="Times New Roman" w:eastAsia="Times New Roman" w:hAnsi="Times New Roman" w:cs="Times New Roman"/>
            <w:sz w:val="24"/>
            <w:szCs w:val="24"/>
            <w:lang w:eastAsia="et-EE"/>
          </w:rPr>
          <w:t>õigus</w:t>
        </w:r>
      </w:ins>
      <w:r w:rsidRPr="00A877A1">
        <w:rPr>
          <w:rFonts w:ascii="Times New Roman" w:eastAsia="Times New Roman" w:hAnsi="Times New Roman" w:cs="Times New Roman"/>
          <w:sz w:val="24"/>
          <w:szCs w:val="24"/>
          <w:lang w:eastAsia="et-EE"/>
        </w:rPr>
        <w:t>norme</w:t>
      </w:r>
      <w:commentRangeEnd w:id="231"/>
      <w:r w:rsidR="003C3D4C">
        <w:rPr>
          <w:rStyle w:val="Kommentaariviide"/>
        </w:rPr>
        <w:commentReference w:id="231"/>
      </w:r>
      <w:r w:rsidRPr="00A877A1">
        <w:rPr>
          <w:rFonts w:ascii="Times New Roman" w:eastAsia="Times New Roman" w:hAnsi="Times New Roman" w:cs="Times New Roman"/>
          <w:sz w:val="24"/>
          <w:szCs w:val="24"/>
          <w:lang w:eastAsia="et-EE"/>
        </w:rPr>
        <w:t xml:space="preserve">. Istungil tutvutakse tõenditega </w:t>
      </w:r>
      <w:r w:rsidR="00DA3DAD" w:rsidRPr="00A877A1">
        <w:rPr>
          <w:rFonts w:ascii="Times New Roman" w:eastAsia="Times New Roman" w:hAnsi="Times New Roman" w:cs="Times New Roman"/>
          <w:sz w:val="24"/>
          <w:szCs w:val="24"/>
          <w:lang w:eastAsia="et-EE"/>
        </w:rPr>
        <w:t>ja</w:t>
      </w:r>
      <w:r w:rsidRPr="00A877A1">
        <w:rPr>
          <w:rFonts w:ascii="Times New Roman" w:eastAsia="Times New Roman" w:hAnsi="Times New Roman" w:cs="Times New Roman"/>
          <w:sz w:val="24"/>
          <w:szCs w:val="24"/>
          <w:lang w:eastAsia="et-EE"/>
        </w:rPr>
        <w:t xml:space="preserve"> uuritakse neid</w:t>
      </w:r>
      <w:bookmarkStart w:id="234" w:name="_Hlk79148443"/>
      <w:r w:rsidRPr="00A877A1">
        <w:rPr>
          <w:rFonts w:ascii="Times New Roman" w:eastAsia="Times New Roman" w:hAnsi="Times New Roman" w:cs="Times New Roman"/>
          <w:sz w:val="24"/>
          <w:szCs w:val="24"/>
          <w:lang w:eastAsia="et-EE"/>
        </w:rPr>
        <w:t>.</w:t>
      </w:r>
      <w:r w:rsidR="00474966" w:rsidRPr="00A877A1">
        <w:rPr>
          <w:rFonts w:ascii="Times New Roman" w:eastAsia="Times New Roman" w:hAnsi="Times New Roman" w:cs="Times New Roman"/>
          <w:sz w:val="24"/>
          <w:szCs w:val="24"/>
          <w:lang w:eastAsia="et-EE"/>
        </w:rPr>
        <w:t xml:space="preserve"> </w:t>
      </w:r>
      <w:r w:rsidR="0030731A" w:rsidRPr="00A877A1">
        <w:rPr>
          <w:rFonts w:ascii="Times New Roman" w:eastAsia="Times New Roman" w:hAnsi="Times New Roman" w:cs="Times New Roman"/>
          <w:sz w:val="24"/>
          <w:szCs w:val="24"/>
          <w:lang w:eastAsia="et-EE"/>
        </w:rPr>
        <w:t>Tarbija</w:t>
      </w:r>
      <w:r w:rsidR="00677289" w:rsidRPr="00A877A1">
        <w:rPr>
          <w:rFonts w:ascii="Times New Roman" w:eastAsia="Times New Roman" w:hAnsi="Times New Roman" w:cs="Times New Roman"/>
          <w:sz w:val="24"/>
          <w:szCs w:val="24"/>
          <w:lang w:eastAsia="et-EE"/>
        </w:rPr>
        <w:t xml:space="preserve"> võib kirjalikus avalduses esitatud nõudeid suuliselt täiendada või neist osaliselt või täielikult loobuda </w:t>
      </w:r>
      <w:r w:rsidR="00BE79D2" w:rsidRPr="00A877A1">
        <w:rPr>
          <w:rFonts w:ascii="Times New Roman" w:eastAsia="Times New Roman" w:hAnsi="Times New Roman" w:cs="Times New Roman"/>
          <w:sz w:val="24"/>
          <w:szCs w:val="24"/>
          <w:lang w:eastAsia="et-EE"/>
        </w:rPr>
        <w:t>kuni tarbijavaidlusasja sisulise arutamiseni.</w:t>
      </w:r>
    </w:p>
    <w:bookmarkEnd w:id="234"/>
    <w:p w14:paraId="42227022"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2F5196F3" w14:textId="71DF21E6"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B268D9"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lang w:eastAsia="et-EE"/>
        </w:rPr>
        <w:t xml:space="preserve">) Pooled võivad istungil esitada </w:t>
      </w:r>
      <w:r w:rsidR="00AA0053">
        <w:rPr>
          <w:rFonts w:ascii="Times New Roman" w:eastAsia="Times New Roman" w:hAnsi="Times New Roman" w:cs="Times New Roman"/>
          <w:sz w:val="24"/>
          <w:szCs w:val="24"/>
          <w:lang w:eastAsia="et-EE"/>
        </w:rPr>
        <w:t>lisa</w:t>
      </w:r>
      <w:r w:rsidRPr="00236554">
        <w:rPr>
          <w:rFonts w:ascii="Times New Roman" w:eastAsia="Times New Roman" w:hAnsi="Times New Roman" w:cs="Times New Roman"/>
          <w:sz w:val="24"/>
          <w:szCs w:val="24"/>
          <w:lang w:eastAsia="et-EE"/>
        </w:rPr>
        <w:t xml:space="preserve">tõendeid. </w:t>
      </w:r>
      <w:r w:rsidR="00622B8F">
        <w:rPr>
          <w:rFonts w:ascii="Times New Roman" w:eastAsia="Times New Roman" w:hAnsi="Times New Roman" w:cs="Times New Roman"/>
          <w:sz w:val="24"/>
          <w:szCs w:val="24"/>
          <w:lang w:eastAsia="et-EE"/>
        </w:rPr>
        <w:t xml:space="preserve">Nende </w:t>
      </w:r>
      <w:r w:rsidRPr="00236554">
        <w:rPr>
          <w:rFonts w:ascii="Times New Roman" w:eastAsia="Times New Roman" w:hAnsi="Times New Roman" w:cs="Times New Roman"/>
          <w:sz w:val="24"/>
          <w:szCs w:val="24"/>
          <w:lang w:eastAsia="et-EE"/>
        </w:rPr>
        <w:t>esitamise</w:t>
      </w:r>
      <w:r w:rsidR="00AA0053">
        <w:rPr>
          <w:rFonts w:ascii="Times New Roman" w:eastAsia="Times New Roman" w:hAnsi="Times New Roman" w:cs="Times New Roman"/>
          <w:sz w:val="24"/>
          <w:szCs w:val="24"/>
          <w:lang w:eastAsia="et-EE"/>
        </w:rPr>
        <w:t xml:space="preserve"> korral</w:t>
      </w:r>
      <w:r w:rsidRPr="00236554">
        <w:rPr>
          <w:rFonts w:ascii="Times New Roman" w:eastAsia="Times New Roman" w:hAnsi="Times New Roman" w:cs="Times New Roman"/>
          <w:sz w:val="24"/>
          <w:szCs w:val="24"/>
          <w:lang w:eastAsia="et-EE"/>
        </w:rPr>
        <w:t xml:space="preserve"> antakse vastaspoolele võimalus võt</w:t>
      </w:r>
      <w:r w:rsidR="00362BC4">
        <w:rPr>
          <w:rFonts w:ascii="Times New Roman" w:eastAsia="Times New Roman" w:hAnsi="Times New Roman" w:cs="Times New Roman"/>
          <w:sz w:val="24"/>
          <w:szCs w:val="24"/>
          <w:lang w:eastAsia="et-EE"/>
        </w:rPr>
        <w:t>ta</w:t>
      </w:r>
      <w:r w:rsidR="00EE2EC8">
        <w:rPr>
          <w:rFonts w:ascii="Times New Roman" w:eastAsia="Times New Roman" w:hAnsi="Times New Roman" w:cs="Times New Roman"/>
          <w:sz w:val="24"/>
          <w:szCs w:val="24"/>
          <w:lang w:eastAsia="et-EE"/>
        </w:rPr>
        <w:t xml:space="preserve"> seisukoht</w:t>
      </w:r>
      <w:r w:rsidRPr="00236554">
        <w:rPr>
          <w:rFonts w:ascii="Times New Roman" w:eastAsia="Times New Roman" w:hAnsi="Times New Roman" w:cs="Times New Roman"/>
          <w:sz w:val="24"/>
          <w:szCs w:val="24"/>
          <w:lang w:eastAsia="et-EE"/>
        </w:rPr>
        <w:t xml:space="preserve">. Komisjoni </w:t>
      </w:r>
      <w:r w:rsidR="007A1400">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 xml:space="preserve">otsustab </w:t>
      </w:r>
      <w:r w:rsidR="00DA3DAD">
        <w:rPr>
          <w:rFonts w:ascii="Times New Roman" w:eastAsia="Times New Roman" w:hAnsi="Times New Roman" w:cs="Times New Roman"/>
          <w:sz w:val="24"/>
          <w:szCs w:val="24"/>
          <w:lang w:eastAsia="et-EE"/>
        </w:rPr>
        <w:t>lisa</w:t>
      </w:r>
      <w:r w:rsidRPr="00236554">
        <w:rPr>
          <w:rFonts w:ascii="Times New Roman" w:eastAsia="Times New Roman" w:hAnsi="Times New Roman" w:cs="Times New Roman"/>
          <w:sz w:val="24"/>
          <w:szCs w:val="24"/>
          <w:lang w:eastAsia="et-EE"/>
        </w:rPr>
        <w:t>tõendite vastuvõtmise.</w:t>
      </w:r>
    </w:p>
    <w:bookmarkEnd w:id="227"/>
    <w:p w14:paraId="6818B9F2"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17A278AB" w14:textId="683C231E"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B268D9" w:rsidRPr="00236554">
        <w:rPr>
          <w:rFonts w:ascii="Times New Roman" w:eastAsia="Times New Roman" w:hAnsi="Times New Roman" w:cs="Times New Roman"/>
          <w:sz w:val="24"/>
          <w:szCs w:val="24"/>
          <w:lang w:eastAsia="et-EE"/>
        </w:rPr>
        <w:t>4</w:t>
      </w:r>
      <w:r w:rsidRPr="00236554">
        <w:rPr>
          <w:rFonts w:ascii="Times New Roman" w:eastAsia="Times New Roman" w:hAnsi="Times New Roman" w:cs="Times New Roman"/>
          <w:sz w:val="24"/>
          <w:szCs w:val="24"/>
          <w:lang w:eastAsia="et-EE"/>
        </w:rPr>
        <w:t xml:space="preserve">) </w:t>
      </w:r>
      <w:r w:rsidR="00BE79D2" w:rsidRPr="00236554">
        <w:rPr>
          <w:rFonts w:ascii="Times New Roman" w:eastAsia="Times New Roman" w:hAnsi="Times New Roman" w:cs="Times New Roman"/>
          <w:sz w:val="24"/>
          <w:szCs w:val="24"/>
          <w:lang w:eastAsia="et-EE"/>
        </w:rPr>
        <w:t xml:space="preserve">Tarbijavaidlusasja </w:t>
      </w:r>
      <w:r w:rsidRPr="00236554">
        <w:rPr>
          <w:rFonts w:ascii="Times New Roman" w:eastAsia="Times New Roman" w:hAnsi="Times New Roman" w:cs="Times New Roman"/>
          <w:sz w:val="24"/>
          <w:szCs w:val="24"/>
          <w:lang w:eastAsia="et-EE"/>
        </w:rPr>
        <w:t xml:space="preserve">sisulisel arutamisel </w:t>
      </w:r>
      <w:r w:rsidR="005F0C10">
        <w:rPr>
          <w:rFonts w:ascii="Times New Roman" w:eastAsia="Times New Roman" w:hAnsi="Times New Roman" w:cs="Times New Roman"/>
          <w:sz w:val="24"/>
          <w:szCs w:val="24"/>
          <w:lang w:eastAsia="et-EE"/>
        </w:rPr>
        <w:t>kuulatakse ära</w:t>
      </w:r>
      <w:r w:rsidRPr="00236554">
        <w:rPr>
          <w:rFonts w:ascii="Times New Roman" w:eastAsia="Times New Roman" w:hAnsi="Times New Roman" w:cs="Times New Roman"/>
          <w:sz w:val="24"/>
          <w:szCs w:val="24"/>
          <w:lang w:eastAsia="et-EE"/>
        </w:rPr>
        <w:t xml:space="preserve"> poolte selgitus</w:t>
      </w:r>
      <w:r w:rsidR="005F0C10">
        <w:rPr>
          <w:rFonts w:ascii="Times New Roman" w:eastAsia="Times New Roman" w:hAnsi="Times New Roman" w:cs="Times New Roman"/>
          <w:sz w:val="24"/>
          <w:szCs w:val="24"/>
          <w:lang w:eastAsia="et-EE"/>
        </w:rPr>
        <w:t>ed</w:t>
      </w:r>
      <w:r w:rsidR="006572E4">
        <w:rPr>
          <w:rFonts w:ascii="Times New Roman" w:eastAsia="Times New Roman" w:hAnsi="Times New Roman" w:cs="Times New Roman"/>
          <w:sz w:val="24"/>
          <w:szCs w:val="24"/>
          <w:lang w:eastAsia="et-EE"/>
        </w:rPr>
        <w:t>,</w:t>
      </w:r>
      <w:r w:rsidR="00AC38EF">
        <w:rPr>
          <w:rFonts w:ascii="Times New Roman" w:eastAsia="Times New Roman" w:hAnsi="Times New Roman" w:cs="Times New Roman"/>
          <w:sz w:val="24"/>
          <w:szCs w:val="24"/>
          <w:lang w:eastAsia="et-EE"/>
        </w:rPr>
        <w:t xml:space="preserve"> </w:t>
      </w:r>
      <w:r w:rsidR="003E778A">
        <w:rPr>
          <w:rFonts w:ascii="Times New Roman" w:eastAsia="Times New Roman" w:hAnsi="Times New Roman" w:cs="Times New Roman"/>
          <w:sz w:val="24"/>
          <w:szCs w:val="24"/>
          <w:lang w:eastAsia="et-EE"/>
        </w:rPr>
        <w:t>tutvutakse</w:t>
      </w:r>
      <w:r w:rsidRPr="00236554">
        <w:rPr>
          <w:rFonts w:ascii="Times New Roman" w:eastAsia="Times New Roman" w:hAnsi="Times New Roman" w:cs="Times New Roman"/>
          <w:sz w:val="24"/>
          <w:szCs w:val="24"/>
          <w:lang w:eastAsia="et-EE"/>
        </w:rPr>
        <w:t xml:space="preserve"> dokumentide ja tõenditega ning uuri</w:t>
      </w:r>
      <w:r w:rsidR="003E778A">
        <w:rPr>
          <w:rFonts w:ascii="Times New Roman" w:eastAsia="Times New Roman" w:hAnsi="Times New Roman" w:cs="Times New Roman"/>
          <w:sz w:val="24"/>
          <w:szCs w:val="24"/>
          <w:lang w:eastAsia="et-EE"/>
        </w:rPr>
        <w:t>takse neid</w:t>
      </w:r>
      <w:r w:rsidRPr="00236554">
        <w:rPr>
          <w:rFonts w:ascii="Times New Roman" w:eastAsia="Times New Roman" w:hAnsi="Times New Roman" w:cs="Times New Roman"/>
          <w:sz w:val="24"/>
          <w:szCs w:val="24"/>
          <w:lang w:eastAsia="et-EE"/>
        </w:rPr>
        <w:t xml:space="preserve"> ja </w:t>
      </w:r>
      <w:r w:rsidR="003E778A">
        <w:rPr>
          <w:rFonts w:ascii="Times New Roman" w:eastAsia="Times New Roman" w:hAnsi="Times New Roman" w:cs="Times New Roman"/>
          <w:sz w:val="24"/>
          <w:szCs w:val="24"/>
          <w:lang w:eastAsia="et-EE"/>
        </w:rPr>
        <w:t xml:space="preserve">kuulatakse ära </w:t>
      </w:r>
      <w:r w:rsidRPr="00236554">
        <w:rPr>
          <w:rFonts w:ascii="Times New Roman" w:eastAsia="Times New Roman" w:hAnsi="Times New Roman" w:cs="Times New Roman"/>
          <w:sz w:val="24"/>
          <w:szCs w:val="24"/>
          <w:lang w:eastAsia="et-EE"/>
        </w:rPr>
        <w:t>poolte lõppseisukoh</w:t>
      </w:r>
      <w:r w:rsidR="003E778A">
        <w:rPr>
          <w:rFonts w:ascii="Times New Roman" w:eastAsia="Times New Roman" w:hAnsi="Times New Roman" w:cs="Times New Roman"/>
          <w:sz w:val="24"/>
          <w:szCs w:val="24"/>
          <w:lang w:eastAsia="et-EE"/>
        </w:rPr>
        <w:t>ad</w:t>
      </w:r>
      <w:r w:rsidRPr="00236554">
        <w:rPr>
          <w:rFonts w:ascii="Times New Roman" w:eastAsia="Times New Roman" w:hAnsi="Times New Roman" w:cs="Times New Roman"/>
          <w:sz w:val="24"/>
          <w:szCs w:val="24"/>
          <w:lang w:eastAsia="et-EE"/>
        </w:rPr>
        <w:t>.</w:t>
      </w:r>
    </w:p>
    <w:p w14:paraId="62E927F8" w14:textId="61A56DA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5AF35FA" w14:textId="5F5C4737" w:rsidR="00F17288"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DA6AE1">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lang w:eastAsia="et-EE"/>
        </w:rPr>
        <w:t xml:space="preserve">) </w:t>
      </w:r>
      <w:r w:rsidRPr="00FE19EF">
        <w:rPr>
          <w:rFonts w:ascii="Times New Roman" w:eastAsia="Times New Roman" w:hAnsi="Times New Roman" w:cs="Times New Roman"/>
          <w:sz w:val="24"/>
          <w:szCs w:val="24"/>
          <w:lang w:eastAsia="et-EE"/>
        </w:rPr>
        <w:t xml:space="preserve">Komisjoni </w:t>
      </w:r>
      <w:r w:rsidR="00FE19EF" w:rsidRPr="00822396">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 xml:space="preserve">võib </w:t>
      </w:r>
      <w:r w:rsidR="00E45355">
        <w:rPr>
          <w:rFonts w:ascii="Times New Roman" w:eastAsia="Times New Roman" w:hAnsi="Times New Roman" w:cs="Times New Roman"/>
          <w:sz w:val="24"/>
          <w:szCs w:val="24"/>
          <w:lang w:eastAsia="et-EE"/>
        </w:rPr>
        <w:t>tarbijavaidlus</w:t>
      </w:r>
      <w:r w:rsidRPr="00236554">
        <w:rPr>
          <w:rFonts w:ascii="Times New Roman" w:eastAsia="Times New Roman" w:hAnsi="Times New Roman" w:cs="Times New Roman"/>
          <w:sz w:val="24"/>
          <w:szCs w:val="24"/>
          <w:lang w:eastAsia="et-EE"/>
        </w:rPr>
        <w:t>asja arutamise edasi lükata juhul, kui:</w:t>
      </w:r>
      <w:bookmarkStart w:id="235" w:name="para52lg8p1"/>
    </w:p>
    <w:bookmarkEnd w:id="235"/>
    <w:p w14:paraId="4DB68C57" w14:textId="0AC91886"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lang w:eastAsia="et-EE"/>
        </w:rPr>
        <w:t>1)</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 xml:space="preserve">komisjoni liige </w:t>
      </w:r>
      <w:r w:rsidR="0008445D" w:rsidRPr="00236554">
        <w:rPr>
          <w:rFonts w:ascii="Times New Roman" w:eastAsia="Times New Roman" w:hAnsi="Times New Roman" w:cs="Times New Roman"/>
          <w:sz w:val="24"/>
          <w:szCs w:val="24"/>
          <w:lang w:eastAsia="et-EE"/>
        </w:rPr>
        <w:t>taand</w:t>
      </w:r>
      <w:r w:rsidR="00722042" w:rsidRPr="00236554">
        <w:rPr>
          <w:rFonts w:ascii="Times New Roman" w:eastAsia="Times New Roman" w:hAnsi="Times New Roman" w:cs="Times New Roman"/>
          <w:sz w:val="24"/>
          <w:szCs w:val="24"/>
          <w:lang w:eastAsia="et-EE"/>
        </w:rPr>
        <w:t>a</w:t>
      </w:r>
      <w:r w:rsidR="0008445D" w:rsidRPr="00236554">
        <w:rPr>
          <w:rFonts w:ascii="Times New Roman" w:eastAsia="Times New Roman" w:hAnsi="Times New Roman" w:cs="Times New Roman"/>
          <w:sz w:val="24"/>
          <w:szCs w:val="24"/>
          <w:lang w:eastAsia="et-EE"/>
        </w:rPr>
        <w:t>b ennast</w:t>
      </w:r>
      <w:r w:rsidRPr="00236554">
        <w:rPr>
          <w:rFonts w:ascii="Times New Roman" w:eastAsia="Times New Roman" w:hAnsi="Times New Roman" w:cs="Times New Roman"/>
          <w:sz w:val="24"/>
          <w:szCs w:val="24"/>
          <w:lang w:eastAsia="et-EE"/>
        </w:rPr>
        <w:t xml:space="preserve"> komisjoni istungilt;</w:t>
      </w:r>
      <w:bookmarkStart w:id="236" w:name="para52lg8p2"/>
    </w:p>
    <w:bookmarkEnd w:id="236"/>
    <w:p w14:paraId="6F32BB3F" w14:textId="72A73978" w:rsidR="00F17288" w:rsidRPr="00236554"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lang w:eastAsia="et-EE"/>
        </w:rPr>
        <w:t xml:space="preserve">2) </w:t>
      </w:r>
      <w:r w:rsidRPr="00236554">
        <w:rPr>
          <w:rFonts w:ascii="Times New Roman" w:eastAsia="Times New Roman" w:hAnsi="Times New Roman" w:cs="Times New Roman"/>
          <w:sz w:val="24"/>
          <w:szCs w:val="24"/>
          <w:bdr w:val="none" w:sz="0" w:space="0" w:color="auto" w:frame="1"/>
          <w:lang w:eastAsia="et-EE"/>
        </w:rPr>
        <w:t>poolel on mõjuv põhjus istungile mitte</w:t>
      </w:r>
      <w:r w:rsidR="006F2881">
        <w:rPr>
          <w:rFonts w:ascii="Times New Roman" w:eastAsia="Times New Roman" w:hAnsi="Times New Roman" w:cs="Times New Roman"/>
          <w:sz w:val="24"/>
          <w:szCs w:val="24"/>
          <w:bdr w:val="none" w:sz="0" w:space="0" w:color="auto" w:frame="1"/>
          <w:lang w:eastAsia="et-EE"/>
        </w:rPr>
        <w:t xml:space="preserve"> </w:t>
      </w:r>
      <w:r w:rsidRPr="00236554">
        <w:rPr>
          <w:rFonts w:ascii="Times New Roman" w:eastAsia="Times New Roman" w:hAnsi="Times New Roman" w:cs="Times New Roman"/>
          <w:sz w:val="24"/>
          <w:szCs w:val="24"/>
          <w:bdr w:val="none" w:sz="0" w:space="0" w:color="auto" w:frame="1"/>
          <w:lang w:eastAsia="et-EE"/>
        </w:rPr>
        <w:t>ilmu</w:t>
      </w:r>
      <w:r w:rsidR="006F2881">
        <w:rPr>
          <w:rFonts w:ascii="Times New Roman" w:eastAsia="Times New Roman" w:hAnsi="Times New Roman" w:cs="Times New Roman"/>
          <w:sz w:val="24"/>
          <w:szCs w:val="24"/>
          <w:bdr w:val="none" w:sz="0" w:space="0" w:color="auto" w:frame="1"/>
          <w:lang w:eastAsia="et-EE"/>
        </w:rPr>
        <w:t>da</w:t>
      </w:r>
      <w:r w:rsidRPr="00236554">
        <w:rPr>
          <w:rFonts w:ascii="Times New Roman" w:eastAsia="Times New Roman" w:hAnsi="Times New Roman" w:cs="Times New Roman"/>
          <w:sz w:val="24"/>
          <w:szCs w:val="24"/>
          <w:bdr w:val="none" w:sz="0" w:space="0" w:color="auto" w:frame="1"/>
          <w:lang w:eastAsia="et-EE"/>
        </w:rPr>
        <w:t>;</w:t>
      </w:r>
    </w:p>
    <w:p w14:paraId="08465155"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3)</w:t>
      </w:r>
      <w:r w:rsidRPr="00236554">
        <w:rPr>
          <w:rFonts w:ascii="Times New Roman" w:eastAsia="Times New Roman" w:hAnsi="Times New Roman" w:cs="Times New Roman"/>
          <w:sz w:val="24"/>
          <w:szCs w:val="24"/>
          <w:bdr w:val="none" w:sz="0" w:space="0" w:color="auto" w:frame="1"/>
          <w:lang w:eastAsia="et-EE"/>
        </w:rPr>
        <w:t> </w:t>
      </w:r>
      <w:r w:rsidRPr="00236554">
        <w:rPr>
          <w:rFonts w:ascii="Times New Roman" w:eastAsia="Times New Roman" w:hAnsi="Times New Roman" w:cs="Times New Roman"/>
          <w:sz w:val="24"/>
          <w:szCs w:val="24"/>
          <w:lang w:eastAsia="et-EE"/>
        </w:rPr>
        <w:t>ilmneb muu takistus, mida ei saa istungil kõrvaldada.</w:t>
      </w:r>
    </w:p>
    <w:p w14:paraId="0CAADDA8" w14:textId="063B89C9"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3521A8CE" w14:textId="37563A9D" w:rsidR="00001FF4" w:rsidRPr="00236554" w:rsidRDefault="00001FF4"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w:t>
      </w:r>
      <w:r w:rsidR="00DA6AE1">
        <w:rPr>
          <w:rFonts w:ascii="Times New Roman" w:eastAsia="Times New Roman" w:hAnsi="Times New Roman" w:cs="Times New Roman"/>
          <w:sz w:val="24"/>
          <w:szCs w:val="24"/>
          <w:bdr w:val="none" w:sz="0" w:space="0" w:color="auto" w:frame="1"/>
          <w:lang w:eastAsia="et-EE"/>
        </w:rPr>
        <w:t>6</w:t>
      </w:r>
      <w:r w:rsidRPr="00236554">
        <w:rPr>
          <w:rFonts w:ascii="Times New Roman" w:eastAsia="Times New Roman" w:hAnsi="Times New Roman" w:cs="Times New Roman"/>
          <w:sz w:val="24"/>
          <w:szCs w:val="24"/>
          <w:bdr w:val="none" w:sz="0" w:space="0" w:color="auto" w:frame="1"/>
          <w:lang w:eastAsia="et-EE"/>
        </w:rPr>
        <w:t xml:space="preserve">) Pärast tarbijavaidlusasja sisulist arutamist teatab komisjoni </w:t>
      </w:r>
      <w:r w:rsidR="007A1400">
        <w:rPr>
          <w:rFonts w:ascii="Times New Roman" w:eastAsia="Times New Roman" w:hAnsi="Times New Roman" w:cs="Times New Roman"/>
          <w:sz w:val="24"/>
          <w:szCs w:val="24"/>
          <w:bdr w:val="none" w:sz="0" w:space="0" w:color="auto" w:frame="1"/>
          <w:lang w:eastAsia="et-EE"/>
        </w:rPr>
        <w:t xml:space="preserve">esimees </w:t>
      </w:r>
      <w:r w:rsidR="005C145E">
        <w:rPr>
          <w:rFonts w:ascii="Times New Roman" w:eastAsia="Times New Roman" w:hAnsi="Times New Roman" w:cs="Times New Roman"/>
          <w:sz w:val="24"/>
          <w:szCs w:val="24"/>
          <w:bdr w:val="none" w:sz="0" w:space="0" w:color="auto" w:frame="1"/>
          <w:lang w:eastAsia="et-EE"/>
        </w:rPr>
        <w:t xml:space="preserve">sisulise lahendamise kohta </w:t>
      </w:r>
      <w:r w:rsidRPr="00236554">
        <w:rPr>
          <w:rFonts w:ascii="Times New Roman" w:eastAsia="Times New Roman" w:hAnsi="Times New Roman" w:cs="Times New Roman"/>
          <w:sz w:val="24"/>
          <w:szCs w:val="24"/>
          <w:bdr w:val="none" w:sz="0" w:space="0" w:color="auto" w:frame="1"/>
          <w:lang w:eastAsia="et-EE"/>
        </w:rPr>
        <w:t>otsuse teatavakstegemise aja.</w:t>
      </w:r>
    </w:p>
    <w:p w14:paraId="1143B67E" w14:textId="77777777" w:rsidR="004A696B" w:rsidRPr="00236554" w:rsidRDefault="004A696B"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2063D37" w14:textId="471AC8A2" w:rsidR="0003120C" w:rsidRPr="00236554" w:rsidRDefault="0003120C" w:rsidP="002D3EFA">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r w:rsidRPr="00236554">
        <w:rPr>
          <w:rFonts w:ascii="Times New Roman" w:hAnsi="Times New Roman" w:cs="Times New Roman"/>
          <w:b/>
          <w:bCs/>
          <w:sz w:val="24"/>
          <w:szCs w:val="24"/>
          <w:bdr w:val="none" w:sz="0" w:space="0" w:color="auto" w:frame="1"/>
          <w:lang w:eastAsia="et-EE"/>
        </w:rPr>
        <w:t xml:space="preserve">§ </w:t>
      </w:r>
      <w:r w:rsidR="00F17288" w:rsidRPr="00236554">
        <w:rPr>
          <w:rFonts w:ascii="Times New Roman" w:hAnsi="Times New Roman" w:cs="Times New Roman"/>
          <w:b/>
          <w:bCs/>
          <w:sz w:val="24"/>
          <w:szCs w:val="24"/>
          <w:bdr w:val="none" w:sz="0" w:space="0" w:color="auto" w:frame="1"/>
          <w:lang w:eastAsia="et-EE"/>
        </w:rPr>
        <w:t>5</w:t>
      </w:r>
      <w:r w:rsidR="00031F59">
        <w:rPr>
          <w:rFonts w:ascii="Times New Roman" w:hAnsi="Times New Roman" w:cs="Times New Roman"/>
          <w:b/>
          <w:bCs/>
          <w:sz w:val="24"/>
          <w:szCs w:val="24"/>
          <w:bdr w:val="none" w:sz="0" w:space="0" w:color="auto" w:frame="1"/>
          <w:lang w:eastAsia="et-EE"/>
        </w:rPr>
        <w:t>4</w:t>
      </w:r>
      <w:r w:rsidR="00E37E93">
        <w:rPr>
          <w:rFonts w:ascii="Times New Roman" w:hAnsi="Times New Roman" w:cs="Times New Roman"/>
          <w:b/>
          <w:bCs/>
          <w:sz w:val="24"/>
          <w:szCs w:val="24"/>
          <w:bdr w:val="none" w:sz="0" w:space="0" w:color="auto" w:frame="1"/>
          <w:vertAlign w:val="superscript"/>
          <w:lang w:eastAsia="et-EE"/>
        </w:rPr>
        <w:t>1</w:t>
      </w:r>
      <w:r w:rsidR="00F17288" w:rsidRPr="00236554">
        <w:rPr>
          <w:rFonts w:ascii="Times New Roman" w:hAnsi="Times New Roman" w:cs="Times New Roman"/>
          <w:b/>
          <w:bCs/>
          <w:sz w:val="24"/>
          <w:szCs w:val="24"/>
          <w:bdr w:val="none" w:sz="0" w:space="0" w:color="auto" w:frame="1"/>
          <w:lang w:eastAsia="et-EE"/>
        </w:rPr>
        <w:t xml:space="preserve">. </w:t>
      </w:r>
      <w:r w:rsidRPr="00236554">
        <w:rPr>
          <w:rFonts w:ascii="Times New Roman" w:hAnsi="Times New Roman" w:cs="Times New Roman"/>
          <w:b/>
          <w:bCs/>
          <w:sz w:val="24"/>
          <w:szCs w:val="24"/>
          <w:bdr w:val="none" w:sz="0" w:space="0" w:color="auto" w:frame="1"/>
          <w:lang w:eastAsia="et-EE"/>
        </w:rPr>
        <w:t>Menetluskonverentsina peetav istung</w:t>
      </w:r>
    </w:p>
    <w:p w14:paraId="14672FE4" w14:textId="77777777" w:rsidR="0003120C" w:rsidRPr="00236554" w:rsidRDefault="0003120C" w:rsidP="002D3EFA">
      <w:pPr>
        <w:pStyle w:val="Loendilik"/>
        <w:shd w:val="clear" w:color="auto" w:fill="FFFFFF"/>
        <w:spacing w:after="0" w:line="240" w:lineRule="auto"/>
        <w:ind w:left="644"/>
        <w:jc w:val="both"/>
        <w:outlineLvl w:val="2"/>
        <w:rPr>
          <w:rFonts w:ascii="Times New Roman" w:hAnsi="Times New Roman"/>
          <w:i/>
          <w:iCs/>
          <w:sz w:val="24"/>
          <w:szCs w:val="24"/>
          <w:bdr w:val="none" w:sz="0" w:space="0" w:color="auto" w:frame="1"/>
          <w:lang w:eastAsia="et-EE"/>
        </w:rPr>
      </w:pPr>
    </w:p>
    <w:p w14:paraId="55A4E730" w14:textId="60BC689B"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(1) Komisjon võib istungi korraldada täielikult või osaliselt menetluskonverentsina </w:t>
      </w:r>
      <w:r w:rsidR="00202A9E">
        <w:rPr>
          <w:rFonts w:ascii="Times New Roman" w:eastAsia="Times New Roman" w:hAnsi="Times New Roman" w:cs="Times New Roman"/>
          <w:sz w:val="24"/>
          <w:szCs w:val="24"/>
          <w:bdr w:val="none" w:sz="0" w:space="0" w:color="auto" w:frame="1"/>
          <w:lang w:eastAsia="et-EE"/>
        </w:rPr>
        <w:t>nii</w:t>
      </w:r>
      <w:r w:rsidRPr="00236554">
        <w:rPr>
          <w:rFonts w:ascii="Times New Roman" w:eastAsia="Times New Roman" w:hAnsi="Times New Roman" w:cs="Times New Roman"/>
          <w:sz w:val="24"/>
          <w:szCs w:val="24"/>
          <w:bdr w:val="none" w:sz="0" w:space="0" w:color="auto" w:frame="1"/>
          <w:lang w:eastAsia="et-EE"/>
        </w:rPr>
        <w:t>, et menetlusosalisel või tema esindajal on võimalik istungi ajal viibida muus kohas ja teha menetlustoiminguid</w:t>
      </w:r>
      <w:r w:rsidR="00202A9E">
        <w:rPr>
          <w:rFonts w:ascii="Times New Roman" w:eastAsia="Times New Roman" w:hAnsi="Times New Roman" w:cs="Times New Roman"/>
          <w:sz w:val="24"/>
          <w:szCs w:val="24"/>
          <w:bdr w:val="none" w:sz="0" w:space="0" w:color="auto" w:frame="1"/>
          <w:lang w:eastAsia="et-EE"/>
        </w:rPr>
        <w:t xml:space="preserve"> </w:t>
      </w:r>
      <w:r w:rsidR="00202A9E" w:rsidRPr="00236554">
        <w:rPr>
          <w:rFonts w:ascii="Times New Roman" w:eastAsia="Times New Roman" w:hAnsi="Times New Roman" w:cs="Times New Roman"/>
          <w:sz w:val="24"/>
          <w:szCs w:val="24"/>
          <w:bdr w:val="none" w:sz="0" w:space="0" w:color="auto" w:frame="1"/>
          <w:lang w:eastAsia="et-EE"/>
        </w:rPr>
        <w:t>reaalajas</w:t>
      </w:r>
      <w:r w:rsidRPr="00236554">
        <w:rPr>
          <w:rFonts w:ascii="Times New Roman" w:eastAsia="Times New Roman" w:hAnsi="Times New Roman" w:cs="Times New Roman"/>
          <w:sz w:val="24"/>
          <w:szCs w:val="24"/>
          <w:bdr w:val="none" w:sz="0" w:space="0" w:color="auto" w:frame="1"/>
          <w:lang w:eastAsia="et-EE"/>
        </w:rPr>
        <w:t>.</w:t>
      </w:r>
    </w:p>
    <w:p w14:paraId="32460078"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428CC1E0" w14:textId="56BD3146"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236554">
        <w:rPr>
          <w:rFonts w:ascii="Times New Roman" w:eastAsia="Times New Roman" w:hAnsi="Times New Roman" w:cs="Times New Roman"/>
          <w:sz w:val="24"/>
          <w:szCs w:val="24"/>
          <w:bdr w:val="none" w:sz="0" w:space="0" w:color="auto" w:frame="1"/>
          <w:lang w:eastAsia="et-EE"/>
        </w:rPr>
        <w:t xml:space="preserve">(2) Menetluskonverentsina korraldatud istungil </w:t>
      </w:r>
      <w:r w:rsidR="00EC077F">
        <w:rPr>
          <w:rFonts w:ascii="Times New Roman" w:eastAsia="Times New Roman" w:hAnsi="Times New Roman" w:cs="Times New Roman"/>
          <w:sz w:val="24"/>
          <w:szCs w:val="24"/>
          <w:bdr w:val="none" w:sz="0" w:space="0" w:color="auto" w:frame="1"/>
          <w:lang w:eastAsia="et-EE"/>
        </w:rPr>
        <w:t xml:space="preserve">tagatakse </w:t>
      </w:r>
      <w:r w:rsidR="00202A9E">
        <w:rPr>
          <w:rFonts w:ascii="Times New Roman" w:eastAsia="Times New Roman" w:hAnsi="Times New Roman" w:cs="Times New Roman"/>
          <w:sz w:val="24"/>
          <w:szCs w:val="24"/>
          <w:bdr w:val="none" w:sz="0" w:space="0" w:color="auto" w:frame="1"/>
          <w:lang w:eastAsia="et-EE"/>
        </w:rPr>
        <w:t>nii pildi kui ka heli reaalajas ülekandmise</w:t>
      </w:r>
      <w:r w:rsidR="00E52639">
        <w:rPr>
          <w:rFonts w:ascii="Times New Roman" w:eastAsia="Times New Roman" w:hAnsi="Times New Roman" w:cs="Times New Roman"/>
          <w:sz w:val="24"/>
          <w:szCs w:val="24"/>
          <w:bdr w:val="none" w:sz="0" w:space="0" w:color="auto" w:frame="1"/>
          <w:lang w:eastAsia="et-EE"/>
        </w:rPr>
        <w:t xml:space="preserve"> korra</w:t>
      </w:r>
      <w:r w:rsidR="00202A9E">
        <w:rPr>
          <w:rFonts w:ascii="Times New Roman" w:eastAsia="Times New Roman" w:hAnsi="Times New Roman" w:cs="Times New Roman"/>
          <w:sz w:val="24"/>
          <w:szCs w:val="24"/>
          <w:bdr w:val="none" w:sz="0" w:space="0" w:color="auto" w:frame="1"/>
          <w:lang w:eastAsia="et-EE"/>
        </w:rPr>
        <w:t xml:space="preserve">l menetlusosaliste õigused ja muud istungi tingimused </w:t>
      </w:r>
      <w:r w:rsidR="00542788">
        <w:rPr>
          <w:rFonts w:ascii="Times New Roman" w:eastAsia="Times New Roman" w:hAnsi="Times New Roman" w:cs="Times New Roman"/>
          <w:sz w:val="24"/>
          <w:szCs w:val="24"/>
          <w:bdr w:val="none" w:sz="0" w:space="0" w:color="auto" w:frame="1"/>
          <w:lang w:eastAsia="et-EE"/>
        </w:rPr>
        <w:t xml:space="preserve">tõrgeteta ja </w:t>
      </w:r>
      <w:r w:rsidR="00202A9E">
        <w:rPr>
          <w:rFonts w:ascii="Times New Roman" w:eastAsia="Times New Roman" w:hAnsi="Times New Roman" w:cs="Times New Roman"/>
          <w:sz w:val="24"/>
          <w:szCs w:val="24"/>
          <w:bdr w:val="none" w:sz="0" w:space="0" w:color="auto" w:frame="1"/>
          <w:lang w:eastAsia="et-EE"/>
        </w:rPr>
        <w:t>tehniliselt turvaliselt.</w:t>
      </w:r>
    </w:p>
    <w:p w14:paraId="2CF696C0" w14:textId="77777777" w:rsidR="0003120C" w:rsidRPr="00236554" w:rsidRDefault="0003120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1C7FB83A" w14:textId="10D5D5AF" w:rsidR="0003120C" w:rsidRPr="00236554" w:rsidRDefault="0003120C" w:rsidP="002D3EFA">
      <w:pPr>
        <w:shd w:val="clear" w:color="auto" w:fill="FFFFFF"/>
        <w:spacing w:after="0" w:line="240" w:lineRule="auto"/>
        <w:jc w:val="both"/>
        <w:rPr>
          <w:rFonts w:ascii="Times New Roman" w:hAnsi="Times New Roman" w:cs="Times New Roman"/>
          <w:b/>
          <w:bCs/>
          <w:sz w:val="24"/>
          <w:szCs w:val="24"/>
          <w:lang w:eastAsia="et-EE"/>
        </w:rPr>
      </w:pPr>
      <w:r w:rsidRPr="00236554">
        <w:rPr>
          <w:rFonts w:ascii="Times New Roman" w:hAnsi="Times New Roman" w:cs="Times New Roman"/>
          <w:b/>
          <w:bCs/>
          <w:sz w:val="24"/>
          <w:szCs w:val="24"/>
          <w:lang w:eastAsia="et-EE"/>
        </w:rPr>
        <w:t xml:space="preserve">§ </w:t>
      </w:r>
      <w:r w:rsidR="00F17288" w:rsidRPr="00236554">
        <w:rPr>
          <w:rFonts w:ascii="Times New Roman" w:hAnsi="Times New Roman" w:cs="Times New Roman"/>
          <w:b/>
          <w:bCs/>
          <w:sz w:val="24"/>
          <w:szCs w:val="24"/>
          <w:lang w:eastAsia="et-EE"/>
        </w:rPr>
        <w:t>5</w:t>
      </w:r>
      <w:r w:rsidR="00031F59">
        <w:rPr>
          <w:rFonts w:ascii="Times New Roman" w:hAnsi="Times New Roman" w:cs="Times New Roman"/>
          <w:b/>
          <w:bCs/>
          <w:sz w:val="24"/>
          <w:szCs w:val="24"/>
          <w:lang w:eastAsia="et-EE"/>
        </w:rPr>
        <w:t>4</w:t>
      </w:r>
      <w:r w:rsidR="00E37E93">
        <w:rPr>
          <w:rFonts w:ascii="Times New Roman" w:hAnsi="Times New Roman" w:cs="Times New Roman"/>
          <w:b/>
          <w:bCs/>
          <w:sz w:val="24"/>
          <w:szCs w:val="24"/>
          <w:vertAlign w:val="superscript"/>
          <w:lang w:eastAsia="et-EE"/>
        </w:rPr>
        <w:t>2</w:t>
      </w:r>
      <w:r w:rsidR="00F17288" w:rsidRPr="00236554">
        <w:rPr>
          <w:rFonts w:ascii="Times New Roman" w:hAnsi="Times New Roman" w:cs="Times New Roman"/>
          <w:b/>
          <w:bCs/>
          <w:sz w:val="24"/>
          <w:szCs w:val="24"/>
          <w:lang w:eastAsia="et-EE"/>
        </w:rPr>
        <w:t xml:space="preserve">. </w:t>
      </w:r>
      <w:r w:rsidR="00202A9E">
        <w:rPr>
          <w:rFonts w:ascii="Times New Roman" w:hAnsi="Times New Roman" w:cs="Times New Roman"/>
          <w:b/>
          <w:bCs/>
          <w:sz w:val="24"/>
          <w:szCs w:val="24"/>
          <w:lang w:eastAsia="et-EE"/>
        </w:rPr>
        <w:t xml:space="preserve">Tarbijavaidlusasja lõpetamine </w:t>
      </w:r>
      <w:r w:rsidR="00E67E79">
        <w:rPr>
          <w:rFonts w:ascii="Times New Roman" w:hAnsi="Times New Roman" w:cs="Times New Roman"/>
          <w:b/>
          <w:bCs/>
          <w:sz w:val="24"/>
          <w:szCs w:val="24"/>
          <w:lang w:eastAsia="et-EE"/>
        </w:rPr>
        <w:t>kompromissiga</w:t>
      </w:r>
    </w:p>
    <w:p w14:paraId="6ACB5CFD" w14:textId="77777777" w:rsidR="0003120C" w:rsidRPr="00236554" w:rsidRDefault="0003120C" w:rsidP="002D3EFA">
      <w:pPr>
        <w:pStyle w:val="Loendilik"/>
        <w:shd w:val="clear" w:color="auto" w:fill="FFFFFF"/>
        <w:spacing w:after="0" w:line="240" w:lineRule="auto"/>
        <w:jc w:val="both"/>
        <w:rPr>
          <w:rFonts w:ascii="Times New Roman" w:hAnsi="Times New Roman"/>
          <w:b/>
          <w:bCs/>
          <w:sz w:val="24"/>
          <w:szCs w:val="24"/>
          <w:lang w:eastAsia="et-EE"/>
        </w:rPr>
      </w:pPr>
    </w:p>
    <w:p w14:paraId="16BB4089" w14:textId="326010E3"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FE19EF">
        <w:rPr>
          <w:rFonts w:ascii="Times New Roman" w:eastAsia="Times New Roman" w:hAnsi="Times New Roman" w:cs="Times New Roman"/>
          <w:sz w:val="24"/>
          <w:szCs w:val="24"/>
          <w:lang w:eastAsia="et-EE"/>
        </w:rPr>
        <w:t xml:space="preserve">(1) </w:t>
      </w:r>
      <w:bookmarkStart w:id="237" w:name="_Hlk102041176"/>
      <w:r w:rsidRPr="00FE19EF">
        <w:rPr>
          <w:rFonts w:ascii="Times New Roman" w:eastAsia="Times New Roman" w:hAnsi="Times New Roman" w:cs="Times New Roman"/>
          <w:sz w:val="24"/>
          <w:szCs w:val="24"/>
          <w:lang w:eastAsia="et-EE"/>
        </w:rPr>
        <w:t>Pooled</w:t>
      </w:r>
      <w:r w:rsidR="004E6AE1" w:rsidRPr="00AC5A6C">
        <w:rPr>
          <w:rFonts w:ascii="Times New Roman" w:eastAsia="Times New Roman" w:hAnsi="Times New Roman" w:cs="Times New Roman"/>
          <w:sz w:val="24"/>
          <w:szCs w:val="24"/>
          <w:lang w:eastAsia="et-EE"/>
        </w:rPr>
        <w:t xml:space="preserve">, </w:t>
      </w:r>
      <w:r w:rsidRPr="00FE19EF">
        <w:rPr>
          <w:rFonts w:ascii="Times New Roman" w:eastAsia="Times New Roman" w:hAnsi="Times New Roman" w:cs="Times New Roman"/>
          <w:sz w:val="24"/>
          <w:szCs w:val="24"/>
          <w:lang w:eastAsia="et-EE"/>
        </w:rPr>
        <w:t xml:space="preserve">komisjoni </w:t>
      </w:r>
      <w:r w:rsidR="001C297B" w:rsidRPr="00AC5A6C">
        <w:rPr>
          <w:rFonts w:ascii="Times New Roman" w:eastAsia="Times New Roman" w:hAnsi="Times New Roman" w:cs="Times New Roman"/>
          <w:sz w:val="24"/>
          <w:szCs w:val="24"/>
          <w:lang w:eastAsia="et-EE"/>
        </w:rPr>
        <w:t xml:space="preserve">esimees </w:t>
      </w:r>
      <w:commentRangeStart w:id="238"/>
      <w:ins w:id="239" w:author="Merike Koppel JM" w:date="2024-09-25T10:44:00Z">
        <w:r w:rsidR="00362933">
          <w:rPr>
            <w:rFonts w:ascii="Times New Roman" w:eastAsia="Times New Roman" w:hAnsi="Times New Roman" w:cs="Times New Roman"/>
            <w:sz w:val="24"/>
            <w:szCs w:val="24"/>
            <w:lang w:eastAsia="et-EE"/>
          </w:rPr>
          <w:t>ja</w:t>
        </w:r>
      </w:ins>
      <w:del w:id="240" w:author="Merike Koppel JM" w:date="2024-09-25T10:44:00Z">
        <w:r w:rsidR="004E6AE1" w:rsidRPr="00AC5A6C" w:rsidDel="00362933">
          <w:rPr>
            <w:rFonts w:ascii="Times New Roman" w:eastAsia="Times New Roman" w:hAnsi="Times New Roman" w:cs="Times New Roman"/>
            <w:sz w:val="24"/>
            <w:szCs w:val="24"/>
            <w:lang w:eastAsia="et-EE"/>
          </w:rPr>
          <w:delText>või</w:delText>
        </w:r>
      </w:del>
      <w:r w:rsidR="000708CD" w:rsidRPr="00FE19EF">
        <w:rPr>
          <w:rFonts w:ascii="Times New Roman" w:eastAsia="Times New Roman" w:hAnsi="Times New Roman" w:cs="Times New Roman"/>
          <w:sz w:val="24"/>
          <w:szCs w:val="24"/>
          <w:lang w:eastAsia="et-EE"/>
        </w:rPr>
        <w:t xml:space="preserve"> </w:t>
      </w:r>
      <w:commentRangeEnd w:id="238"/>
      <w:r w:rsidR="00362933">
        <w:rPr>
          <w:rStyle w:val="Kommentaariviide"/>
        </w:rPr>
        <w:commentReference w:id="238"/>
      </w:r>
      <w:r w:rsidR="000708CD" w:rsidRPr="00FE19EF">
        <w:rPr>
          <w:rFonts w:ascii="Times New Roman" w:eastAsia="Times New Roman" w:hAnsi="Times New Roman" w:cs="Times New Roman"/>
          <w:sz w:val="24"/>
          <w:szCs w:val="24"/>
          <w:lang w:eastAsia="et-EE"/>
        </w:rPr>
        <w:t xml:space="preserve">sekretariaat </w:t>
      </w:r>
      <w:r w:rsidRPr="00FE19EF">
        <w:rPr>
          <w:rFonts w:ascii="Times New Roman" w:eastAsia="Times New Roman" w:hAnsi="Times New Roman" w:cs="Times New Roman"/>
          <w:sz w:val="24"/>
          <w:szCs w:val="24"/>
          <w:lang w:eastAsia="et-EE"/>
        </w:rPr>
        <w:t xml:space="preserve">võivad mis tahes menetlusetapis teha ettepaneku lahendada </w:t>
      </w:r>
      <w:r w:rsidR="000B7938" w:rsidRPr="00FE19EF">
        <w:rPr>
          <w:rFonts w:ascii="Times New Roman" w:eastAsia="Times New Roman" w:hAnsi="Times New Roman" w:cs="Times New Roman"/>
          <w:sz w:val="24"/>
          <w:szCs w:val="24"/>
          <w:lang w:eastAsia="et-EE"/>
        </w:rPr>
        <w:t>tarbija</w:t>
      </w:r>
      <w:r w:rsidRPr="00FE19EF">
        <w:rPr>
          <w:rFonts w:ascii="Times New Roman" w:eastAsia="Times New Roman" w:hAnsi="Times New Roman" w:cs="Times New Roman"/>
          <w:sz w:val="24"/>
          <w:szCs w:val="24"/>
          <w:lang w:eastAsia="et-EE"/>
        </w:rPr>
        <w:t>vaidlus</w:t>
      </w:r>
      <w:r w:rsidR="000B7938" w:rsidRPr="00FE19EF">
        <w:rPr>
          <w:rFonts w:ascii="Times New Roman" w:eastAsia="Times New Roman" w:hAnsi="Times New Roman" w:cs="Times New Roman"/>
          <w:sz w:val="24"/>
          <w:szCs w:val="24"/>
          <w:lang w:eastAsia="et-EE"/>
        </w:rPr>
        <w:t>asi</w:t>
      </w:r>
      <w:r w:rsidRPr="00FE19EF">
        <w:rPr>
          <w:rFonts w:ascii="Times New Roman" w:eastAsia="Times New Roman" w:hAnsi="Times New Roman" w:cs="Times New Roman"/>
          <w:sz w:val="24"/>
          <w:szCs w:val="24"/>
          <w:lang w:eastAsia="et-EE"/>
        </w:rPr>
        <w:t xml:space="preserve"> kompromissiga.</w:t>
      </w:r>
      <w:bookmarkEnd w:id="237"/>
    </w:p>
    <w:p w14:paraId="28A78D88" w14:textId="472D1FE5"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EED5201" w14:textId="24191E3D"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bookmarkStart w:id="241" w:name="_Hlk102041205"/>
      <w:r w:rsidRPr="00236554">
        <w:rPr>
          <w:rFonts w:ascii="Times New Roman" w:eastAsia="Times New Roman" w:hAnsi="Times New Roman" w:cs="Times New Roman"/>
          <w:sz w:val="24"/>
          <w:szCs w:val="24"/>
          <w:lang w:eastAsia="et-EE"/>
        </w:rPr>
        <w:t xml:space="preserve">(2) Kompromissi võib sõlmida kuni </w:t>
      </w:r>
      <w:r w:rsidR="00BE79D2" w:rsidRPr="00236554">
        <w:rPr>
          <w:rFonts w:ascii="Times New Roman" w:eastAsia="Times New Roman" w:hAnsi="Times New Roman" w:cs="Times New Roman"/>
          <w:sz w:val="24"/>
          <w:szCs w:val="24"/>
          <w:lang w:eastAsia="et-EE"/>
        </w:rPr>
        <w:t>tarbijavaid</w:t>
      </w:r>
      <w:r w:rsidR="005D3132" w:rsidRPr="00236554">
        <w:rPr>
          <w:rFonts w:ascii="Times New Roman" w:eastAsia="Times New Roman" w:hAnsi="Times New Roman" w:cs="Times New Roman"/>
          <w:sz w:val="24"/>
          <w:szCs w:val="24"/>
          <w:lang w:eastAsia="et-EE"/>
        </w:rPr>
        <w:t>l</w:t>
      </w:r>
      <w:r w:rsidR="00BE79D2" w:rsidRPr="00236554">
        <w:rPr>
          <w:rFonts w:ascii="Times New Roman" w:eastAsia="Times New Roman" w:hAnsi="Times New Roman" w:cs="Times New Roman"/>
          <w:sz w:val="24"/>
          <w:szCs w:val="24"/>
          <w:lang w:eastAsia="et-EE"/>
        </w:rPr>
        <w:t>us</w:t>
      </w:r>
      <w:r w:rsidRPr="00236554">
        <w:rPr>
          <w:rFonts w:ascii="Times New Roman" w:eastAsia="Times New Roman" w:hAnsi="Times New Roman" w:cs="Times New Roman"/>
          <w:sz w:val="24"/>
          <w:szCs w:val="24"/>
          <w:lang w:eastAsia="et-EE"/>
        </w:rPr>
        <w:t>asjas otsuse</w:t>
      </w:r>
      <w:r w:rsidR="00DD1C9D">
        <w:rPr>
          <w:rFonts w:ascii="Times New Roman" w:eastAsia="Times New Roman" w:hAnsi="Times New Roman" w:cs="Times New Roman"/>
          <w:sz w:val="24"/>
          <w:szCs w:val="24"/>
          <w:lang w:eastAsia="et-EE"/>
        </w:rPr>
        <w:t xml:space="preserve"> </w:t>
      </w:r>
      <w:r w:rsidR="006D39A0">
        <w:rPr>
          <w:rFonts w:ascii="Times New Roman" w:eastAsia="Times New Roman" w:hAnsi="Times New Roman" w:cs="Times New Roman"/>
          <w:sz w:val="24"/>
          <w:szCs w:val="24"/>
          <w:lang w:eastAsia="et-EE"/>
        </w:rPr>
        <w:t>avalikustamiseni.</w:t>
      </w:r>
      <w:r w:rsidRPr="00236554">
        <w:rPr>
          <w:rFonts w:ascii="Times New Roman" w:eastAsia="Times New Roman" w:hAnsi="Times New Roman" w:cs="Times New Roman"/>
          <w:sz w:val="24"/>
          <w:szCs w:val="24"/>
          <w:lang w:eastAsia="et-EE"/>
        </w:rPr>
        <w:t xml:space="preserve"> Kompromiss võib olla tingimuslik.</w:t>
      </w:r>
    </w:p>
    <w:bookmarkEnd w:id="241"/>
    <w:p w14:paraId="316FC1A9"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44351780" w14:textId="26A33DCF" w:rsidR="0003120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bookmarkStart w:id="242" w:name="_Hlk102041235"/>
      <w:r w:rsidRPr="00236554">
        <w:rPr>
          <w:rFonts w:ascii="Times New Roman" w:eastAsia="Times New Roman" w:hAnsi="Times New Roman" w:cs="Times New Roman"/>
          <w:sz w:val="24"/>
          <w:szCs w:val="24"/>
          <w:lang w:eastAsia="et-EE"/>
        </w:rPr>
        <w:t>(3)</w:t>
      </w:r>
      <w:r w:rsidR="00054FAA">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Pooled </w:t>
      </w:r>
      <w:r w:rsidR="00137B34">
        <w:rPr>
          <w:rFonts w:ascii="Times New Roman" w:eastAsia="Times New Roman" w:hAnsi="Times New Roman" w:cs="Times New Roman"/>
          <w:sz w:val="24"/>
          <w:szCs w:val="24"/>
          <w:lang w:eastAsia="et-EE"/>
        </w:rPr>
        <w:t>esitavad</w:t>
      </w:r>
      <w:r w:rsidRPr="00236554">
        <w:rPr>
          <w:rFonts w:ascii="Times New Roman" w:eastAsia="Times New Roman" w:hAnsi="Times New Roman" w:cs="Times New Roman"/>
          <w:sz w:val="24"/>
          <w:szCs w:val="24"/>
          <w:lang w:eastAsia="et-EE"/>
        </w:rPr>
        <w:t xml:space="preserve"> kompromisslepingu allkirjastatuna</w:t>
      </w:r>
      <w:r w:rsidR="00137B34">
        <w:rPr>
          <w:rFonts w:ascii="Times New Roman" w:eastAsia="Times New Roman" w:hAnsi="Times New Roman" w:cs="Times New Roman"/>
          <w:sz w:val="24"/>
          <w:szCs w:val="24"/>
          <w:lang w:eastAsia="et-EE"/>
        </w:rPr>
        <w:t>.</w:t>
      </w:r>
    </w:p>
    <w:p w14:paraId="0622D0AD" w14:textId="4FBF81F8" w:rsidR="00E67E79" w:rsidRDefault="00E67E79"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00E9F40B" w14:textId="5E806DB1" w:rsidR="00E67E79" w:rsidRPr="00236554" w:rsidRDefault="00E67E79"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00054FAA">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Komisjoni </w:t>
      </w:r>
      <w:r w:rsidR="00B52268">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 xml:space="preserve">kinnitab kompromissi </w:t>
      </w:r>
      <w:r>
        <w:rPr>
          <w:rFonts w:ascii="Times New Roman" w:eastAsia="Times New Roman" w:hAnsi="Times New Roman" w:cs="Times New Roman"/>
          <w:sz w:val="24"/>
          <w:szCs w:val="24"/>
          <w:lang w:eastAsia="et-EE"/>
        </w:rPr>
        <w:t>otsusega</w:t>
      </w:r>
      <w:r w:rsidRPr="00236554">
        <w:rPr>
          <w:rFonts w:ascii="Times New Roman" w:eastAsia="Times New Roman" w:hAnsi="Times New Roman" w:cs="Times New Roman"/>
          <w:sz w:val="24"/>
          <w:szCs w:val="24"/>
          <w:lang w:eastAsia="et-EE"/>
        </w:rPr>
        <w:t>, milles märgib kompromissi tingimused ja millega ühtlasi lõpetab tarbijavaidlusasja menetluse.</w:t>
      </w:r>
    </w:p>
    <w:p w14:paraId="43D3673C"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02C4B8E" w14:textId="68A6EBE5"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w:t>
      </w:r>
      <w:r w:rsidR="00E67E79">
        <w:rPr>
          <w:rFonts w:ascii="Times New Roman" w:eastAsia="Times New Roman" w:hAnsi="Times New Roman" w:cs="Times New Roman"/>
          <w:sz w:val="24"/>
          <w:szCs w:val="24"/>
          <w:lang w:eastAsia="et-EE"/>
        </w:rPr>
        <w:t>5</w:t>
      </w:r>
      <w:r w:rsidRPr="00236554">
        <w:rPr>
          <w:rFonts w:ascii="Times New Roman" w:eastAsia="Times New Roman" w:hAnsi="Times New Roman" w:cs="Times New Roman"/>
          <w:sz w:val="24"/>
          <w:szCs w:val="24"/>
          <w:lang w:eastAsia="et-EE"/>
        </w:rPr>
        <w:t xml:space="preserve">) Komisjoni </w:t>
      </w:r>
      <w:r w:rsidR="00B52268">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 xml:space="preserve">ei kinnita kompromissi, kui see on vastuolus seaduse või heade kommetega või kui kompromissi ei ole võimalik täita. Kui komisjoni </w:t>
      </w:r>
      <w:r w:rsidR="00B52268">
        <w:rPr>
          <w:rFonts w:ascii="Times New Roman" w:eastAsia="Times New Roman" w:hAnsi="Times New Roman" w:cs="Times New Roman"/>
          <w:sz w:val="24"/>
          <w:szCs w:val="24"/>
          <w:lang w:eastAsia="et-EE"/>
        </w:rPr>
        <w:t>esimees</w:t>
      </w:r>
      <w:r w:rsidR="004C6E53">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kompromissi ei kinnita, teeb ta selle kohta põhjendatud </w:t>
      </w:r>
      <w:r w:rsidR="00A93E71">
        <w:rPr>
          <w:rFonts w:ascii="Times New Roman" w:eastAsia="Times New Roman" w:hAnsi="Times New Roman" w:cs="Times New Roman"/>
          <w:sz w:val="24"/>
          <w:szCs w:val="24"/>
          <w:lang w:eastAsia="et-EE"/>
        </w:rPr>
        <w:t>otsuse</w:t>
      </w:r>
      <w:r w:rsidR="00A93E71" w:rsidRPr="00236554">
        <w:rPr>
          <w:rFonts w:ascii="Times New Roman" w:eastAsia="Times New Roman" w:hAnsi="Times New Roman" w:cs="Times New Roman"/>
          <w:sz w:val="24"/>
          <w:szCs w:val="24"/>
          <w:lang w:eastAsia="et-EE"/>
        </w:rPr>
        <w:t xml:space="preserve"> </w:t>
      </w:r>
      <w:r w:rsidRPr="00236554">
        <w:rPr>
          <w:rFonts w:ascii="Times New Roman" w:eastAsia="Times New Roman" w:hAnsi="Times New Roman" w:cs="Times New Roman"/>
          <w:sz w:val="24"/>
          <w:szCs w:val="24"/>
          <w:lang w:eastAsia="et-EE"/>
        </w:rPr>
        <w:t xml:space="preserve">ja jätkab </w:t>
      </w:r>
      <w:r w:rsidR="00F17288" w:rsidRPr="00236554">
        <w:rPr>
          <w:rFonts w:ascii="Times New Roman" w:eastAsia="Times New Roman" w:hAnsi="Times New Roman" w:cs="Times New Roman"/>
          <w:sz w:val="24"/>
          <w:szCs w:val="24"/>
          <w:lang w:eastAsia="et-EE"/>
        </w:rPr>
        <w:t>tarbijavaidlus</w:t>
      </w:r>
      <w:r w:rsidRPr="00236554">
        <w:rPr>
          <w:rFonts w:ascii="Times New Roman" w:eastAsia="Times New Roman" w:hAnsi="Times New Roman" w:cs="Times New Roman"/>
          <w:sz w:val="24"/>
          <w:szCs w:val="24"/>
          <w:lang w:eastAsia="et-EE"/>
        </w:rPr>
        <w:t>asja menetlemist.</w:t>
      </w:r>
    </w:p>
    <w:bookmarkEnd w:id="242"/>
    <w:p w14:paraId="23EC28EA" w14:textId="77777777" w:rsidR="00FE6BD8" w:rsidRPr="00236554" w:rsidRDefault="00FE6BD8" w:rsidP="002D3EFA">
      <w:pPr>
        <w:shd w:val="clear" w:color="auto" w:fill="FFFFFF"/>
        <w:spacing w:after="0" w:line="240" w:lineRule="auto"/>
        <w:jc w:val="both"/>
        <w:rPr>
          <w:rFonts w:ascii="Times New Roman" w:hAnsi="Times New Roman" w:cs="Times New Roman"/>
          <w:b/>
          <w:bCs/>
          <w:sz w:val="24"/>
          <w:szCs w:val="24"/>
          <w:lang w:eastAsia="et-EE"/>
        </w:rPr>
      </w:pPr>
    </w:p>
    <w:p w14:paraId="35EA67C2" w14:textId="680AE37D" w:rsidR="0003120C" w:rsidRPr="00236554" w:rsidRDefault="0003120C" w:rsidP="002D3EFA">
      <w:pPr>
        <w:shd w:val="clear" w:color="auto" w:fill="FFFFFF"/>
        <w:spacing w:after="0" w:line="240" w:lineRule="auto"/>
        <w:jc w:val="both"/>
        <w:rPr>
          <w:rFonts w:ascii="Times New Roman" w:hAnsi="Times New Roman" w:cs="Times New Roman"/>
          <w:b/>
          <w:bCs/>
          <w:sz w:val="24"/>
          <w:szCs w:val="24"/>
          <w:lang w:eastAsia="et-EE"/>
        </w:rPr>
      </w:pPr>
      <w:bookmarkStart w:id="243" w:name="_Hlk101969518"/>
      <w:r w:rsidRPr="00236554">
        <w:rPr>
          <w:rFonts w:ascii="Times New Roman" w:hAnsi="Times New Roman" w:cs="Times New Roman"/>
          <w:b/>
          <w:bCs/>
          <w:sz w:val="24"/>
          <w:szCs w:val="24"/>
          <w:lang w:eastAsia="et-EE"/>
        </w:rPr>
        <w:t xml:space="preserve">§ </w:t>
      </w:r>
      <w:r w:rsidR="003C1630" w:rsidRPr="00236554">
        <w:rPr>
          <w:rFonts w:ascii="Times New Roman" w:hAnsi="Times New Roman" w:cs="Times New Roman"/>
          <w:b/>
          <w:bCs/>
          <w:sz w:val="24"/>
          <w:szCs w:val="24"/>
          <w:lang w:eastAsia="et-EE"/>
        </w:rPr>
        <w:t>5</w:t>
      </w:r>
      <w:r w:rsidR="000D16FC">
        <w:rPr>
          <w:rFonts w:ascii="Times New Roman" w:hAnsi="Times New Roman" w:cs="Times New Roman"/>
          <w:b/>
          <w:bCs/>
          <w:sz w:val="24"/>
          <w:szCs w:val="24"/>
          <w:lang w:eastAsia="et-EE"/>
        </w:rPr>
        <w:t>5</w:t>
      </w:r>
      <w:r w:rsidR="003C1630" w:rsidRPr="00236554">
        <w:rPr>
          <w:rFonts w:ascii="Times New Roman" w:hAnsi="Times New Roman" w:cs="Times New Roman"/>
          <w:b/>
          <w:bCs/>
          <w:sz w:val="24"/>
          <w:szCs w:val="24"/>
          <w:lang w:eastAsia="et-EE"/>
        </w:rPr>
        <w:t>.</w:t>
      </w:r>
      <w:r w:rsidRPr="00236554">
        <w:rPr>
          <w:rFonts w:ascii="Times New Roman" w:hAnsi="Times New Roman" w:cs="Times New Roman"/>
          <w:b/>
          <w:bCs/>
          <w:sz w:val="24"/>
          <w:szCs w:val="24"/>
          <w:lang w:eastAsia="et-EE"/>
        </w:rPr>
        <w:t xml:space="preserve"> Menetluse lõpetamine</w:t>
      </w:r>
    </w:p>
    <w:p w14:paraId="7C9B53A4"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DE4B66F" w14:textId="76F2ACC3"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(1)</w:t>
      </w:r>
      <w:r w:rsidR="00647D89">
        <w:rPr>
          <w:rFonts w:ascii="Times New Roman" w:eastAsia="Times New Roman" w:hAnsi="Times New Roman" w:cs="Times New Roman"/>
          <w:sz w:val="24"/>
          <w:szCs w:val="24"/>
          <w:lang w:eastAsia="et-EE"/>
        </w:rPr>
        <w:t> </w:t>
      </w:r>
      <w:r w:rsidRPr="00236554">
        <w:rPr>
          <w:rFonts w:ascii="Times New Roman" w:eastAsia="Times New Roman" w:hAnsi="Times New Roman" w:cs="Times New Roman"/>
          <w:sz w:val="24"/>
          <w:szCs w:val="24"/>
          <w:lang w:eastAsia="et-EE"/>
        </w:rPr>
        <w:t xml:space="preserve">Komisjoni </w:t>
      </w:r>
      <w:r w:rsidR="004C6E53">
        <w:rPr>
          <w:rFonts w:ascii="Times New Roman" w:eastAsia="Times New Roman" w:hAnsi="Times New Roman" w:cs="Times New Roman"/>
          <w:sz w:val="24"/>
          <w:szCs w:val="24"/>
          <w:lang w:eastAsia="et-EE"/>
        </w:rPr>
        <w:t xml:space="preserve">esimees </w:t>
      </w:r>
      <w:r w:rsidRPr="00236554">
        <w:rPr>
          <w:rFonts w:ascii="Times New Roman" w:eastAsia="Times New Roman" w:hAnsi="Times New Roman" w:cs="Times New Roman"/>
          <w:sz w:val="24"/>
          <w:szCs w:val="24"/>
          <w:lang w:eastAsia="et-EE"/>
        </w:rPr>
        <w:t xml:space="preserve">lõpetab </w:t>
      </w:r>
      <w:r w:rsidR="00C26705">
        <w:rPr>
          <w:rFonts w:ascii="Times New Roman" w:eastAsia="Times New Roman" w:hAnsi="Times New Roman" w:cs="Times New Roman"/>
          <w:sz w:val="24"/>
          <w:szCs w:val="24"/>
          <w:lang w:eastAsia="et-EE"/>
        </w:rPr>
        <w:t>otsusega</w:t>
      </w:r>
      <w:r w:rsidR="00C26705" w:rsidRPr="00236554">
        <w:rPr>
          <w:rFonts w:ascii="Times New Roman" w:eastAsia="Times New Roman" w:hAnsi="Times New Roman" w:cs="Times New Roman"/>
          <w:sz w:val="24"/>
          <w:szCs w:val="24"/>
          <w:lang w:eastAsia="et-EE"/>
        </w:rPr>
        <w:t xml:space="preserve"> </w:t>
      </w:r>
      <w:r w:rsidR="00FE6BD8" w:rsidRPr="00236554">
        <w:rPr>
          <w:rFonts w:ascii="Times New Roman" w:eastAsia="Times New Roman" w:hAnsi="Times New Roman" w:cs="Times New Roman"/>
          <w:sz w:val="24"/>
          <w:szCs w:val="24"/>
          <w:lang w:eastAsia="et-EE"/>
        </w:rPr>
        <w:t xml:space="preserve">tarbijavaidlusasja </w:t>
      </w:r>
      <w:r w:rsidRPr="00236554">
        <w:rPr>
          <w:rFonts w:ascii="Times New Roman" w:eastAsia="Times New Roman" w:hAnsi="Times New Roman" w:cs="Times New Roman"/>
          <w:sz w:val="24"/>
          <w:szCs w:val="24"/>
          <w:lang w:eastAsia="et-EE"/>
        </w:rPr>
        <w:t>menetlemise, kui:</w:t>
      </w:r>
    </w:p>
    <w:p w14:paraId="2F683F95" w14:textId="353139D5" w:rsidR="0003120C" w:rsidRPr="00236554" w:rsidRDefault="00C10257"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0003120C" w:rsidRPr="00236554">
        <w:rPr>
          <w:rFonts w:ascii="Times New Roman" w:eastAsia="Times New Roman" w:hAnsi="Times New Roman" w:cs="Times New Roman"/>
          <w:sz w:val="24"/>
          <w:szCs w:val="24"/>
          <w:lang w:eastAsia="et-EE"/>
        </w:rPr>
        <w:t xml:space="preserve">) pooled on sõlminud kompromissi ja komisjoni </w:t>
      </w:r>
      <w:r w:rsidR="004C6E53">
        <w:rPr>
          <w:rFonts w:ascii="Times New Roman" w:eastAsia="Times New Roman" w:hAnsi="Times New Roman" w:cs="Times New Roman"/>
          <w:sz w:val="24"/>
          <w:szCs w:val="24"/>
          <w:lang w:eastAsia="et-EE"/>
        </w:rPr>
        <w:t>es</w:t>
      </w:r>
      <w:r w:rsidR="00822396">
        <w:rPr>
          <w:rFonts w:ascii="Times New Roman" w:eastAsia="Times New Roman" w:hAnsi="Times New Roman" w:cs="Times New Roman"/>
          <w:sz w:val="24"/>
          <w:szCs w:val="24"/>
          <w:lang w:eastAsia="et-EE"/>
        </w:rPr>
        <w:t>i</w:t>
      </w:r>
      <w:r w:rsidR="004C6E53">
        <w:rPr>
          <w:rFonts w:ascii="Times New Roman" w:eastAsia="Times New Roman" w:hAnsi="Times New Roman" w:cs="Times New Roman"/>
          <w:sz w:val="24"/>
          <w:szCs w:val="24"/>
          <w:lang w:eastAsia="et-EE"/>
        </w:rPr>
        <w:t xml:space="preserve">mees </w:t>
      </w:r>
      <w:r w:rsidR="0003120C" w:rsidRPr="00236554">
        <w:rPr>
          <w:rFonts w:ascii="Times New Roman" w:eastAsia="Times New Roman" w:hAnsi="Times New Roman" w:cs="Times New Roman"/>
          <w:sz w:val="24"/>
          <w:szCs w:val="24"/>
          <w:lang w:eastAsia="et-EE"/>
        </w:rPr>
        <w:t>kinnitab selle;</w:t>
      </w:r>
    </w:p>
    <w:p w14:paraId="4D5C128A" w14:textId="2891C161" w:rsidR="0003120C" w:rsidRDefault="00C10257"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0003120C" w:rsidRPr="00236554">
        <w:rPr>
          <w:rFonts w:ascii="Times New Roman" w:eastAsia="Times New Roman" w:hAnsi="Times New Roman" w:cs="Times New Roman"/>
          <w:sz w:val="24"/>
          <w:szCs w:val="24"/>
          <w:lang w:eastAsia="et-EE"/>
        </w:rPr>
        <w:t xml:space="preserve">) </w:t>
      </w:r>
      <w:r w:rsidR="00034F98" w:rsidRPr="00236554">
        <w:rPr>
          <w:rFonts w:ascii="Times New Roman" w:eastAsia="Times New Roman" w:hAnsi="Times New Roman" w:cs="Times New Roman"/>
          <w:sz w:val="24"/>
          <w:szCs w:val="24"/>
          <w:lang w:eastAsia="et-EE"/>
        </w:rPr>
        <w:t xml:space="preserve">avaldaja </w:t>
      </w:r>
      <w:r w:rsidR="00646F3D">
        <w:rPr>
          <w:rFonts w:ascii="Times New Roman" w:eastAsia="Times New Roman" w:hAnsi="Times New Roman" w:cs="Times New Roman"/>
          <w:sz w:val="24"/>
          <w:szCs w:val="24"/>
          <w:lang w:eastAsia="et-EE"/>
        </w:rPr>
        <w:t>võtab avalduse tagasi;</w:t>
      </w:r>
    </w:p>
    <w:p w14:paraId="6C2E85A5" w14:textId="702B32FD" w:rsidR="004E6AE1" w:rsidRPr="00822396" w:rsidRDefault="004E6AE1"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822396">
        <w:rPr>
          <w:rFonts w:ascii="Times New Roman" w:eastAsia="Times New Roman" w:hAnsi="Times New Roman" w:cs="Times New Roman"/>
          <w:sz w:val="24"/>
          <w:szCs w:val="24"/>
          <w:lang w:eastAsia="et-EE"/>
        </w:rPr>
        <w:lastRenderedPageBreak/>
        <w:t>3) kaupleja rahuldab tarbija nõude;</w:t>
      </w:r>
    </w:p>
    <w:p w14:paraId="0DCAD707" w14:textId="5E33675D" w:rsidR="004662EA" w:rsidRDefault="00822396"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00A55462" w:rsidRPr="00822396">
        <w:rPr>
          <w:rFonts w:ascii="Times New Roman" w:eastAsia="Times New Roman" w:hAnsi="Times New Roman" w:cs="Times New Roman"/>
          <w:sz w:val="24"/>
          <w:szCs w:val="24"/>
          <w:lang w:eastAsia="et-EE"/>
        </w:rPr>
        <w:t>) asjas tehakse sisuline otsus</w:t>
      </w:r>
      <w:r>
        <w:rPr>
          <w:rFonts w:ascii="Times New Roman" w:eastAsia="Times New Roman" w:hAnsi="Times New Roman" w:cs="Times New Roman"/>
          <w:sz w:val="24"/>
          <w:szCs w:val="24"/>
          <w:lang w:eastAsia="et-EE"/>
        </w:rPr>
        <w:t>;</w:t>
      </w:r>
    </w:p>
    <w:p w14:paraId="11E3EC5A" w14:textId="762F1357" w:rsidR="00F23352" w:rsidRDefault="00822396"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sidR="00F23352" w:rsidRPr="00822396">
        <w:rPr>
          <w:rFonts w:ascii="Times New Roman" w:eastAsia="Times New Roman" w:hAnsi="Times New Roman" w:cs="Times New Roman"/>
          <w:sz w:val="24"/>
          <w:szCs w:val="24"/>
          <w:lang w:eastAsia="et-EE"/>
        </w:rPr>
        <w:t>) menetluse käigus ilmneb</w:t>
      </w:r>
      <w:r w:rsidR="00136E0C">
        <w:rPr>
          <w:rFonts w:ascii="Times New Roman" w:eastAsia="Times New Roman" w:hAnsi="Times New Roman" w:cs="Times New Roman"/>
          <w:sz w:val="24"/>
          <w:szCs w:val="24"/>
          <w:lang w:eastAsia="et-EE"/>
        </w:rPr>
        <w:t xml:space="preserve"> käesoleva seaduse</w:t>
      </w:r>
      <w:r w:rsidR="00F23352" w:rsidRPr="00822396">
        <w:rPr>
          <w:rFonts w:ascii="Times New Roman" w:eastAsia="Times New Roman" w:hAnsi="Times New Roman" w:cs="Times New Roman"/>
          <w:sz w:val="24"/>
          <w:szCs w:val="24"/>
          <w:lang w:eastAsia="et-EE"/>
        </w:rPr>
        <w:t xml:space="preserve"> §</w:t>
      </w:r>
      <w:ins w:id="244" w:author="Merike Koppel JM" w:date="2024-10-02T08:56:00Z">
        <w:r w:rsidR="00704DFA">
          <w:rPr>
            <w:rFonts w:ascii="Times New Roman" w:eastAsia="Times New Roman" w:hAnsi="Times New Roman" w:cs="Times New Roman"/>
            <w:sz w:val="24"/>
            <w:szCs w:val="24"/>
            <w:lang w:eastAsia="et-EE"/>
          </w:rPr>
          <w:t>-s</w:t>
        </w:r>
      </w:ins>
      <w:r w:rsidR="00F23352" w:rsidRPr="00822396">
        <w:rPr>
          <w:rFonts w:ascii="Times New Roman" w:eastAsia="Times New Roman" w:hAnsi="Times New Roman" w:cs="Times New Roman"/>
          <w:sz w:val="24"/>
          <w:szCs w:val="24"/>
          <w:lang w:eastAsia="et-EE"/>
        </w:rPr>
        <w:t xml:space="preserve"> </w:t>
      </w:r>
      <w:r w:rsidRPr="00822396">
        <w:rPr>
          <w:rFonts w:ascii="Times New Roman" w:eastAsia="Times New Roman" w:hAnsi="Times New Roman" w:cs="Times New Roman"/>
          <w:sz w:val="24"/>
          <w:szCs w:val="24"/>
          <w:lang w:eastAsia="et-EE"/>
        </w:rPr>
        <w:t>50</w:t>
      </w:r>
      <w:r w:rsidRPr="00822396">
        <w:rPr>
          <w:rFonts w:ascii="Times New Roman" w:eastAsia="Times New Roman" w:hAnsi="Times New Roman" w:cs="Times New Roman"/>
          <w:sz w:val="24"/>
          <w:szCs w:val="24"/>
          <w:vertAlign w:val="superscript"/>
          <w:lang w:eastAsia="et-EE"/>
        </w:rPr>
        <w:t>2</w:t>
      </w:r>
      <w:r w:rsidR="00F23352" w:rsidRPr="00822396">
        <w:rPr>
          <w:rFonts w:ascii="Times New Roman" w:eastAsia="Times New Roman" w:hAnsi="Times New Roman" w:cs="Times New Roman"/>
          <w:sz w:val="24"/>
          <w:szCs w:val="24"/>
          <w:lang w:eastAsia="et-EE"/>
        </w:rPr>
        <w:t xml:space="preserve"> sätestatud menetlusse võtmist välistav asjaolu</w:t>
      </w:r>
      <w:r>
        <w:rPr>
          <w:rFonts w:ascii="Times New Roman" w:eastAsia="Times New Roman" w:hAnsi="Times New Roman" w:cs="Times New Roman"/>
          <w:sz w:val="24"/>
          <w:szCs w:val="24"/>
          <w:lang w:eastAsia="et-EE"/>
        </w:rPr>
        <w:t>.</w:t>
      </w:r>
    </w:p>
    <w:p w14:paraId="225E06D5" w14:textId="77777777" w:rsidR="00822396" w:rsidRPr="00236554" w:rsidRDefault="00822396"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7E5E4B4" w14:textId="09B97C80"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w:t>
      </w:r>
      <w:r w:rsidR="005C4671">
        <w:rPr>
          <w:rFonts w:ascii="Times New Roman" w:eastAsia="Times New Roman" w:hAnsi="Times New Roman" w:cs="Times New Roman"/>
          <w:sz w:val="24"/>
          <w:szCs w:val="24"/>
          <w:lang w:eastAsia="et-EE"/>
        </w:rPr>
        <w:t> </w:t>
      </w:r>
      <w:r w:rsidR="00C26705">
        <w:rPr>
          <w:rFonts w:ascii="Times New Roman" w:eastAsia="Times New Roman" w:hAnsi="Times New Roman" w:cs="Times New Roman"/>
          <w:sz w:val="24"/>
          <w:szCs w:val="24"/>
          <w:lang w:eastAsia="et-EE"/>
        </w:rPr>
        <w:t>Otsuses</w:t>
      </w:r>
      <w:r w:rsidR="00C26705" w:rsidRPr="00236554">
        <w:rPr>
          <w:rFonts w:ascii="Times New Roman" w:eastAsia="Times New Roman" w:hAnsi="Times New Roman" w:cs="Times New Roman"/>
          <w:sz w:val="24"/>
          <w:szCs w:val="24"/>
          <w:lang w:eastAsia="et-EE"/>
        </w:rPr>
        <w:t xml:space="preserve"> </w:t>
      </w:r>
      <w:r w:rsidR="000D7291">
        <w:rPr>
          <w:rFonts w:ascii="Times New Roman" w:eastAsia="Times New Roman" w:hAnsi="Times New Roman" w:cs="Times New Roman"/>
          <w:sz w:val="24"/>
          <w:szCs w:val="24"/>
          <w:lang w:eastAsia="et-EE"/>
        </w:rPr>
        <w:t xml:space="preserve">märgitakse </w:t>
      </w:r>
      <w:r w:rsidRPr="00236554">
        <w:rPr>
          <w:rFonts w:ascii="Times New Roman" w:eastAsia="Times New Roman" w:hAnsi="Times New Roman" w:cs="Times New Roman"/>
          <w:sz w:val="24"/>
          <w:szCs w:val="24"/>
          <w:lang w:eastAsia="et-EE"/>
        </w:rPr>
        <w:t xml:space="preserve">menetluse lõpetamise alus. </w:t>
      </w:r>
    </w:p>
    <w:bookmarkEnd w:id="243"/>
    <w:p w14:paraId="39839BEB"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090147A3" w14:textId="43385F43" w:rsidR="0003120C" w:rsidRPr="00E37E93" w:rsidRDefault="00DD1C9D" w:rsidP="002D3EFA">
      <w:pPr>
        <w:pStyle w:val="Loendilik"/>
        <w:shd w:val="clear" w:color="auto" w:fill="FFFFFF"/>
        <w:spacing w:after="0" w:line="240" w:lineRule="auto"/>
        <w:jc w:val="center"/>
        <w:outlineLvl w:val="1"/>
        <w:rPr>
          <w:rFonts w:ascii="Times New Roman" w:hAnsi="Times New Roman"/>
          <w:b/>
          <w:bCs/>
          <w:sz w:val="24"/>
          <w:szCs w:val="24"/>
          <w:bdr w:val="none" w:sz="0" w:space="0" w:color="auto" w:frame="1"/>
          <w:lang w:eastAsia="et-EE"/>
        </w:rPr>
      </w:pPr>
      <w:r>
        <w:rPr>
          <w:rFonts w:ascii="Times New Roman" w:hAnsi="Times New Roman"/>
          <w:b/>
          <w:bCs/>
          <w:sz w:val="24"/>
          <w:szCs w:val="24"/>
          <w:bdr w:val="none" w:sz="0" w:space="0" w:color="auto" w:frame="1"/>
          <w:lang w:eastAsia="et-EE"/>
        </w:rPr>
        <w:t>5</w:t>
      </w:r>
      <w:r w:rsidR="003C1630" w:rsidRPr="00E37E93">
        <w:rPr>
          <w:rFonts w:ascii="Times New Roman" w:hAnsi="Times New Roman"/>
          <w:b/>
          <w:bCs/>
          <w:sz w:val="24"/>
          <w:szCs w:val="24"/>
          <w:bdr w:val="none" w:sz="0" w:space="0" w:color="auto" w:frame="1"/>
          <w:lang w:eastAsia="et-EE"/>
        </w:rPr>
        <w:t xml:space="preserve">. </w:t>
      </w:r>
      <w:r w:rsidR="0003120C" w:rsidRPr="00E37E93">
        <w:rPr>
          <w:rFonts w:ascii="Times New Roman" w:hAnsi="Times New Roman"/>
          <w:b/>
          <w:bCs/>
          <w:sz w:val="24"/>
          <w:szCs w:val="24"/>
          <w:bdr w:val="none" w:sz="0" w:space="0" w:color="auto" w:frame="1"/>
          <w:lang w:eastAsia="et-EE"/>
        </w:rPr>
        <w:t>jagu</w:t>
      </w:r>
    </w:p>
    <w:p w14:paraId="1125F3B6" w14:textId="4A0D53E1" w:rsidR="0003120C" w:rsidRPr="0050687C" w:rsidRDefault="00721CBE" w:rsidP="002D3EFA">
      <w:pPr>
        <w:pStyle w:val="Loendilik"/>
        <w:shd w:val="clear" w:color="auto" w:fill="FFFFFF"/>
        <w:spacing w:after="0" w:line="240" w:lineRule="auto"/>
        <w:jc w:val="center"/>
        <w:outlineLvl w:val="1"/>
        <w:rPr>
          <w:rFonts w:ascii="Times New Roman" w:hAnsi="Times New Roman"/>
          <w:b/>
          <w:bCs/>
          <w:sz w:val="24"/>
          <w:szCs w:val="24"/>
          <w:lang w:eastAsia="et-EE"/>
        </w:rPr>
      </w:pPr>
      <w:r w:rsidRPr="00E37E93">
        <w:rPr>
          <w:rFonts w:ascii="Times New Roman" w:hAnsi="Times New Roman"/>
          <w:b/>
          <w:bCs/>
          <w:sz w:val="24"/>
          <w:szCs w:val="24"/>
          <w:lang w:eastAsia="et-EE"/>
        </w:rPr>
        <w:t>Tarbijavaidluse</w:t>
      </w:r>
      <w:r w:rsidR="00A55462" w:rsidRPr="00E37E93">
        <w:rPr>
          <w:rFonts w:ascii="Times New Roman" w:hAnsi="Times New Roman"/>
          <w:b/>
          <w:bCs/>
          <w:sz w:val="24"/>
          <w:szCs w:val="24"/>
          <w:lang w:eastAsia="et-EE"/>
        </w:rPr>
        <w:t xml:space="preserve"> sisuline lahendamine</w:t>
      </w:r>
      <w:r w:rsidR="009D04BE" w:rsidRPr="00E37E93">
        <w:rPr>
          <w:rFonts w:ascii="Times New Roman" w:hAnsi="Times New Roman"/>
          <w:b/>
          <w:bCs/>
          <w:sz w:val="24"/>
          <w:szCs w:val="24"/>
          <w:lang w:eastAsia="et-EE"/>
        </w:rPr>
        <w:t xml:space="preserve"> ja</w:t>
      </w:r>
      <w:r w:rsidR="0003120C" w:rsidRPr="00E37E93">
        <w:rPr>
          <w:rFonts w:ascii="Times New Roman" w:hAnsi="Times New Roman"/>
          <w:b/>
          <w:bCs/>
          <w:sz w:val="24"/>
          <w:szCs w:val="24"/>
          <w:lang w:eastAsia="et-EE"/>
        </w:rPr>
        <w:t xml:space="preserve"> </w:t>
      </w:r>
      <w:commentRangeStart w:id="245"/>
      <w:r w:rsidR="0003120C" w:rsidRPr="00E37E93">
        <w:rPr>
          <w:rFonts w:ascii="Times New Roman" w:hAnsi="Times New Roman"/>
          <w:b/>
          <w:bCs/>
          <w:sz w:val="24"/>
          <w:szCs w:val="24"/>
          <w:lang w:eastAsia="et-EE"/>
        </w:rPr>
        <w:t xml:space="preserve">selle </w:t>
      </w:r>
      <w:commentRangeEnd w:id="245"/>
      <w:r w:rsidR="00BF01A0">
        <w:rPr>
          <w:rStyle w:val="Kommentaariviide"/>
          <w:rFonts w:asciiTheme="minorHAnsi" w:eastAsiaTheme="minorHAnsi" w:hAnsiTheme="minorHAnsi" w:cstheme="minorBidi"/>
        </w:rPr>
        <w:commentReference w:id="245"/>
      </w:r>
      <w:r w:rsidR="0003120C" w:rsidRPr="00E37E93">
        <w:rPr>
          <w:rFonts w:ascii="Times New Roman" w:hAnsi="Times New Roman"/>
          <w:b/>
          <w:bCs/>
          <w:sz w:val="24"/>
          <w:szCs w:val="24"/>
          <w:lang w:eastAsia="et-EE"/>
        </w:rPr>
        <w:t>avaldamine</w:t>
      </w:r>
      <w:r w:rsidR="0003120C" w:rsidRPr="0050687C">
        <w:rPr>
          <w:rFonts w:ascii="Times New Roman" w:hAnsi="Times New Roman"/>
          <w:b/>
          <w:bCs/>
          <w:sz w:val="24"/>
          <w:szCs w:val="24"/>
          <w:lang w:eastAsia="et-EE"/>
        </w:rPr>
        <w:t xml:space="preserve"> </w:t>
      </w:r>
    </w:p>
    <w:p w14:paraId="78034922" w14:textId="77777777" w:rsidR="0003120C" w:rsidRPr="0050687C" w:rsidRDefault="0003120C" w:rsidP="002D3EFA">
      <w:pPr>
        <w:shd w:val="clear" w:color="auto" w:fill="FFFFFF"/>
        <w:spacing w:after="0" w:line="240" w:lineRule="auto"/>
        <w:jc w:val="both"/>
        <w:outlineLvl w:val="2"/>
        <w:rPr>
          <w:rFonts w:ascii="Times New Roman" w:eastAsia="Times New Roman" w:hAnsi="Times New Roman" w:cs="Times New Roman"/>
          <w:b/>
          <w:bCs/>
          <w:sz w:val="24"/>
          <w:szCs w:val="24"/>
          <w:bdr w:val="none" w:sz="0" w:space="0" w:color="auto" w:frame="1"/>
          <w:lang w:eastAsia="et-EE"/>
        </w:rPr>
      </w:pPr>
    </w:p>
    <w:p w14:paraId="31198A26" w14:textId="3C0996F6" w:rsidR="0003120C" w:rsidRPr="0050687C" w:rsidRDefault="0003120C" w:rsidP="002D3EFA">
      <w:pPr>
        <w:shd w:val="clear" w:color="auto" w:fill="FFFFFF"/>
        <w:spacing w:after="0" w:line="240" w:lineRule="auto"/>
        <w:jc w:val="both"/>
        <w:outlineLvl w:val="2"/>
        <w:rPr>
          <w:rFonts w:ascii="Times New Roman" w:hAnsi="Times New Roman" w:cs="Times New Roman"/>
          <w:b/>
          <w:bCs/>
          <w:sz w:val="24"/>
          <w:szCs w:val="24"/>
          <w:lang w:eastAsia="et-EE"/>
        </w:rPr>
      </w:pPr>
      <w:bookmarkStart w:id="246" w:name="_Hlk105503251"/>
      <w:r w:rsidRPr="0050687C">
        <w:rPr>
          <w:rFonts w:ascii="Times New Roman" w:hAnsi="Times New Roman" w:cs="Times New Roman"/>
          <w:b/>
          <w:bCs/>
          <w:sz w:val="24"/>
          <w:szCs w:val="24"/>
          <w:bdr w:val="none" w:sz="0" w:space="0" w:color="auto" w:frame="1"/>
          <w:lang w:eastAsia="et-EE"/>
        </w:rPr>
        <w:t xml:space="preserve">§ </w:t>
      </w:r>
      <w:r w:rsidR="003C1630" w:rsidRPr="0050687C">
        <w:rPr>
          <w:rFonts w:ascii="Times New Roman" w:hAnsi="Times New Roman" w:cs="Times New Roman"/>
          <w:b/>
          <w:bCs/>
          <w:sz w:val="24"/>
          <w:szCs w:val="24"/>
          <w:bdr w:val="none" w:sz="0" w:space="0" w:color="auto" w:frame="1"/>
          <w:lang w:eastAsia="et-EE"/>
        </w:rPr>
        <w:t>5</w:t>
      </w:r>
      <w:r w:rsidR="000D16FC">
        <w:rPr>
          <w:rFonts w:ascii="Times New Roman" w:hAnsi="Times New Roman" w:cs="Times New Roman"/>
          <w:b/>
          <w:bCs/>
          <w:sz w:val="24"/>
          <w:szCs w:val="24"/>
          <w:bdr w:val="none" w:sz="0" w:space="0" w:color="auto" w:frame="1"/>
          <w:lang w:eastAsia="et-EE"/>
        </w:rPr>
        <w:t>6</w:t>
      </w:r>
      <w:r w:rsidR="003C1630" w:rsidRPr="0050687C">
        <w:rPr>
          <w:rFonts w:ascii="Times New Roman" w:hAnsi="Times New Roman" w:cs="Times New Roman"/>
          <w:b/>
          <w:bCs/>
          <w:sz w:val="24"/>
          <w:szCs w:val="24"/>
          <w:bdr w:val="none" w:sz="0" w:space="0" w:color="auto" w:frame="1"/>
          <w:lang w:eastAsia="et-EE"/>
        </w:rPr>
        <w:t xml:space="preserve">. </w:t>
      </w:r>
      <w:r w:rsidR="00FF18E6" w:rsidRPr="008A54E6">
        <w:rPr>
          <w:rFonts w:ascii="Times New Roman" w:hAnsi="Times New Roman" w:cs="Times New Roman"/>
          <w:b/>
          <w:bCs/>
          <w:sz w:val="24"/>
          <w:szCs w:val="24"/>
          <w:lang w:eastAsia="et-EE"/>
        </w:rPr>
        <w:t>Komisjoni</w:t>
      </w:r>
      <w:r w:rsidR="00FF18E6" w:rsidRPr="0050687C">
        <w:rPr>
          <w:rFonts w:ascii="Times New Roman" w:hAnsi="Times New Roman" w:cs="Times New Roman"/>
          <w:b/>
          <w:bCs/>
          <w:sz w:val="24"/>
          <w:szCs w:val="24"/>
          <w:lang w:eastAsia="et-EE"/>
        </w:rPr>
        <w:t xml:space="preserve"> otsuse kui sisulise lahendi </w:t>
      </w:r>
      <w:r w:rsidRPr="0050687C">
        <w:rPr>
          <w:rFonts w:ascii="Times New Roman" w:hAnsi="Times New Roman" w:cs="Times New Roman"/>
          <w:b/>
          <w:bCs/>
          <w:sz w:val="24"/>
          <w:szCs w:val="24"/>
          <w:lang w:eastAsia="et-EE"/>
        </w:rPr>
        <w:t>tegemine</w:t>
      </w:r>
    </w:p>
    <w:p w14:paraId="3BD5A3C1"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bookmarkStart w:id="247" w:name="para57lg1"/>
    </w:p>
    <w:bookmarkEnd w:id="247"/>
    <w:p w14:paraId="0DF7F5B0" w14:textId="2CB11973"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(1) Komisjon teeb tarbijavaidlusasja </w:t>
      </w:r>
      <w:r w:rsidR="00C26705" w:rsidRPr="0050687C">
        <w:rPr>
          <w:rFonts w:ascii="Times New Roman" w:eastAsia="Times New Roman" w:hAnsi="Times New Roman" w:cs="Times New Roman"/>
          <w:sz w:val="24"/>
          <w:szCs w:val="24"/>
          <w:lang w:eastAsia="et-EE"/>
        </w:rPr>
        <w:t xml:space="preserve">sisulise lahendamise kohta </w:t>
      </w:r>
      <w:r w:rsidRPr="0050687C">
        <w:rPr>
          <w:rFonts w:ascii="Times New Roman" w:eastAsia="Times New Roman" w:hAnsi="Times New Roman" w:cs="Times New Roman"/>
          <w:sz w:val="24"/>
          <w:szCs w:val="24"/>
          <w:lang w:eastAsia="et-EE"/>
        </w:rPr>
        <w:t xml:space="preserve">otsuse, kui </w:t>
      </w:r>
      <w:r w:rsidR="00E67E79">
        <w:rPr>
          <w:rFonts w:ascii="Times New Roman" w:eastAsia="Times New Roman" w:hAnsi="Times New Roman" w:cs="Times New Roman"/>
          <w:sz w:val="24"/>
          <w:szCs w:val="24"/>
          <w:lang w:eastAsia="et-EE"/>
        </w:rPr>
        <w:t>tarbijavaidlus</w:t>
      </w:r>
      <w:r w:rsidRPr="0050687C">
        <w:rPr>
          <w:rFonts w:ascii="Times New Roman" w:eastAsia="Times New Roman" w:hAnsi="Times New Roman" w:cs="Times New Roman"/>
          <w:sz w:val="24"/>
          <w:szCs w:val="24"/>
          <w:lang w:eastAsia="et-EE"/>
        </w:rPr>
        <w:t xml:space="preserve">asja </w:t>
      </w:r>
      <w:r w:rsidR="00C65024">
        <w:rPr>
          <w:rFonts w:ascii="Times New Roman" w:eastAsia="Times New Roman" w:hAnsi="Times New Roman" w:cs="Times New Roman"/>
          <w:sz w:val="24"/>
          <w:szCs w:val="24"/>
          <w:lang w:eastAsia="et-EE"/>
        </w:rPr>
        <w:t xml:space="preserve">asjaolud on selged </w:t>
      </w:r>
      <w:r w:rsidRPr="0050687C">
        <w:rPr>
          <w:rFonts w:ascii="Times New Roman" w:eastAsia="Times New Roman" w:hAnsi="Times New Roman" w:cs="Times New Roman"/>
          <w:sz w:val="24"/>
          <w:szCs w:val="24"/>
          <w:lang w:eastAsia="et-EE"/>
        </w:rPr>
        <w:t xml:space="preserve">ja </w:t>
      </w:r>
      <w:r w:rsidR="00E67E79">
        <w:rPr>
          <w:rFonts w:ascii="Times New Roman" w:eastAsia="Times New Roman" w:hAnsi="Times New Roman" w:cs="Times New Roman"/>
          <w:sz w:val="24"/>
          <w:szCs w:val="24"/>
          <w:lang w:eastAsia="et-EE"/>
        </w:rPr>
        <w:t>see</w:t>
      </w:r>
      <w:r w:rsidRPr="0050687C">
        <w:rPr>
          <w:rFonts w:ascii="Times New Roman" w:eastAsia="Times New Roman" w:hAnsi="Times New Roman" w:cs="Times New Roman"/>
          <w:sz w:val="24"/>
          <w:szCs w:val="24"/>
          <w:lang w:eastAsia="et-EE"/>
        </w:rPr>
        <w:t xml:space="preserve"> on lõpliku lahendi tegemiseks valmis.</w:t>
      </w:r>
    </w:p>
    <w:p w14:paraId="1B6320D1" w14:textId="77777777" w:rsidR="002F309E" w:rsidRDefault="002F309E"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7C991ADB" w14:textId="2A7272EB"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r w:rsidRPr="0050687C">
        <w:rPr>
          <w:rFonts w:ascii="Times New Roman" w:eastAsia="Times New Roman" w:hAnsi="Times New Roman" w:cs="Times New Roman"/>
          <w:sz w:val="24"/>
          <w:szCs w:val="24"/>
          <w:bdr w:val="none" w:sz="0" w:space="0" w:color="auto" w:frame="1"/>
          <w:lang w:eastAsia="et-EE"/>
        </w:rPr>
        <w:t>(</w:t>
      </w:r>
      <w:r w:rsidR="00534F8E" w:rsidRPr="0050687C">
        <w:rPr>
          <w:rFonts w:ascii="Times New Roman" w:eastAsia="Times New Roman" w:hAnsi="Times New Roman" w:cs="Times New Roman"/>
          <w:sz w:val="24"/>
          <w:szCs w:val="24"/>
          <w:bdr w:val="none" w:sz="0" w:space="0" w:color="auto" w:frame="1"/>
          <w:lang w:eastAsia="et-EE"/>
        </w:rPr>
        <w:t>2</w:t>
      </w:r>
      <w:r w:rsidRPr="0050687C">
        <w:rPr>
          <w:rFonts w:ascii="Times New Roman" w:eastAsia="Times New Roman" w:hAnsi="Times New Roman" w:cs="Times New Roman"/>
          <w:sz w:val="24"/>
          <w:szCs w:val="24"/>
          <w:bdr w:val="none" w:sz="0" w:space="0" w:color="auto" w:frame="1"/>
          <w:lang w:eastAsia="et-EE"/>
        </w:rPr>
        <w:t xml:space="preserve">) Enne otsuse tegemist annab komisjon pooltele </w:t>
      </w:r>
      <w:r w:rsidR="00E67E79">
        <w:rPr>
          <w:rFonts w:ascii="Times New Roman" w:eastAsia="Times New Roman" w:hAnsi="Times New Roman" w:cs="Times New Roman"/>
          <w:sz w:val="24"/>
          <w:szCs w:val="24"/>
          <w:bdr w:val="none" w:sz="0" w:space="0" w:color="auto" w:frame="1"/>
          <w:lang w:eastAsia="et-EE"/>
        </w:rPr>
        <w:t>lisa</w:t>
      </w:r>
      <w:r w:rsidRPr="0050687C">
        <w:rPr>
          <w:rFonts w:ascii="Times New Roman" w:eastAsia="Times New Roman" w:hAnsi="Times New Roman" w:cs="Times New Roman"/>
          <w:sz w:val="24"/>
          <w:szCs w:val="24"/>
          <w:bdr w:val="none" w:sz="0" w:space="0" w:color="auto" w:frame="1"/>
          <w:lang w:eastAsia="et-EE"/>
        </w:rPr>
        <w:t xml:space="preserve">avalduste ja </w:t>
      </w:r>
      <w:r w:rsidR="00D91892">
        <w:rPr>
          <w:rFonts w:ascii="Times New Roman" w:eastAsia="Times New Roman" w:hAnsi="Times New Roman" w:cs="Times New Roman"/>
          <w:sz w:val="24"/>
          <w:szCs w:val="24"/>
          <w:bdr w:val="none" w:sz="0" w:space="0" w:color="auto" w:frame="1"/>
          <w:lang w:eastAsia="et-EE"/>
        </w:rPr>
        <w:t>-</w:t>
      </w:r>
      <w:r w:rsidRPr="0050687C">
        <w:rPr>
          <w:rFonts w:ascii="Times New Roman" w:eastAsia="Times New Roman" w:hAnsi="Times New Roman" w:cs="Times New Roman"/>
          <w:sz w:val="24"/>
          <w:szCs w:val="24"/>
          <w:bdr w:val="none" w:sz="0" w:space="0" w:color="auto" w:frame="1"/>
          <w:lang w:eastAsia="et-EE"/>
        </w:rPr>
        <w:t>tõendite esitamise tähtpäeva</w:t>
      </w:r>
      <w:r w:rsidR="003C1630" w:rsidRPr="0050687C">
        <w:rPr>
          <w:rFonts w:ascii="Times New Roman" w:eastAsia="Times New Roman" w:hAnsi="Times New Roman" w:cs="Times New Roman"/>
          <w:sz w:val="24"/>
          <w:szCs w:val="24"/>
          <w:bdr w:val="none" w:sz="0" w:space="0" w:color="auto" w:frame="1"/>
          <w:lang w:eastAsia="et-EE"/>
        </w:rPr>
        <w:t xml:space="preserve"> </w:t>
      </w:r>
      <w:r w:rsidR="00E67E79">
        <w:rPr>
          <w:rFonts w:ascii="Times New Roman" w:eastAsia="Times New Roman" w:hAnsi="Times New Roman" w:cs="Times New Roman"/>
          <w:sz w:val="24"/>
          <w:szCs w:val="24"/>
          <w:bdr w:val="none" w:sz="0" w:space="0" w:color="auto" w:frame="1"/>
          <w:lang w:eastAsia="et-EE"/>
        </w:rPr>
        <w:t>ning</w:t>
      </w:r>
      <w:r w:rsidR="003C1630" w:rsidRPr="0050687C">
        <w:rPr>
          <w:rFonts w:ascii="Times New Roman" w:eastAsia="Times New Roman" w:hAnsi="Times New Roman" w:cs="Times New Roman"/>
          <w:sz w:val="24"/>
          <w:szCs w:val="24"/>
          <w:bdr w:val="none" w:sz="0" w:space="0" w:color="auto" w:frame="1"/>
          <w:lang w:eastAsia="et-EE"/>
        </w:rPr>
        <w:t xml:space="preserve"> teavitab pooli otsuse tegemise kuupäevast</w:t>
      </w:r>
      <w:r w:rsidRPr="0050687C">
        <w:rPr>
          <w:rFonts w:ascii="Times New Roman" w:eastAsia="Times New Roman" w:hAnsi="Times New Roman" w:cs="Times New Roman"/>
          <w:sz w:val="24"/>
          <w:szCs w:val="24"/>
          <w:bdr w:val="none" w:sz="0" w:space="0" w:color="auto" w:frame="1"/>
          <w:lang w:eastAsia="et-EE"/>
        </w:rPr>
        <w:t xml:space="preserve">. Komisjoni </w:t>
      </w:r>
      <w:r w:rsidR="006566ED">
        <w:rPr>
          <w:rFonts w:ascii="Times New Roman" w:eastAsia="Times New Roman" w:hAnsi="Times New Roman" w:cs="Times New Roman"/>
          <w:sz w:val="24"/>
          <w:szCs w:val="24"/>
          <w:bdr w:val="none" w:sz="0" w:space="0" w:color="auto" w:frame="1"/>
          <w:lang w:eastAsia="et-EE"/>
        </w:rPr>
        <w:t xml:space="preserve">esimees </w:t>
      </w:r>
      <w:r w:rsidRPr="0050687C">
        <w:rPr>
          <w:rFonts w:ascii="Times New Roman" w:eastAsia="Times New Roman" w:hAnsi="Times New Roman" w:cs="Times New Roman"/>
          <w:sz w:val="24"/>
          <w:szCs w:val="24"/>
          <w:bdr w:val="none" w:sz="0" w:space="0" w:color="auto" w:frame="1"/>
          <w:lang w:eastAsia="et-EE"/>
        </w:rPr>
        <w:t>võib määratud tähtpäeva muuta, kui seda tingib menetlusolukorra muutumine.</w:t>
      </w:r>
      <w:bookmarkStart w:id="248" w:name="para57lg2"/>
    </w:p>
    <w:bookmarkEnd w:id="246"/>
    <w:p w14:paraId="18A82D0F" w14:textId="77777777" w:rsidR="003C1630" w:rsidRPr="0050687C" w:rsidRDefault="003C1630"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CCCF8F8" w14:textId="02127CC3"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534F8E" w:rsidRPr="0050687C">
        <w:rPr>
          <w:rFonts w:ascii="Times New Roman" w:eastAsia="Times New Roman" w:hAnsi="Times New Roman" w:cs="Times New Roman"/>
          <w:sz w:val="24"/>
          <w:szCs w:val="24"/>
          <w:lang w:eastAsia="et-EE"/>
        </w:rPr>
        <w:t>3</w:t>
      </w:r>
      <w:r w:rsidRPr="0050687C">
        <w:rPr>
          <w:rFonts w:ascii="Times New Roman" w:eastAsia="Times New Roman" w:hAnsi="Times New Roman" w:cs="Times New Roman"/>
          <w:sz w:val="24"/>
          <w:szCs w:val="24"/>
          <w:lang w:eastAsia="et-EE"/>
        </w:rPr>
        <w:t>)</w:t>
      </w:r>
      <w:r w:rsidR="00647D89">
        <w:rPr>
          <w:rFonts w:ascii="Times New Roman" w:eastAsia="Times New Roman" w:hAnsi="Times New Roman" w:cs="Times New Roman"/>
          <w:sz w:val="24"/>
          <w:szCs w:val="24"/>
          <w:lang w:eastAsia="et-EE"/>
        </w:rPr>
        <w:t> </w:t>
      </w:r>
      <w:r w:rsidRPr="0050687C">
        <w:rPr>
          <w:rFonts w:ascii="Times New Roman" w:eastAsia="Times New Roman" w:hAnsi="Times New Roman" w:cs="Times New Roman"/>
          <w:sz w:val="24"/>
          <w:szCs w:val="24"/>
          <w:lang w:eastAsia="et-EE"/>
        </w:rPr>
        <w:t>Komisjoni otsus tehakse lihthäälteenamusega. Vähemusse jäänud komisjoni liikmel on õigus eriarvamusele</w:t>
      </w:r>
      <w:r w:rsidR="00E67E79">
        <w:rPr>
          <w:rFonts w:ascii="Times New Roman" w:eastAsia="Times New Roman" w:hAnsi="Times New Roman" w:cs="Times New Roman"/>
          <w:sz w:val="24"/>
          <w:szCs w:val="24"/>
          <w:lang w:eastAsia="et-EE"/>
        </w:rPr>
        <w:t xml:space="preserve"> ja see</w:t>
      </w:r>
      <w:r w:rsidRPr="0050687C">
        <w:rPr>
          <w:rFonts w:ascii="Times New Roman" w:eastAsia="Times New Roman" w:hAnsi="Times New Roman" w:cs="Times New Roman"/>
          <w:sz w:val="24"/>
          <w:szCs w:val="24"/>
          <w:lang w:eastAsia="et-EE"/>
        </w:rPr>
        <w:t xml:space="preserve"> kajastatakse komisjoni otsuses.</w:t>
      </w:r>
      <w:r w:rsidR="00536B73" w:rsidRPr="0050687C">
        <w:rPr>
          <w:rFonts w:ascii="Times New Roman" w:eastAsia="Times New Roman" w:hAnsi="Times New Roman" w:cs="Times New Roman"/>
          <w:sz w:val="24"/>
          <w:szCs w:val="24"/>
          <w:lang w:eastAsia="et-EE"/>
        </w:rPr>
        <w:t xml:space="preserve"> </w:t>
      </w:r>
      <w:r w:rsidRPr="0050687C">
        <w:rPr>
          <w:rFonts w:ascii="Times New Roman" w:eastAsia="Times New Roman" w:hAnsi="Times New Roman" w:cs="Times New Roman"/>
          <w:sz w:val="24"/>
          <w:szCs w:val="24"/>
          <w:lang w:eastAsia="et-EE"/>
        </w:rPr>
        <w:t>Komisjoni liikmel ei ole õigust jääda erapooletuks.</w:t>
      </w:r>
    </w:p>
    <w:p w14:paraId="2F13EC23" w14:textId="493F5464" w:rsidR="00A4546B" w:rsidRPr="0050687C" w:rsidRDefault="00A4546B"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366B3E2" w14:textId="56F14085" w:rsidR="0003120C" w:rsidRPr="0050687C" w:rsidRDefault="003C1630" w:rsidP="002D3EFA">
      <w:pPr>
        <w:shd w:val="clear" w:color="auto" w:fill="FFFFFF"/>
        <w:spacing w:after="0" w:line="240" w:lineRule="auto"/>
        <w:jc w:val="both"/>
        <w:rPr>
          <w:rFonts w:ascii="Times New Roman" w:eastAsia="Times New Roman" w:hAnsi="Times New Roman" w:cs="Times New Roman"/>
          <w:b/>
          <w:bCs/>
          <w:sz w:val="24"/>
          <w:szCs w:val="24"/>
          <w:lang w:eastAsia="et-EE"/>
        </w:rPr>
      </w:pPr>
      <w:r w:rsidRPr="0050687C">
        <w:rPr>
          <w:rFonts w:ascii="Times New Roman" w:eastAsia="Times New Roman" w:hAnsi="Times New Roman" w:cs="Times New Roman"/>
          <w:b/>
          <w:bCs/>
          <w:sz w:val="24"/>
          <w:szCs w:val="24"/>
          <w:lang w:eastAsia="et-EE"/>
        </w:rPr>
        <w:t>§ 5</w:t>
      </w:r>
      <w:r w:rsidR="000D16FC">
        <w:rPr>
          <w:rFonts w:ascii="Times New Roman" w:eastAsia="Times New Roman" w:hAnsi="Times New Roman" w:cs="Times New Roman"/>
          <w:b/>
          <w:bCs/>
          <w:sz w:val="24"/>
          <w:szCs w:val="24"/>
          <w:lang w:eastAsia="et-EE"/>
        </w:rPr>
        <w:t>7</w:t>
      </w:r>
      <w:r w:rsidRPr="0050687C">
        <w:rPr>
          <w:rFonts w:ascii="Times New Roman" w:eastAsia="Times New Roman" w:hAnsi="Times New Roman" w:cs="Times New Roman"/>
          <w:b/>
          <w:bCs/>
          <w:sz w:val="24"/>
          <w:szCs w:val="24"/>
          <w:lang w:eastAsia="et-EE"/>
        </w:rPr>
        <w:t>.</w:t>
      </w:r>
      <w:r w:rsidR="0003120C" w:rsidRPr="0050687C">
        <w:rPr>
          <w:rFonts w:ascii="Times New Roman" w:eastAsia="Times New Roman" w:hAnsi="Times New Roman" w:cs="Times New Roman"/>
          <w:b/>
          <w:bCs/>
          <w:sz w:val="24"/>
          <w:szCs w:val="24"/>
          <w:lang w:eastAsia="et-EE"/>
        </w:rPr>
        <w:t xml:space="preserve"> Otsuse seaduslik</w:t>
      </w:r>
      <w:r w:rsidRPr="0050687C">
        <w:rPr>
          <w:rFonts w:ascii="Times New Roman" w:eastAsia="Times New Roman" w:hAnsi="Times New Roman" w:cs="Times New Roman"/>
          <w:b/>
          <w:bCs/>
          <w:sz w:val="24"/>
          <w:szCs w:val="24"/>
          <w:lang w:eastAsia="et-EE"/>
        </w:rPr>
        <w:t>k</w:t>
      </w:r>
      <w:r w:rsidR="0003120C" w:rsidRPr="0050687C">
        <w:rPr>
          <w:rFonts w:ascii="Times New Roman" w:eastAsia="Times New Roman" w:hAnsi="Times New Roman" w:cs="Times New Roman"/>
          <w:b/>
          <w:bCs/>
          <w:sz w:val="24"/>
          <w:szCs w:val="24"/>
          <w:lang w:eastAsia="et-EE"/>
        </w:rPr>
        <w:t>us ja põhjendatus</w:t>
      </w:r>
    </w:p>
    <w:p w14:paraId="360FA77D"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11993DB4" w14:textId="336CE514"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(1) </w:t>
      </w:r>
      <w:r w:rsidR="00E67E79">
        <w:rPr>
          <w:rFonts w:ascii="Times New Roman" w:eastAsia="Times New Roman" w:hAnsi="Times New Roman" w:cs="Times New Roman"/>
          <w:sz w:val="24"/>
          <w:szCs w:val="24"/>
          <w:lang w:eastAsia="et-EE"/>
        </w:rPr>
        <w:t>K</w:t>
      </w:r>
      <w:r w:rsidRPr="0050687C">
        <w:rPr>
          <w:rFonts w:ascii="Times New Roman" w:eastAsia="Times New Roman" w:hAnsi="Times New Roman" w:cs="Times New Roman"/>
          <w:sz w:val="24"/>
          <w:szCs w:val="24"/>
          <w:lang w:eastAsia="et-EE"/>
        </w:rPr>
        <w:t>omisjoni otsus peab olema põhjendatud ning tuginema seadus</w:t>
      </w:r>
      <w:r w:rsidR="00E67E79">
        <w:rPr>
          <w:rFonts w:ascii="Times New Roman" w:eastAsia="Times New Roman" w:hAnsi="Times New Roman" w:cs="Times New Roman"/>
          <w:sz w:val="24"/>
          <w:szCs w:val="24"/>
          <w:lang w:eastAsia="et-EE"/>
        </w:rPr>
        <w:t>t</w:t>
      </w:r>
      <w:r w:rsidRPr="0050687C">
        <w:rPr>
          <w:rFonts w:ascii="Times New Roman" w:eastAsia="Times New Roman" w:hAnsi="Times New Roman" w:cs="Times New Roman"/>
          <w:sz w:val="24"/>
          <w:szCs w:val="24"/>
          <w:lang w:eastAsia="et-EE"/>
        </w:rPr>
        <w:t>ele ja asjaolude õig</w:t>
      </w:r>
      <w:r w:rsidR="003C1630" w:rsidRPr="0050687C">
        <w:rPr>
          <w:rFonts w:ascii="Times New Roman" w:eastAsia="Times New Roman" w:hAnsi="Times New Roman" w:cs="Times New Roman"/>
          <w:sz w:val="24"/>
          <w:szCs w:val="24"/>
          <w:lang w:eastAsia="et-EE"/>
        </w:rPr>
        <w:t>u</w:t>
      </w:r>
      <w:r w:rsidRPr="0050687C">
        <w:rPr>
          <w:rFonts w:ascii="Times New Roman" w:eastAsia="Times New Roman" w:hAnsi="Times New Roman" w:cs="Times New Roman"/>
          <w:sz w:val="24"/>
          <w:szCs w:val="24"/>
          <w:lang w:eastAsia="et-EE"/>
        </w:rPr>
        <w:t xml:space="preserve">slikule hinnangule. </w:t>
      </w:r>
      <w:r w:rsidR="00236554" w:rsidRPr="0050687C">
        <w:rPr>
          <w:rFonts w:ascii="Times New Roman" w:eastAsia="Times New Roman" w:hAnsi="Times New Roman" w:cs="Times New Roman"/>
          <w:sz w:val="24"/>
          <w:szCs w:val="24"/>
          <w:lang w:eastAsia="et-EE"/>
        </w:rPr>
        <w:t xml:space="preserve">Komisjon ei ole otsust tehes seotud poolte esitatud õiguslike väidetega </w:t>
      </w:r>
      <w:r w:rsidR="004336EB">
        <w:rPr>
          <w:rFonts w:ascii="Times New Roman" w:eastAsia="Times New Roman" w:hAnsi="Times New Roman" w:cs="Times New Roman"/>
          <w:sz w:val="24"/>
          <w:szCs w:val="24"/>
          <w:lang w:eastAsia="et-EE"/>
        </w:rPr>
        <w:t>ning</w:t>
      </w:r>
      <w:r w:rsidR="00236554" w:rsidRPr="0050687C">
        <w:rPr>
          <w:rFonts w:ascii="Times New Roman" w:eastAsia="Times New Roman" w:hAnsi="Times New Roman" w:cs="Times New Roman"/>
          <w:sz w:val="24"/>
          <w:szCs w:val="24"/>
          <w:lang w:eastAsia="et-EE"/>
        </w:rPr>
        <w:t xml:space="preserve"> k</w:t>
      </w:r>
      <w:r w:rsidRPr="0050687C">
        <w:rPr>
          <w:rFonts w:ascii="Times New Roman" w:eastAsia="Times New Roman" w:hAnsi="Times New Roman" w:cs="Times New Roman"/>
          <w:sz w:val="24"/>
          <w:szCs w:val="24"/>
          <w:lang w:eastAsia="et-EE"/>
        </w:rPr>
        <w:t xml:space="preserve">omisjonil on õigus täpsustada nõude õiguslikku kvalifikatsiooni, kui see on vajalik poolte </w:t>
      </w:r>
      <w:r w:rsidRPr="00DF644A">
        <w:rPr>
          <w:rFonts w:ascii="Times New Roman" w:eastAsia="Times New Roman" w:hAnsi="Times New Roman" w:cs="Times New Roman"/>
          <w:sz w:val="24"/>
          <w:szCs w:val="24"/>
          <w:lang w:eastAsia="et-EE"/>
        </w:rPr>
        <w:t>seaduslike</w:t>
      </w:r>
      <w:r w:rsidRPr="0050687C">
        <w:rPr>
          <w:rFonts w:ascii="Times New Roman" w:eastAsia="Times New Roman" w:hAnsi="Times New Roman" w:cs="Times New Roman"/>
          <w:sz w:val="24"/>
          <w:szCs w:val="24"/>
          <w:lang w:eastAsia="et-EE"/>
        </w:rPr>
        <w:t xml:space="preserve"> õiguste ja huvide kaits</w:t>
      </w:r>
      <w:r w:rsidR="005623C4">
        <w:rPr>
          <w:rFonts w:ascii="Times New Roman" w:eastAsia="Times New Roman" w:hAnsi="Times New Roman" w:cs="Times New Roman"/>
          <w:sz w:val="24"/>
          <w:szCs w:val="24"/>
          <w:lang w:eastAsia="et-EE"/>
        </w:rPr>
        <w:t>mis</w:t>
      </w:r>
      <w:r w:rsidRPr="0050687C">
        <w:rPr>
          <w:rFonts w:ascii="Times New Roman" w:eastAsia="Times New Roman" w:hAnsi="Times New Roman" w:cs="Times New Roman"/>
          <w:sz w:val="24"/>
          <w:szCs w:val="24"/>
          <w:lang w:eastAsia="et-EE"/>
        </w:rPr>
        <w:t>eks.</w:t>
      </w:r>
    </w:p>
    <w:p w14:paraId="3EE0ED52"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20E73AB" w14:textId="686F25D0" w:rsidR="00DE32CE" w:rsidRPr="0050687C" w:rsidRDefault="0003120C" w:rsidP="002D3EFA">
      <w:pPr>
        <w:shd w:val="clear" w:color="auto" w:fill="FFFFFF"/>
        <w:spacing w:after="0" w:line="240" w:lineRule="auto"/>
        <w:jc w:val="both"/>
        <w:rPr>
          <w:rFonts w:ascii="Times New Roman" w:hAnsi="Times New Roman" w:cs="Times New Roman"/>
          <w:sz w:val="24"/>
          <w:szCs w:val="24"/>
          <w:bdr w:val="none" w:sz="0" w:space="0" w:color="auto" w:frame="1"/>
          <w:lang w:eastAsia="et-EE"/>
        </w:rPr>
      </w:pPr>
      <w:r w:rsidRPr="0050687C">
        <w:rPr>
          <w:rFonts w:ascii="Times New Roman" w:hAnsi="Times New Roman" w:cs="Times New Roman"/>
          <w:sz w:val="24"/>
          <w:szCs w:val="24"/>
          <w:bdr w:val="none" w:sz="0" w:space="0" w:color="auto" w:frame="1"/>
          <w:lang w:eastAsia="et-EE"/>
        </w:rPr>
        <w:t xml:space="preserve">(2) </w:t>
      </w:r>
      <w:bookmarkStart w:id="249" w:name="_Hlk104194327"/>
      <w:commentRangeStart w:id="250"/>
      <w:r w:rsidR="00CC3A9A" w:rsidRPr="0050687C">
        <w:rPr>
          <w:rFonts w:ascii="Times New Roman" w:hAnsi="Times New Roman" w:cs="Times New Roman"/>
          <w:sz w:val="24"/>
          <w:szCs w:val="24"/>
          <w:bdr w:val="none" w:sz="0" w:space="0" w:color="auto" w:frame="1"/>
          <w:lang w:eastAsia="et-EE"/>
        </w:rPr>
        <w:t>O</w:t>
      </w:r>
      <w:r w:rsidRPr="0050687C">
        <w:rPr>
          <w:rFonts w:ascii="Times New Roman" w:hAnsi="Times New Roman" w:cs="Times New Roman"/>
          <w:sz w:val="24"/>
          <w:szCs w:val="24"/>
          <w:bdr w:val="none" w:sz="0" w:space="0" w:color="auto" w:frame="1"/>
          <w:lang w:eastAsia="et-EE"/>
        </w:rPr>
        <w:t xml:space="preserve">tsuses võib komisjon </w:t>
      </w:r>
      <w:commentRangeEnd w:id="250"/>
      <w:r w:rsidR="00F3545D">
        <w:rPr>
          <w:rStyle w:val="Kommentaariviide"/>
        </w:rPr>
        <w:commentReference w:id="250"/>
      </w:r>
      <w:r w:rsidRPr="0050687C">
        <w:rPr>
          <w:rFonts w:ascii="Times New Roman" w:hAnsi="Times New Roman" w:cs="Times New Roman"/>
          <w:sz w:val="24"/>
          <w:szCs w:val="24"/>
          <w:bdr w:val="none" w:sz="0" w:space="0" w:color="auto" w:frame="1"/>
          <w:lang w:eastAsia="et-EE"/>
        </w:rPr>
        <w:t xml:space="preserve">tugineda üksnes </w:t>
      </w:r>
      <w:r w:rsidR="00E67E79">
        <w:rPr>
          <w:rFonts w:ascii="Times New Roman" w:hAnsi="Times New Roman" w:cs="Times New Roman"/>
          <w:sz w:val="24"/>
          <w:szCs w:val="24"/>
          <w:bdr w:val="none" w:sz="0" w:space="0" w:color="auto" w:frame="1"/>
          <w:lang w:eastAsia="et-EE"/>
        </w:rPr>
        <w:t xml:space="preserve">neile </w:t>
      </w:r>
      <w:r w:rsidR="00521CC3">
        <w:rPr>
          <w:rFonts w:ascii="Times New Roman" w:hAnsi="Times New Roman" w:cs="Times New Roman"/>
          <w:sz w:val="24"/>
          <w:szCs w:val="24"/>
          <w:bdr w:val="none" w:sz="0" w:space="0" w:color="auto" w:frame="1"/>
          <w:lang w:eastAsia="et-EE"/>
        </w:rPr>
        <w:t>tarbijavaidlus</w:t>
      </w:r>
      <w:r w:rsidRPr="0050687C">
        <w:rPr>
          <w:rFonts w:ascii="Times New Roman" w:hAnsi="Times New Roman" w:cs="Times New Roman"/>
          <w:sz w:val="24"/>
          <w:szCs w:val="24"/>
          <w:bdr w:val="none" w:sz="0" w:space="0" w:color="auto" w:frame="1"/>
          <w:lang w:eastAsia="et-EE"/>
        </w:rPr>
        <w:t>asjas kogutud tõenditele ja asjaoludele, mi</w:t>
      </w:r>
      <w:r w:rsidR="00DE32CE" w:rsidRPr="0050687C">
        <w:rPr>
          <w:rFonts w:ascii="Times New Roman" w:hAnsi="Times New Roman" w:cs="Times New Roman"/>
          <w:sz w:val="24"/>
          <w:szCs w:val="24"/>
          <w:bdr w:val="none" w:sz="0" w:space="0" w:color="auto" w:frame="1"/>
          <w:lang w:eastAsia="et-EE"/>
        </w:rPr>
        <w:t xml:space="preserve">llega pooltel oli võimalik tutvuda </w:t>
      </w:r>
      <w:r w:rsidR="00E67E79">
        <w:rPr>
          <w:rFonts w:ascii="Times New Roman" w:hAnsi="Times New Roman" w:cs="Times New Roman"/>
          <w:sz w:val="24"/>
          <w:szCs w:val="24"/>
          <w:bdr w:val="none" w:sz="0" w:space="0" w:color="auto" w:frame="1"/>
          <w:lang w:eastAsia="et-EE"/>
        </w:rPr>
        <w:t>ja</w:t>
      </w:r>
      <w:r w:rsidR="00DE32CE" w:rsidRPr="0050687C">
        <w:rPr>
          <w:rFonts w:ascii="Times New Roman" w:hAnsi="Times New Roman" w:cs="Times New Roman"/>
          <w:sz w:val="24"/>
          <w:szCs w:val="24"/>
          <w:bdr w:val="none" w:sz="0" w:space="0" w:color="auto" w:frame="1"/>
          <w:lang w:eastAsia="et-EE"/>
        </w:rPr>
        <w:t xml:space="preserve"> </w:t>
      </w:r>
      <w:r w:rsidR="00FD46EA">
        <w:rPr>
          <w:rFonts w:ascii="Times New Roman" w:hAnsi="Times New Roman" w:cs="Times New Roman"/>
          <w:sz w:val="24"/>
          <w:szCs w:val="24"/>
          <w:bdr w:val="none" w:sz="0" w:space="0" w:color="auto" w:frame="1"/>
          <w:lang w:eastAsia="et-EE"/>
        </w:rPr>
        <w:t>mille</w:t>
      </w:r>
      <w:r w:rsidR="00E67E79">
        <w:rPr>
          <w:rFonts w:ascii="Times New Roman" w:hAnsi="Times New Roman" w:cs="Times New Roman"/>
          <w:sz w:val="24"/>
          <w:szCs w:val="24"/>
          <w:bdr w:val="none" w:sz="0" w:space="0" w:color="auto" w:frame="1"/>
          <w:lang w:eastAsia="et-EE"/>
        </w:rPr>
        <w:t xml:space="preserve"> kohta </w:t>
      </w:r>
      <w:r w:rsidR="00DE32CE" w:rsidRPr="0050687C">
        <w:rPr>
          <w:rFonts w:ascii="Times New Roman" w:hAnsi="Times New Roman" w:cs="Times New Roman"/>
          <w:sz w:val="24"/>
          <w:szCs w:val="24"/>
          <w:bdr w:val="none" w:sz="0" w:space="0" w:color="auto" w:frame="1"/>
          <w:lang w:eastAsia="et-EE"/>
        </w:rPr>
        <w:t xml:space="preserve">arvamust </w:t>
      </w:r>
      <w:r w:rsidRPr="0050687C">
        <w:rPr>
          <w:rFonts w:ascii="Times New Roman" w:hAnsi="Times New Roman" w:cs="Times New Roman"/>
          <w:sz w:val="24"/>
          <w:szCs w:val="24"/>
          <w:bdr w:val="none" w:sz="0" w:space="0" w:color="auto" w:frame="1"/>
          <w:lang w:eastAsia="et-EE"/>
        </w:rPr>
        <w:t>avaldada.</w:t>
      </w:r>
      <w:r w:rsidR="00DE32CE" w:rsidRPr="0050687C">
        <w:rPr>
          <w:rFonts w:ascii="Times New Roman" w:hAnsi="Times New Roman" w:cs="Times New Roman"/>
          <w:sz w:val="24"/>
          <w:szCs w:val="24"/>
          <w:bdr w:val="none" w:sz="0" w:space="0" w:color="auto" w:frame="1"/>
          <w:lang w:eastAsia="et-EE"/>
        </w:rPr>
        <w:t xml:space="preserve"> </w:t>
      </w:r>
      <w:bookmarkEnd w:id="249"/>
    </w:p>
    <w:p w14:paraId="6C8A8508"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191E6D2F" w14:textId="7492E9F9" w:rsidR="0003120C" w:rsidRPr="0050687C" w:rsidRDefault="0003120C" w:rsidP="002D3EFA">
      <w:pPr>
        <w:shd w:val="clear" w:color="auto" w:fill="FFFFFF"/>
        <w:spacing w:after="0" w:line="240" w:lineRule="auto"/>
        <w:jc w:val="both"/>
        <w:outlineLvl w:val="2"/>
        <w:rPr>
          <w:rFonts w:ascii="Times New Roman" w:hAnsi="Times New Roman" w:cs="Times New Roman"/>
          <w:b/>
          <w:bCs/>
          <w:sz w:val="24"/>
          <w:szCs w:val="24"/>
          <w:lang w:eastAsia="et-EE"/>
        </w:rPr>
      </w:pPr>
      <w:bookmarkStart w:id="251" w:name="_Hlk82691717"/>
      <w:bookmarkEnd w:id="248"/>
      <w:r w:rsidRPr="0050687C">
        <w:rPr>
          <w:rFonts w:ascii="Times New Roman" w:hAnsi="Times New Roman" w:cs="Times New Roman"/>
          <w:b/>
          <w:bCs/>
          <w:sz w:val="24"/>
          <w:szCs w:val="24"/>
          <w:bdr w:val="none" w:sz="0" w:space="0" w:color="auto" w:frame="1"/>
          <w:lang w:eastAsia="et-EE"/>
        </w:rPr>
        <w:t xml:space="preserve">§ </w:t>
      </w:r>
      <w:r w:rsidR="004656A7" w:rsidRPr="000D16FC">
        <w:rPr>
          <w:rFonts w:ascii="Times New Roman" w:hAnsi="Times New Roman" w:cs="Times New Roman"/>
          <w:b/>
          <w:bCs/>
          <w:sz w:val="24"/>
          <w:szCs w:val="24"/>
          <w:bdr w:val="none" w:sz="0" w:space="0" w:color="auto" w:frame="1"/>
          <w:lang w:eastAsia="et-EE"/>
        </w:rPr>
        <w:t>5</w:t>
      </w:r>
      <w:r w:rsidR="000D16FC" w:rsidRPr="000D16FC">
        <w:rPr>
          <w:rFonts w:ascii="Times New Roman" w:hAnsi="Times New Roman" w:cs="Times New Roman"/>
          <w:b/>
          <w:bCs/>
          <w:sz w:val="24"/>
          <w:szCs w:val="24"/>
          <w:bdr w:val="none" w:sz="0" w:space="0" w:color="auto" w:frame="1"/>
          <w:lang w:eastAsia="et-EE"/>
        </w:rPr>
        <w:t>7</w:t>
      </w:r>
      <w:r w:rsidR="000D16FC" w:rsidRPr="00F17652">
        <w:rPr>
          <w:rFonts w:ascii="Times New Roman" w:hAnsi="Times New Roman" w:cs="Times New Roman"/>
          <w:b/>
          <w:bCs/>
          <w:sz w:val="24"/>
          <w:szCs w:val="24"/>
          <w:bdr w:val="none" w:sz="0" w:space="0" w:color="auto" w:frame="1"/>
          <w:vertAlign w:val="superscript"/>
          <w:lang w:eastAsia="et-EE"/>
        </w:rPr>
        <w:t>1</w:t>
      </w:r>
      <w:r w:rsidR="004656A7" w:rsidRPr="0050687C">
        <w:rPr>
          <w:rFonts w:ascii="Times New Roman" w:hAnsi="Times New Roman" w:cs="Times New Roman"/>
          <w:b/>
          <w:bCs/>
          <w:sz w:val="24"/>
          <w:szCs w:val="24"/>
          <w:bdr w:val="none" w:sz="0" w:space="0" w:color="auto" w:frame="1"/>
          <w:lang w:eastAsia="et-EE"/>
        </w:rPr>
        <w:t xml:space="preserve">. </w:t>
      </w:r>
      <w:r w:rsidRPr="0050687C">
        <w:rPr>
          <w:rFonts w:ascii="Times New Roman" w:hAnsi="Times New Roman" w:cs="Times New Roman"/>
          <w:b/>
          <w:bCs/>
          <w:sz w:val="24"/>
          <w:szCs w:val="24"/>
          <w:lang w:eastAsia="et-EE"/>
        </w:rPr>
        <w:t>Otsuse sisu</w:t>
      </w:r>
    </w:p>
    <w:bookmarkEnd w:id="251"/>
    <w:p w14:paraId="3F4F5F7E"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30F402F" w14:textId="3C674FEC"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(1) Komisjoni otsus koosneb sissejuhatusest, resolutsioonist</w:t>
      </w:r>
      <w:r w:rsidR="00E67E79">
        <w:rPr>
          <w:rFonts w:ascii="Times New Roman" w:eastAsia="Times New Roman" w:hAnsi="Times New Roman" w:cs="Times New Roman"/>
          <w:sz w:val="24"/>
          <w:szCs w:val="24"/>
          <w:lang w:eastAsia="et-EE"/>
        </w:rPr>
        <w:t xml:space="preserve"> ning</w:t>
      </w:r>
      <w:r w:rsidRPr="0050687C">
        <w:rPr>
          <w:rFonts w:ascii="Times New Roman" w:eastAsia="Times New Roman" w:hAnsi="Times New Roman" w:cs="Times New Roman"/>
          <w:sz w:val="24"/>
          <w:szCs w:val="24"/>
          <w:lang w:eastAsia="et-EE"/>
        </w:rPr>
        <w:t xml:space="preserve"> kirjeldavast ja põhjendavast osast.</w:t>
      </w:r>
    </w:p>
    <w:p w14:paraId="5B1E3BFD"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1F04ED9"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(2) Otsuse sissejuhatuses märgitakse:</w:t>
      </w:r>
    </w:p>
    <w:p w14:paraId="6B0DB0EC" w14:textId="0BAC65FE"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1)</w:t>
      </w:r>
      <w:r w:rsidRPr="0050687C">
        <w:rPr>
          <w:rFonts w:ascii="Times New Roman" w:eastAsia="Times New Roman" w:hAnsi="Times New Roman" w:cs="Times New Roman"/>
          <w:sz w:val="24"/>
          <w:szCs w:val="24"/>
          <w:bdr w:val="none" w:sz="0" w:space="0" w:color="auto" w:frame="1"/>
          <w:lang w:eastAsia="et-EE"/>
        </w:rPr>
        <w:t> </w:t>
      </w:r>
      <w:r w:rsidRPr="0050687C">
        <w:rPr>
          <w:rFonts w:ascii="Times New Roman" w:eastAsia="Times New Roman" w:hAnsi="Times New Roman" w:cs="Times New Roman"/>
          <w:sz w:val="24"/>
          <w:szCs w:val="24"/>
          <w:lang w:eastAsia="et-EE"/>
        </w:rPr>
        <w:t>otsuse tegemise aeg ja koht;</w:t>
      </w:r>
    </w:p>
    <w:p w14:paraId="074942A0"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2) </w:t>
      </w:r>
      <w:r w:rsidR="004656A7" w:rsidRPr="0050687C">
        <w:rPr>
          <w:rFonts w:ascii="Times New Roman" w:eastAsia="Times New Roman" w:hAnsi="Times New Roman" w:cs="Times New Roman"/>
          <w:sz w:val="24"/>
          <w:szCs w:val="24"/>
          <w:lang w:eastAsia="et-EE"/>
        </w:rPr>
        <w:t>tarbijavaidlus</w:t>
      </w:r>
      <w:r w:rsidRPr="0050687C">
        <w:rPr>
          <w:rFonts w:ascii="Times New Roman" w:eastAsia="Times New Roman" w:hAnsi="Times New Roman" w:cs="Times New Roman"/>
          <w:sz w:val="24"/>
          <w:szCs w:val="24"/>
          <w:lang w:eastAsia="et-EE"/>
        </w:rPr>
        <w:t>asja number;</w:t>
      </w:r>
    </w:p>
    <w:p w14:paraId="208DB564" w14:textId="1B64F998"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3) otsuse teinud komisjoni koosseis</w:t>
      </w:r>
      <w:del w:id="252" w:author="Merike Koppel JM" w:date="2024-10-01T11:49:00Z">
        <w:r w:rsidR="004656A7" w:rsidRPr="0050687C" w:rsidDel="00B154F4">
          <w:rPr>
            <w:rFonts w:ascii="Times New Roman" w:eastAsia="Times New Roman" w:hAnsi="Times New Roman" w:cs="Times New Roman"/>
            <w:sz w:val="24"/>
            <w:szCs w:val="24"/>
            <w:lang w:eastAsia="et-EE"/>
          </w:rPr>
          <w:delText>u liikmete</w:delText>
        </w:r>
      </w:del>
      <w:r w:rsidR="004656A7" w:rsidRPr="0050687C">
        <w:rPr>
          <w:rFonts w:ascii="Times New Roman" w:eastAsia="Times New Roman" w:hAnsi="Times New Roman" w:cs="Times New Roman"/>
          <w:sz w:val="24"/>
          <w:szCs w:val="24"/>
          <w:lang w:eastAsia="et-EE"/>
        </w:rPr>
        <w:t xml:space="preserve"> või komisjoni </w:t>
      </w:r>
      <w:r w:rsidR="004B2392">
        <w:rPr>
          <w:rFonts w:ascii="Times New Roman" w:eastAsia="Times New Roman" w:hAnsi="Times New Roman" w:cs="Times New Roman"/>
          <w:sz w:val="24"/>
          <w:szCs w:val="24"/>
          <w:lang w:eastAsia="et-EE"/>
        </w:rPr>
        <w:t xml:space="preserve">esimehe </w:t>
      </w:r>
      <w:r w:rsidR="004656A7" w:rsidRPr="0050687C">
        <w:rPr>
          <w:rFonts w:ascii="Times New Roman" w:eastAsia="Times New Roman" w:hAnsi="Times New Roman" w:cs="Times New Roman"/>
          <w:sz w:val="24"/>
          <w:szCs w:val="24"/>
          <w:lang w:eastAsia="et-EE"/>
        </w:rPr>
        <w:t>nimi</w:t>
      </w:r>
      <w:r w:rsidRPr="0050687C">
        <w:rPr>
          <w:rFonts w:ascii="Times New Roman" w:eastAsia="Times New Roman" w:hAnsi="Times New Roman" w:cs="Times New Roman"/>
          <w:sz w:val="24"/>
          <w:szCs w:val="24"/>
          <w:lang w:eastAsia="et-EE"/>
        </w:rPr>
        <w:t>;</w:t>
      </w:r>
    </w:p>
    <w:p w14:paraId="777478D1" w14:textId="08D92D33"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4) poolte ja nende esindajate nimed ning isiku- </w:t>
      </w:r>
      <w:del w:id="253" w:author="Merike Koppel JM" w:date="2024-09-25T11:15:00Z">
        <w:r w:rsidRPr="0050687C" w:rsidDel="00BE77BF">
          <w:rPr>
            <w:rFonts w:ascii="Times New Roman" w:eastAsia="Times New Roman" w:hAnsi="Times New Roman" w:cs="Times New Roman"/>
            <w:sz w:val="24"/>
            <w:szCs w:val="24"/>
            <w:lang w:eastAsia="et-EE"/>
          </w:rPr>
          <w:delText>ja</w:delText>
        </w:r>
      </w:del>
      <w:ins w:id="254" w:author="Merike Koppel JM" w:date="2024-09-25T11:15:00Z">
        <w:r w:rsidR="00BE77BF">
          <w:rPr>
            <w:rFonts w:ascii="Times New Roman" w:eastAsia="Times New Roman" w:hAnsi="Times New Roman" w:cs="Times New Roman"/>
            <w:sz w:val="24"/>
            <w:szCs w:val="24"/>
            <w:lang w:eastAsia="et-EE"/>
          </w:rPr>
          <w:t>või</w:t>
        </w:r>
      </w:ins>
      <w:r w:rsidRPr="0050687C">
        <w:rPr>
          <w:rFonts w:ascii="Times New Roman" w:eastAsia="Times New Roman" w:hAnsi="Times New Roman" w:cs="Times New Roman"/>
          <w:sz w:val="24"/>
          <w:szCs w:val="24"/>
          <w:lang w:eastAsia="et-EE"/>
        </w:rPr>
        <w:t xml:space="preserve"> registrikoodid või sünniajad;</w:t>
      </w:r>
    </w:p>
    <w:p w14:paraId="4A4BF2AB"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5)</w:t>
      </w:r>
      <w:r w:rsidRPr="0050687C">
        <w:rPr>
          <w:rFonts w:ascii="Times New Roman" w:eastAsia="Times New Roman" w:hAnsi="Times New Roman" w:cs="Times New Roman"/>
          <w:sz w:val="24"/>
          <w:szCs w:val="24"/>
          <w:bdr w:val="none" w:sz="0" w:space="0" w:color="auto" w:frame="1"/>
          <w:lang w:eastAsia="et-EE"/>
        </w:rPr>
        <w:t> </w:t>
      </w:r>
      <w:r w:rsidRPr="0050687C">
        <w:rPr>
          <w:rFonts w:ascii="Times New Roman" w:eastAsia="Times New Roman" w:hAnsi="Times New Roman" w:cs="Times New Roman"/>
          <w:sz w:val="24"/>
          <w:szCs w:val="24"/>
          <w:lang w:eastAsia="et-EE"/>
        </w:rPr>
        <w:t>tarbija nõue;</w:t>
      </w:r>
    </w:p>
    <w:p w14:paraId="5EA976FE" w14:textId="21ACA089"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 xml:space="preserve">6) istungi aeg või viide </w:t>
      </w:r>
      <w:r w:rsidR="00BE09B0">
        <w:rPr>
          <w:rFonts w:ascii="Times New Roman" w:eastAsia="Times New Roman" w:hAnsi="Times New Roman" w:cs="Times New Roman"/>
          <w:sz w:val="24"/>
          <w:szCs w:val="24"/>
          <w:lang w:eastAsia="et-EE"/>
        </w:rPr>
        <w:t>tarbijavaidlus</w:t>
      </w:r>
      <w:r w:rsidRPr="0050687C">
        <w:rPr>
          <w:rFonts w:ascii="Times New Roman" w:eastAsia="Times New Roman" w:hAnsi="Times New Roman" w:cs="Times New Roman"/>
          <w:sz w:val="24"/>
          <w:szCs w:val="24"/>
          <w:lang w:eastAsia="et-EE"/>
        </w:rPr>
        <w:t xml:space="preserve">asja </w:t>
      </w:r>
      <w:r w:rsidR="00F97CC3" w:rsidRPr="0050687C">
        <w:rPr>
          <w:rFonts w:ascii="Times New Roman" w:eastAsia="Times New Roman" w:hAnsi="Times New Roman" w:cs="Times New Roman"/>
          <w:sz w:val="24"/>
          <w:szCs w:val="24"/>
          <w:lang w:eastAsia="et-EE"/>
        </w:rPr>
        <w:t>menetlemisele</w:t>
      </w:r>
      <w:r w:rsidRPr="0050687C">
        <w:rPr>
          <w:rFonts w:ascii="Times New Roman" w:eastAsia="Times New Roman" w:hAnsi="Times New Roman" w:cs="Times New Roman"/>
          <w:sz w:val="24"/>
          <w:szCs w:val="24"/>
          <w:lang w:eastAsia="et-EE"/>
        </w:rPr>
        <w:t xml:space="preserve"> kirjalikus menetluses</w:t>
      </w:r>
      <w:commentRangeStart w:id="255"/>
      <w:del w:id="256" w:author="Merike Koppel JM" w:date="2024-09-25T11:11:00Z">
        <w:r w:rsidRPr="0050687C" w:rsidDel="009074F6">
          <w:rPr>
            <w:rFonts w:ascii="Times New Roman" w:eastAsia="Times New Roman" w:hAnsi="Times New Roman" w:cs="Times New Roman"/>
            <w:sz w:val="24"/>
            <w:szCs w:val="24"/>
            <w:lang w:eastAsia="et-EE"/>
          </w:rPr>
          <w:delText>;</w:delText>
        </w:r>
      </w:del>
      <w:ins w:id="257" w:author="Merike Koppel JM" w:date="2024-09-25T11:11:00Z">
        <w:r w:rsidR="009074F6">
          <w:rPr>
            <w:rFonts w:ascii="Times New Roman" w:eastAsia="Times New Roman" w:hAnsi="Times New Roman" w:cs="Times New Roman"/>
            <w:sz w:val="24"/>
            <w:szCs w:val="24"/>
            <w:lang w:eastAsia="et-EE"/>
          </w:rPr>
          <w:t>.</w:t>
        </w:r>
        <w:commentRangeEnd w:id="255"/>
        <w:r w:rsidR="009074F6">
          <w:rPr>
            <w:rStyle w:val="Kommentaariviide"/>
          </w:rPr>
          <w:commentReference w:id="255"/>
        </w:r>
      </w:ins>
    </w:p>
    <w:p w14:paraId="0407B741"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24089FC" w14:textId="7D117181"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(3)</w:t>
      </w:r>
      <w:r w:rsidR="000B1D41">
        <w:rPr>
          <w:rFonts w:ascii="Times New Roman" w:eastAsia="Times New Roman" w:hAnsi="Times New Roman" w:cs="Times New Roman"/>
          <w:sz w:val="24"/>
          <w:szCs w:val="24"/>
          <w:lang w:eastAsia="et-EE"/>
        </w:rPr>
        <w:t> </w:t>
      </w:r>
      <w:r w:rsidRPr="0050687C">
        <w:rPr>
          <w:rFonts w:ascii="Times New Roman" w:eastAsia="Times New Roman" w:hAnsi="Times New Roman" w:cs="Times New Roman"/>
          <w:sz w:val="24"/>
          <w:szCs w:val="24"/>
          <w:lang w:eastAsia="et-EE"/>
        </w:rPr>
        <w:t>Otsuse resolutsiooniga lahendab komisjon nõuded ja veel</w:t>
      </w:r>
      <w:r w:rsidRPr="0050687C">
        <w:rPr>
          <w:rStyle w:val="Kommentaariviide"/>
          <w:rFonts w:ascii="Times New Roman" w:hAnsi="Times New Roman" w:cs="Times New Roman"/>
          <w:sz w:val="24"/>
          <w:szCs w:val="24"/>
        </w:rPr>
        <w:t xml:space="preserve"> </w:t>
      </w:r>
      <w:r w:rsidRPr="0050687C">
        <w:rPr>
          <w:rFonts w:ascii="Times New Roman" w:eastAsia="Times New Roman" w:hAnsi="Times New Roman" w:cs="Times New Roman"/>
          <w:sz w:val="24"/>
          <w:szCs w:val="24"/>
          <w:lang w:eastAsia="et-EE"/>
        </w:rPr>
        <w:t xml:space="preserve">lahendamata taotlused. Resolutsioon peab olema arusaadav ja täidetav ka </w:t>
      </w:r>
      <w:del w:id="258" w:author="Merike Koppel JM" w:date="2024-09-25T11:18:00Z">
        <w:r w:rsidRPr="0050687C" w:rsidDel="00BE77BF">
          <w:rPr>
            <w:rFonts w:ascii="Times New Roman" w:eastAsia="Times New Roman" w:hAnsi="Times New Roman" w:cs="Times New Roman"/>
            <w:sz w:val="24"/>
            <w:szCs w:val="24"/>
            <w:lang w:eastAsia="et-EE"/>
          </w:rPr>
          <w:delText xml:space="preserve">lahendi </w:delText>
        </w:r>
      </w:del>
      <w:commentRangeStart w:id="259"/>
      <w:ins w:id="260" w:author="Merike Koppel JM" w:date="2024-09-25T11:18:00Z">
        <w:r w:rsidR="00BE77BF">
          <w:rPr>
            <w:rFonts w:ascii="Times New Roman" w:eastAsia="Times New Roman" w:hAnsi="Times New Roman" w:cs="Times New Roman"/>
            <w:sz w:val="24"/>
            <w:szCs w:val="24"/>
            <w:lang w:eastAsia="et-EE"/>
          </w:rPr>
          <w:t>otsuse</w:t>
        </w:r>
      </w:ins>
      <w:commentRangeEnd w:id="259"/>
      <w:ins w:id="261" w:author="Merike Koppel JM" w:date="2024-09-25T11:19:00Z">
        <w:r w:rsidR="00BE77BF">
          <w:rPr>
            <w:rStyle w:val="Kommentaariviide"/>
          </w:rPr>
          <w:commentReference w:id="259"/>
        </w:r>
      </w:ins>
      <w:ins w:id="262" w:author="Merike Koppel JM" w:date="2024-09-25T11:18:00Z">
        <w:r w:rsidR="00BE77BF" w:rsidRPr="0050687C">
          <w:rPr>
            <w:rFonts w:ascii="Times New Roman" w:eastAsia="Times New Roman" w:hAnsi="Times New Roman" w:cs="Times New Roman"/>
            <w:sz w:val="24"/>
            <w:szCs w:val="24"/>
            <w:lang w:eastAsia="et-EE"/>
          </w:rPr>
          <w:t xml:space="preserve"> </w:t>
        </w:r>
      </w:ins>
      <w:r w:rsidRPr="0050687C">
        <w:rPr>
          <w:rFonts w:ascii="Times New Roman" w:eastAsia="Times New Roman" w:hAnsi="Times New Roman" w:cs="Times New Roman"/>
          <w:sz w:val="24"/>
          <w:szCs w:val="24"/>
          <w:lang w:eastAsia="et-EE"/>
        </w:rPr>
        <w:t>muude osadeta ning eristatav otsuse muudest osadest.</w:t>
      </w:r>
      <w:r w:rsidR="00DB309C" w:rsidRPr="0050687C">
        <w:rPr>
          <w:rFonts w:ascii="Times New Roman" w:eastAsia="Times New Roman" w:hAnsi="Times New Roman" w:cs="Times New Roman"/>
          <w:sz w:val="24"/>
          <w:szCs w:val="24"/>
          <w:lang w:eastAsia="et-EE"/>
        </w:rPr>
        <w:t xml:space="preserve"> </w:t>
      </w:r>
      <w:r w:rsidRPr="0050687C">
        <w:rPr>
          <w:rFonts w:ascii="Times New Roman" w:eastAsia="Times New Roman" w:hAnsi="Times New Roman" w:cs="Times New Roman"/>
          <w:sz w:val="24"/>
          <w:szCs w:val="24"/>
          <w:lang w:eastAsia="et-EE"/>
        </w:rPr>
        <w:t xml:space="preserve">Resolutsioonis märgitakse komisjoni seisukoht tarbija nõude rahuldamise, osalise rahuldamise või rahuldamata jätmise kohta ning </w:t>
      </w:r>
      <w:r w:rsidR="004D6719">
        <w:rPr>
          <w:rFonts w:ascii="Times New Roman" w:eastAsia="Times New Roman" w:hAnsi="Times New Roman" w:cs="Times New Roman"/>
          <w:sz w:val="24"/>
          <w:szCs w:val="24"/>
          <w:lang w:eastAsia="et-EE"/>
        </w:rPr>
        <w:t xml:space="preserve">maakohtusse pöördumise võimalus. </w:t>
      </w:r>
    </w:p>
    <w:p w14:paraId="20FA5281"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E3BDD0E" w14:textId="33032BC8"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lastRenderedPageBreak/>
        <w:t>(</w:t>
      </w:r>
      <w:r w:rsidR="00DB309C" w:rsidRPr="0050687C">
        <w:rPr>
          <w:rFonts w:ascii="Times New Roman" w:eastAsia="Times New Roman" w:hAnsi="Times New Roman" w:cs="Times New Roman"/>
          <w:sz w:val="24"/>
          <w:szCs w:val="24"/>
          <w:lang w:eastAsia="et-EE"/>
        </w:rPr>
        <w:t>4</w:t>
      </w:r>
      <w:r w:rsidRPr="0050687C">
        <w:rPr>
          <w:rFonts w:ascii="Times New Roman" w:eastAsia="Times New Roman" w:hAnsi="Times New Roman" w:cs="Times New Roman"/>
          <w:sz w:val="24"/>
          <w:szCs w:val="24"/>
          <w:lang w:eastAsia="et-EE"/>
        </w:rPr>
        <w:t>) Otsuse kirjeldavas osas märgitakse tarbija esitatud nõuded ning nende kohta esitatud väited ja tõendid.</w:t>
      </w:r>
    </w:p>
    <w:p w14:paraId="199C32C9"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1855148D" w14:textId="1560943A"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DB309C" w:rsidRPr="0050687C">
        <w:rPr>
          <w:rFonts w:ascii="Times New Roman" w:eastAsia="Times New Roman" w:hAnsi="Times New Roman" w:cs="Times New Roman"/>
          <w:sz w:val="24"/>
          <w:szCs w:val="24"/>
          <w:lang w:eastAsia="et-EE"/>
        </w:rPr>
        <w:t>5</w:t>
      </w:r>
      <w:r w:rsidRPr="0050687C">
        <w:rPr>
          <w:rFonts w:ascii="Times New Roman" w:eastAsia="Times New Roman" w:hAnsi="Times New Roman" w:cs="Times New Roman"/>
          <w:sz w:val="24"/>
          <w:szCs w:val="24"/>
          <w:lang w:eastAsia="et-EE"/>
        </w:rPr>
        <w:t xml:space="preserve">) Otsuse põhjendavas osas märgitakse komisjoni tuvastatud asjaolud </w:t>
      </w:r>
      <w:r w:rsidR="00AF2DAE">
        <w:rPr>
          <w:rFonts w:ascii="Times New Roman" w:eastAsia="Times New Roman" w:hAnsi="Times New Roman" w:cs="Times New Roman"/>
          <w:sz w:val="24"/>
          <w:szCs w:val="24"/>
          <w:lang w:eastAsia="et-EE"/>
        </w:rPr>
        <w:t>ning</w:t>
      </w:r>
      <w:r w:rsidRPr="0050687C">
        <w:rPr>
          <w:rFonts w:ascii="Times New Roman" w:eastAsia="Times New Roman" w:hAnsi="Times New Roman" w:cs="Times New Roman"/>
          <w:sz w:val="24"/>
          <w:szCs w:val="24"/>
          <w:lang w:eastAsia="et-EE"/>
        </w:rPr>
        <w:t xml:space="preserve"> nen</w:t>
      </w:r>
      <w:r w:rsidR="00E67E79">
        <w:rPr>
          <w:rFonts w:ascii="Times New Roman" w:eastAsia="Times New Roman" w:hAnsi="Times New Roman" w:cs="Times New Roman"/>
          <w:sz w:val="24"/>
          <w:szCs w:val="24"/>
          <w:lang w:eastAsia="et-EE"/>
        </w:rPr>
        <w:t>de põhjal</w:t>
      </w:r>
      <w:r w:rsidRPr="0050687C">
        <w:rPr>
          <w:rFonts w:ascii="Times New Roman" w:eastAsia="Times New Roman" w:hAnsi="Times New Roman" w:cs="Times New Roman"/>
          <w:sz w:val="24"/>
          <w:szCs w:val="24"/>
          <w:lang w:eastAsia="et-EE"/>
        </w:rPr>
        <w:t xml:space="preserve"> tehtud järeldused</w:t>
      </w:r>
      <w:commentRangeStart w:id="263"/>
      <w:ins w:id="264" w:author="Merike Koppel JM" w:date="2024-09-25T11:21:00Z">
        <w:r w:rsidR="00837C28">
          <w:rPr>
            <w:rFonts w:ascii="Times New Roman" w:eastAsia="Times New Roman" w:hAnsi="Times New Roman" w:cs="Times New Roman"/>
            <w:sz w:val="24"/>
            <w:szCs w:val="24"/>
            <w:lang w:eastAsia="et-EE"/>
          </w:rPr>
          <w:t>,</w:t>
        </w:r>
      </w:ins>
      <w:r w:rsidR="008C4E28">
        <w:rPr>
          <w:rFonts w:ascii="Times New Roman" w:eastAsia="Times New Roman" w:hAnsi="Times New Roman" w:cs="Times New Roman"/>
          <w:sz w:val="24"/>
          <w:szCs w:val="24"/>
          <w:lang w:eastAsia="et-EE"/>
        </w:rPr>
        <w:t xml:space="preserve"> </w:t>
      </w:r>
      <w:del w:id="265" w:author="Merike Koppel JM" w:date="2024-09-25T11:21:00Z">
        <w:r w:rsidR="00AF2DAE" w:rsidDel="00837C28">
          <w:rPr>
            <w:rFonts w:ascii="Times New Roman" w:eastAsia="Times New Roman" w:hAnsi="Times New Roman" w:cs="Times New Roman"/>
            <w:sz w:val="24"/>
            <w:szCs w:val="24"/>
            <w:lang w:eastAsia="et-EE"/>
          </w:rPr>
          <w:delText xml:space="preserve">ja </w:delText>
        </w:r>
      </w:del>
      <w:commentRangeEnd w:id="263"/>
      <w:r w:rsidR="00837C28">
        <w:rPr>
          <w:rStyle w:val="Kommentaariviide"/>
        </w:rPr>
        <w:commentReference w:id="263"/>
      </w:r>
      <w:r w:rsidRPr="0050687C">
        <w:rPr>
          <w:rFonts w:ascii="Times New Roman" w:eastAsia="Times New Roman" w:hAnsi="Times New Roman" w:cs="Times New Roman"/>
          <w:sz w:val="24"/>
          <w:szCs w:val="24"/>
          <w:lang w:eastAsia="et-EE"/>
        </w:rPr>
        <w:t xml:space="preserve">tõendid, millele </w:t>
      </w:r>
      <w:r w:rsidR="00E67E79">
        <w:rPr>
          <w:rFonts w:ascii="Times New Roman" w:eastAsia="Times New Roman" w:hAnsi="Times New Roman" w:cs="Times New Roman"/>
          <w:sz w:val="24"/>
          <w:szCs w:val="24"/>
          <w:lang w:eastAsia="et-EE"/>
        </w:rPr>
        <w:t xml:space="preserve">nimetatud </w:t>
      </w:r>
      <w:r w:rsidRPr="0050687C">
        <w:rPr>
          <w:rFonts w:ascii="Times New Roman" w:eastAsia="Times New Roman" w:hAnsi="Times New Roman" w:cs="Times New Roman"/>
          <w:sz w:val="24"/>
          <w:szCs w:val="24"/>
          <w:lang w:eastAsia="et-EE"/>
        </w:rPr>
        <w:t>järeldused</w:t>
      </w:r>
      <w:r w:rsidR="008C4E28" w:rsidRPr="008C4E28">
        <w:rPr>
          <w:rFonts w:ascii="Times New Roman" w:eastAsia="Times New Roman" w:hAnsi="Times New Roman" w:cs="Times New Roman"/>
          <w:sz w:val="24"/>
          <w:szCs w:val="24"/>
          <w:lang w:eastAsia="et-EE"/>
        </w:rPr>
        <w:t xml:space="preserve"> tuginevad</w:t>
      </w:r>
      <w:r w:rsidRPr="0050687C">
        <w:rPr>
          <w:rFonts w:ascii="Times New Roman" w:eastAsia="Times New Roman" w:hAnsi="Times New Roman" w:cs="Times New Roman"/>
          <w:sz w:val="24"/>
          <w:szCs w:val="24"/>
          <w:lang w:eastAsia="et-EE"/>
        </w:rPr>
        <w:t xml:space="preserve">, samuti õigusaktid, mida komisjon kohaldas. </w:t>
      </w:r>
      <w:del w:id="266" w:author="Merike Koppel JM" w:date="2024-09-25T11:22:00Z">
        <w:r w:rsidRPr="0050687C" w:rsidDel="00837C28">
          <w:rPr>
            <w:rFonts w:ascii="Times New Roman" w:eastAsia="Times New Roman" w:hAnsi="Times New Roman" w:cs="Times New Roman"/>
            <w:sz w:val="24"/>
            <w:szCs w:val="24"/>
            <w:lang w:eastAsia="et-EE"/>
          </w:rPr>
          <w:delText>O</w:delText>
        </w:r>
      </w:del>
      <w:ins w:id="267" w:author="Merike Koppel JM" w:date="2024-09-25T11:22:00Z">
        <w:r w:rsidR="00837C28">
          <w:rPr>
            <w:rFonts w:ascii="Times New Roman" w:eastAsia="Times New Roman" w:hAnsi="Times New Roman" w:cs="Times New Roman"/>
            <w:sz w:val="24"/>
            <w:szCs w:val="24"/>
            <w:lang w:eastAsia="et-EE"/>
          </w:rPr>
          <w:t>Komisjon peab o</w:t>
        </w:r>
      </w:ins>
      <w:r w:rsidRPr="0050687C">
        <w:rPr>
          <w:rFonts w:ascii="Times New Roman" w:eastAsia="Times New Roman" w:hAnsi="Times New Roman" w:cs="Times New Roman"/>
          <w:sz w:val="24"/>
          <w:szCs w:val="24"/>
          <w:lang w:eastAsia="et-EE"/>
        </w:rPr>
        <w:t xml:space="preserve">tsuses </w:t>
      </w:r>
      <w:del w:id="268" w:author="Merike Koppel JM" w:date="2024-09-25T11:22:00Z">
        <w:r w:rsidRPr="0050687C" w:rsidDel="00837C28">
          <w:rPr>
            <w:rFonts w:ascii="Times New Roman" w:eastAsia="Times New Roman" w:hAnsi="Times New Roman" w:cs="Times New Roman"/>
            <w:sz w:val="24"/>
            <w:szCs w:val="24"/>
            <w:lang w:eastAsia="et-EE"/>
          </w:rPr>
          <w:delText xml:space="preserve">peab </w:delText>
        </w:r>
      </w:del>
      <w:r w:rsidRPr="0050687C">
        <w:rPr>
          <w:rFonts w:ascii="Times New Roman" w:eastAsia="Times New Roman" w:hAnsi="Times New Roman" w:cs="Times New Roman"/>
          <w:sz w:val="24"/>
          <w:szCs w:val="24"/>
          <w:lang w:eastAsia="et-EE"/>
        </w:rPr>
        <w:t xml:space="preserve">põhjendama, miks </w:t>
      </w:r>
      <w:del w:id="269" w:author="Merike Koppel JM" w:date="2024-09-25T11:22:00Z">
        <w:r w:rsidRPr="0050687C" w:rsidDel="00837C28">
          <w:rPr>
            <w:rFonts w:ascii="Times New Roman" w:eastAsia="Times New Roman" w:hAnsi="Times New Roman" w:cs="Times New Roman"/>
            <w:sz w:val="24"/>
            <w:szCs w:val="24"/>
            <w:lang w:eastAsia="et-EE"/>
          </w:rPr>
          <w:delText xml:space="preserve">komisjon </w:delText>
        </w:r>
      </w:del>
      <w:ins w:id="270" w:author="Merike Koppel JM" w:date="2024-09-25T11:22:00Z">
        <w:r w:rsidR="00837C28">
          <w:rPr>
            <w:rFonts w:ascii="Times New Roman" w:eastAsia="Times New Roman" w:hAnsi="Times New Roman" w:cs="Times New Roman"/>
            <w:sz w:val="24"/>
            <w:szCs w:val="24"/>
            <w:lang w:eastAsia="et-EE"/>
          </w:rPr>
          <w:t>ta</w:t>
        </w:r>
        <w:r w:rsidR="00837C28" w:rsidRPr="0050687C">
          <w:rPr>
            <w:rFonts w:ascii="Times New Roman" w:eastAsia="Times New Roman" w:hAnsi="Times New Roman" w:cs="Times New Roman"/>
            <w:sz w:val="24"/>
            <w:szCs w:val="24"/>
            <w:lang w:eastAsia="et-EE"/>
          </w:rPr>
          <w:t xml:space="preserve"> </w:t>
        </w:r>
      </w:ins>
      <w:r w:rsidRPr="0050687C">
        <w:rPr>
          <w:rFonts w:ascii="Times New Roman" w:eastAsia="Times New Roman" w:hAnsi="Times New Roman" w:cs="Times New Roman"/>
          <w:sz w:val="24"/>
          <w:szCs w:val="24"/>
          <w:lang w:eastAsia="et-EE"/>
        </w:rPr>
        <w:t xml:space="preserve">ei nõustu ühe või teise poole </w:t>
      </w:r>
      <w:r w:rsidR="00E67E79">
        <w:rPr>
          <w:rFonts w:ascii="Times New Roman" w:eastAsia="Times New Roman" w:hAnsi="Times New Roman" w:cs="Times New Roman"/>
          <w:sz w:val="24"/>
          <w:szCs w:val="24"/>
          <w:lang w:eastAsia="et-EE"/>
        </w:rPr>
        <w:t>fakti</w:t>
      </w:r>
      <w:r w:rsidRPr="0050687C">
        <w:rPr>
          <w:rFonts w:ascii="Times New Roman" w:eastAsia="Times New Roman" w:hAnsi="Times New Roman" w:cs="Times New Roman"/>
          <w:sz w:val="24"/>
          <w:szCs w:val="24"/>
          <w:lang w:eastAsia="et-EE"/>
        </w:rPr>
        <w:t>väidetega, samuti seda, miks ta mõnda tõendit ei arvesta.</w:t>
      </w:r>
    </w:p>
    <w:p w14:paraId="13021C4C" w14:textId="77777777" w:rsidR="0003120C" w:rsidRPr="0050687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65B98D4" w14:textId="4649F726" w:rsidR="0003120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50687C">
        <w:rPr>
          <w:rFonts w:ascii="Times New Roman" w:eastAsia="Times New Roman" w:hAnsi="Times New Roman" w:cs="Times New Roman"/>
          <w:sz w:val="24"/>
          <w:szCs w:val="24"/>
          <w:lang w:eastAsia="et-EE"/>
        </w:rPr>
        <w:t>(</w:t>
      </w:r>
      <w:r w:rsidR="00DB309C" w:rsidRPr="0050687C">
        <w:rPr>
          <w:rFonts w:ascii="Times New Roman" w:eastAsia="Times New Roman" w:hAnsi="Times New Roman" w:cs="Times New Roman"/>
          <w:sz w:val="24"/>
          <w:szCs w:val="24"/>
          <w:lang w:eastAsia="et-EE"/>
        </w:rPr>
        <w:t>6)</w:t>
      </w:r>
      <w:r w:rsidRPr="0050687C">
        <w:rPr>
          <w:rFonts w:ascii="Times New Roman" w:eastAsia="Times New Roman" w:hAnsi="Times New Roman" w:cs="Times New Roman"/>
          <w:sz w:val="24"/>
          <w:szCs w:val="24"/>
          <w:lang w:eastAsia="et-EE"/>
        </w:rPr>
        <w:t xml:space="preserve"> Tarbija kasuks tehtud otsuses </w:t>
      </w:r>
      <w:commentRangeStart w:id="271"/>
      <w:r w:rsidRPr="0050687C">
        <w:rPr>
          <w:rFonts w:ascii="Times New Roman" w:eastAsia="Times New Roman" w:hAnsi="Times New Roman" w:cs="Times New Roman"/>
          <w:sz w:val="24"/>
          <w:szCs w:val="24"/>
          <w:lang w:eastAsia="et-EE"/>
        </w:rPr>
        <w:t xml:space="preserve">lahendatakse tarbija menetluskulude </w:t>
      </w:r>
      <w:ins w:id="272" w:author="Merike Koppel JM" w:date="2024-10-01T12:04:00Z">
        <w:r w:rsidR="00A02100">
          <w:rPr>
            <w:rFonts w:ascii="Times New Roman" w:eastAsia="Times New Roman" w:hAnsi="Times New Roman" w:cs="Times New Roman"/>
            <w:sz w:val="24"/>
            <w:szCs w:val="24"/>
            <w:lang w:eastAsia="et-EE"/>
          </w:rPr>
          <w:t xml:space="preserve">kauplejapoolne </w:t>
        </w:r>
      </w:ins>
      <w:r w:rsidRPr="0050687C">
        <w:rPr>
          <w:rFonts w:ascii="Times New Roman" w:eastAsia="Times New Roman" w:hAnsi="Times New Roman" w:cs="Times New Roman"/>
          <w:sz w:val="24"/>
          <w:szCs w:val="24"/>
          <w:lang w:eastAsia="et-EE"/>
        </w:rPr>
        <w:t>hüvitamine</w:t>
      </w:r>
      <w:del w:id="273" w:author="Merike Koppel JM" w:date="2024-10-01T12:04:00Z">
        <w:r w:rsidRPr="0050687C" w:rsidDel="00A02100">
          <w:rPr>
            <w:rFonts w:ascii="Times New Roman" w:eastAsia="Times New Roman" w:hAnsi="Times New Roman" w:cs="Times New Roman"/>
            <w:sz w:val="24"/>
            <w:szCs w:val="24"/>
            <w:lang w:eastAsia="et-EE"/>
          </w:rPr>
          <w:delText xml:space="preserve"> kaupleja poolt</w:delText>
        </w:r>
      </w:del>
      <w:r w:rsidRPr="0050687C">
        <w:rPr>
          <w:rFonts w:ascii="Times New Roman" w:eastAsia="Times New Roman" w:hAnsi="Times New Roman" w:cs="Times New Roman"/>
          <w:sz w:val="24"/>
          <w:szCs w:val="24"/>
          <w:lang w:eastAsia="et-EE"/>
        </w:rPr>
        <w:t xml:space="preserve"> </w:t>
      </w:r>
      <w:commentRangeEnd w:id="271"/>
      <w:r w:rsidR="00BB54A4">
        <w:rPr>
          <w:rStyle w:val="Kommentaariviide"/>
        </w:rPr>
        <w:commentReference w:id="271"/>
      </w:r>
      <w:r w:rsidRPr="0050687C">
        <w:rPr>
          <w:rFonts w:ascii="Times New Roman" w:eastAsia="Times New Roman" w:hAnsi="Times New Roman" w:cs="Times New Roman"/>
          <w:sz w:val="24"/>
          <w:szCs w:val="24"/>
          <w:lang w:eastAsia="et-EE"/>
        </w:rPr>
        <w:t xml:space="preserve">vastavalt käesoleva </w:t>
      </w:r>
      <w:r w:rsidRPr="00C65024">
        <w:rPr>
          <w:rFonts w:ascii="Times New Roman" w:eastAsia="Times New Roman" w:hAnsi="Times New Roman" w:cs="Times New Roman"/>
          <w:sz w:val="24"/>
          <w:szCs w:val="24"/>
          <w:lang w:eastAsia="et-EE"/>
        </w:rPr>
        <w:t xml:space="preserve">seaduse § </w:t>
      </w:r>
      <w:r w:rsidR="004656A7" w:rsidRPr="00C65024">
        <w:rPr>
          <w:rFonts w:ascii="Times New Roman" w:eastAsia="Times New Roman" w:hAnsi="Times New Roman" w:cs="Times New Roman"/>
          <w:sz w:val="24"/>
          <w:szCs w:val="24"/>
          <w:lang w:eastAsia="et-EE"/>
        </w:rPr>
        <w:t>4</w:t>
      </w:r>
      <w:r w:rsidR="008D5B6D" w:rsidRPr="00C65024">
        <w:rPr>
          <w:rFonts w:ascii="Times New Roman" w:eastAsia="Times New Roman" w:hAnsi="Times New Roman" w:cs="Times New Roman"/>
          <w:sz w:val="24"/>
          <w:szCs w:val="24"/>
          <w:lang w:eastAsia="et-EE"/>
        </w:rPr>
        <w:t>6</w:t>
      </w:r>
      <w:r w:rsidR="004656A7" w:rsidRPr="00C65024">
        <w:rPr>
          <w:rFonts w:ascii="Times New Roman" w:eastAsia="Times New Roman" w:hAnsi="Times New Roman" w:cs="Times New Roman"/>
          <w:sz w:val="24"/>
          <w:szCs w:val="24"/>
          <w:lang w:eastAsia="et-EE"/>
        </w:rPr>
        <w:t xml:space="preserve"> lõikele 2</w:t>
      </w:r>
      <w:r w:rsidRPr="00C65024">
        <w:rPr>
          <w:rFonts w:ascii="Times New Roman" w:eastAsia="Times New Roman" w:hAnsi="Times New Roman" w:cs="Times New Roman"/>
          <w:sz w:val="24"/>
          <w:szCs w:val="24"/>
          <w:lang w:eastAsia="et-EE"/>
        </w:rPr>
        <w:t>.</w:t>
      </w:r>
    </w:p>
    <w:p w14:paraId="254613C5" w14:textId="77777777" w:rsidR="00DD1C9D" w:rsidRPr="00236554" w:rsidRDefault="00DD1C9D"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87E2513" w14:textId="507F692A" w:rsidR="0003120C" w:rsidRPr="00C65024" w:rsidRDefault="0003120C" w:rsidP="002D3EFA">
      <w:pPr>
        <w:shd w:val="clear" w:color="auto" w:fill="FFFFFF"/>
        <w:spacing w:after="0" w:line="240" w:lineRule="auto"/>
        <w:jc w:val="both"/>
        <w:rPr>
          <w:rFonts w:ascii="Times New Roman" w:hAnsi="Times New Roman" w:cs="Times New Roman"/>
          <w:b/>
          <w:bCs/>
          <w:sz w:val="24"/>
          <w:szCs w:val="24"/>
          <w:lang w:eastAsia="et-EE"/>
        </w:rPr>
      </w:pPr>
      <w:r w:rsidRPr="00C65024">
        <w:rPr>
          <w:rFonts w:ascii="Times New Roman" w:hAnsi="Times New Roman" w:cs="Times New Roman"/>
          <w:b/>
          <w:bCs/>
          <w:sz w:val="24"/>
          <w:szCs w:val="24"/>
          <w:lang w:eastAsia="et-EE"/>
        </w:rPr>
        <w:t xml:space="preserve">§ </w:t>
      </w:r>
      <w:r w:rsidR="00340317" w:rsidRPr="00C65024">
        <w:rPr>
          <w:rFonts w:ascii="Times New Roman" w:hAnsi="Times New Roman" w:cs="Times New Roman"/>
          <w:b/>
          <w:bCs/>
          <w:sz w:val="24"/>
          <w:szCs w:val="24"/>
          <w:lang w:eastAsia="et-EE"/>
        </w:rPr>
        <w:t>5</w:t>
      </w:r>
      <w:r w:rsidR="000D16FC" w:rsidRPr="00C65024">
        <w:rPr>
          <w:rFonts w:ascii="Times New Roman" w:hAnsi="Times New Roman" w:cs="Times New Roman"/>
          <w:b/>
          <w:bCs/>
          <w:sz w:val="24"/>
          <w:szCs w:val="24"/>
          <w:lang w:eastAsia="et-EE"/>
        </w:rPr>
        <w:t>8</w:t>
      </w:r>
      <w:r w:rsidR="00340317" w:rsidRPr="00C65024">
        <w:rPr>
          <w:rFonts w:ascii="Times New Roman" w:hAnsi="Times New Roman" w:cs="Times New Roman"/>
          <w:b/>
          <w:bCs/>
          <w:sz w:val="24"/>
          <w:szCs w:val="24"/>
          <w:lang w:eastAsia="et-EE"/>
        </w:rPr>
        <w:t xml:space="preserve">. </w:t>
      </w:r>
      <w:commentRangeStart w:id="274"/>
      <w:r w:rsidRPr="00C65024">
        <w:rPr>
          <w:rFonts w:ascii="Times New Roman" w:hAnsi="Times New Roman" w:cs="Times New Roman"/>
          <w:b/>
          <w:bCs/>
          <w:sz w:val="24"/>
          <w:szCs w:val="24"/>
          <w:lang w:eastAsia="et-EE"/>
        </w:rPr>
        <w:t>Otsuse</w:t>
      </w:r>
      <w:del w:id="275" w:author="Merike Koppel JM" w:date="2024-09-25T11:36:00Z">
        <w:r w:rsidRPr="00C65024" w:rsidDel="0047420E">
          <w:rPr>
            <w:rFonts w:ascii="Times New Roman" w:hAnsi="Times New Roman" w:cs="Times New Roman"/>
            <w:b/>
            <w:bCs/>
            <w:sz w:val="24"/>
            <w:szCs w:val="24"/>
            <w:lang w:eastAsia="et-EE"/>
          </w:rPr>
          <w:delText>s</w:delText>
        </w:r>
      </w:del>
      <w:r w:rsidRPr="00C65024">
        <w:rPr>
          <w:rFonts w:ascii="Times New Roman" w:hAnsi="Times New Roman" w:cs="Times New Roman"/>
          <w:b/>
          <w:bCs/>
          <w:sz w:val="24"/>
          <w:szCs w:val="24"/>
          <w:lang w:eastAsia="et-EE"/>
        </w:rPr>
        <w:t xml:space="preserve"> vigade </w:t>
      </w:r>
      <w:commentRangeEnd w:id="274"/>
      <w:r w:rsidR="0047420E">
        <w:rPr>
          <w:rStyle w:val="Kommentaariviide"/>
        </w:rPr>
        <w:commentReference w:id="274"/>
      </w:r>
      <w:r w:rsidRPr="00C65024">
        <w:rPr>
          <w:rFonts w:ascii="Times New Roman" w:hAnsi="Times New Roman" w:cs="Times New Roman"/>
          <w:b/>
          <w:bCs/>
          <w:sz w:val="24"/>
          <w:szCs w:val="24"/>
          <w:lang w:eastAsia="et-EE"/>
        </w:rPr>
        <w:t>parandamine</w:t>
      </w:r>
    </w:p>
    <w:p w14:paraId="5A6120D1" w14:textId="77777777" w:rsidR="0003120C" w:rsidRPr="00C6502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B34E6BD" w14:textId="05F7A1FB"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C65024">
        <w:rPr>
          <w:rFonts w:ascii="Times New Roman" w:eastAsia="Times New Roman" w:hAnsi="Times New Roman" w:cs="Times New Roman"/>
          <w:sz w:val="24"/>
          <w:szCs w:val="24"/>
          <w:lang w:eastAsia="et-EE"/>
        </w:rPr>
        <w:t>(1)</w:t>
      </w:r>
      <w:r w:rsidR="00B74B91" w:rsidRPr="00C65024">
        <w:rPr>
          <w:rFonts w:ascii="Times New Roman" w:eastAsia="Times New Roman" w:hAnsi="Times New Roman" w:cs="Times New Roman"/>
          <w:sz w:val="24"/>
          <w:szCs w:val="24"/>
          <w:lang w:eastAsia="et-EE"/>
        </w:rPr>
        <w:t> </w:t>
      </w:r>
      <w:r w:rsidRPr="00C65024">
        <w:rPr>
          <w:rFonts w:ascii="Times New Roman" w:eastAsia="Times New Roman" w:hAnsi="Times New Roman" w:cs="Times New Roman"/>
          <w:sz w:val="24"/>
          <w:szCs w:val="24"/>
          <w:lang w:eastAsia="et-EE"/>
        </w:rPr>
        <w:t xml:space="preserve">Komisjoni </w:t>
      </w:r>
      <w:r w:rsidR="00F61050" w:rsidRPr="00C65024">
        <w:rPr>
          <w:rFonts w:ascii="Times New Roman" w:eastAsia="Times New Roman" w:hAnsi="Times New Roman" w:cs="Times New Roman"/>
          <w:sz w:val="24"/>
          <w:szCs w:val="24"/>
          <w:lang w:eastAsia="et-EE"/>
        </w:rPr>
        <w:t xml:space="preserve">esimees </w:t>
      </w:r>
      <w:r w:rsidRPr="00C65024">
        <w:rPr>
          <w:rFonts w:ascii="Times New Roman" w:eastAsia="Times New Roman" w:hAnsi="Times New Roman" w:cs="Times New Roman"/>
          <w:sz w:val="24"/>
          <w:szCs w:val="24"/>
          <w:lang w:eastAsia="et-EE"/>
        </w:rPr>
        <w:t xml:space="preserve">parandab </w:t>
      </w:r>
      <w:commentRangeStart w:id="276"/>
      <w:r w:rsidR="00340317" w:rsidRPr="00C65024">
        <w:rPr>
          <w:rFonts w:ascii="Times New Roman" w:eastAsia="Times New Roman" w:hAnsi="Times New Roman" w:cs="Times New Roman"/>
          <w:sz w:val="24"/>
          <w:szCs w:val="24"/>
          <w:lang w:eastAsia="et-EE"/>
        </w:rPr>
        <w:t>otsuse</w:t>
      </w:r>
      <w:del w:id="277" w:author="Merike Koppel JM" w:date="2024-09-25T11:37:00Z">
        <w:r w:rsidR="00340317" w:rsidRPr="00C65024" w:rsidDel="0047420E">
          <w:rPr>
            <w:rFonts w:ascii="Times New Roman" w:eastAsia="Times New Roman" w:hAnsi="Times New Roman" w:cs="Times New Roman"/>
            <w:sz w:val="24"/>
            <w:szCs w:val="24"/>
            <w:lang w:eastAsia="et-EE"/>
          </w:rPr>
          <w:delText>s</w:delText>
        </w:r>
      </w:del>
      <w:r w:rsidR="00340317" w:rsidRPr="00C65024">
        <w:rPr>
          <w:rFonts w:ascii="Times New Roman" w:eastAsia="Times New Roman" w:hAnsi="Times New Roman" w:cs="Times New Roman"/>
          <w:sz w:val="24"/>
          <w:szCs w:val="24"/>
          <w:lang w:eastAsia="et-EE"/>
        </w:rPr>
        <w:t xml:space="preserve"> </w:t>
      </w:r>
      <w:commentRangeEnd w:id="276"/>
      <w:r w:rsidR="0047420E">
        <w:rPr>
          <w:rStyle w:val="Kommentaariviide"/>
        </w:rPr>
        <w:commentReference w:id="276"/>
      </w:r>
      <w:r w:rsidRPr="00C65024">
        <w:rPr>
          <w:rFonts w:ascii="Times New Roman" w:eastAsia="Times New Roman" w:hAnsi="Times New Roman" w:cs="Times New Roman"/>
          <w:sz w:val="24"/>
          <w:szCs w:val="24"/>
          <w:lang w:eastAsia="et-EE"/>
        </w:rPr>
        <w:t>kirja- ja arvutusvead ning</w:t>
      </w:r>
      <w:r w:rsidR="008E3117" w:rsidRPr="00C65024">
        <w:rPr>
          <w:rFonts w:ascii="Times New Roman" w:eastAsia="Times New Roman" w:hAnsi="Times New Roman" w:cs="Times New Roman"/>
          <w:sz w:val="24"/>
          <w:szCs w:val="24"/>
          <w:lang w:eastAsia="et-EE"/>
        </w:rPr>
        <w:t xml:space="preserve"> muud</w:t>
      </w:r>
      <w:r w:rsidRPr="00C65024">
        <w:rPr>
          <w:rFonts w:ascii="Times New Roman" w:eastAsia="Times New Roman" w:hAnsi="Times New Roman" w:cs="Times New Roman"/>
          <w:sz w:val="24"/>
          <w:szCs w:val="24"/>
          <w:lang w:eastAsia="et-EE"/>
        </w:rPr>
        <w:t xml:space="preserve"> </w:t>
      </w:r>
      <w:r w:rsidR="008E3117" w:rsidRPr="00C65024">
        <w:rPr>
          <w:rFonts w:ascii="Times New Roman" w:eastAsia="Times New Roman" w:hAnsi="Times New Roman" w:cs="Times New Roman"/>
          <w:sz w:val="24"/>
          <w:szCs w:val="24"/>
          <w:lang w:eastAsia="et-EE"/>
        </w:rPr>
        <w:t xml:space="preserve">olulised </w:t>
      </w:r>
      <w:r w:rsidRPr="00C65024">
        <w:rPr>
          <w:rFonts w:ascii="Times New Roman" w:eastAsia="Times New Roman" w:hAnsi="Times New Roman" w:cs="Times New Roman"/>
          <w:sz w:val="24"/>
          <w:szCs w:val="24"/>
          <w:lang w:eastAsia="et-EE"/>
        </w:rPr>
        <w:t xml:space="preserve">ebatäpsused. </w:t>
      </w:r>
      <w:r w:rsidR="00340317" w:rsidRPr="00C65024">
        <w:rPr>
          <w:rFonts w:ascii="Times New Roman" w:eastAsia="Times New Roman" w:hAnsi="Times New Roman" w:cs="Times New Roman"/>
          <w:sz w:val="24"/>
          <w:szCs w:val="24"/>
          <w:lang w:eastAsia="et-EE"/>
        </w:rPr>
        <w:t xml:space="preserve">Enne </w:t>
      </w:r>
      <w:r w:rsidR="0085751B" w:rsidRPr="00C65024">
        <w:rPr>
          <w:rFonts w:ascii="Times New Roman" w:eastAsia="Times New Roman" w:hAnsi="Times New Roman" w:cs="Times New Roman"/>
          <w:sz w:val="24"/>
          <w:szCs w:val="24"/>
          <w:lang w:eastAsia="et-EE"/>
        </w:rPr>
        <w:t>vigade parandamist</w:t>
      </w:r>
      <w:r w:rsidR="00340317" w:rsidRPr="00C65024">
        <w:rPr>
          <w:rFonts w:ascii="Times New Roman" w:eastAsia="Times New Roman" w:hAnsi="Times New Roman" w:cs="Times New Roman"/>
          <w:sz w:val="24"/>
          <w:szCs w:val="24"/>
          <w:lang w:eastAsia="et-EE"/>
        </w:rPr>
        <w:t xml:space="preserve"> võib komisjoni </w:t>
      </w:r>
      <w:r w:rsidR="00F61050" w:rsidRPr="00C65024">
        <w:rPr>
          <w:rFonts w:ascii="Times New Roman" w:eastAsia="Times New Roman" w:hAnsi="Times New Roman" w:cs="Times New Roman"/>
          <w:sz w:val="24"/>
          <w:szCs w:val="24"/>
          <w:lang w:eastAsia="et-EE"/>
        </w:rPr>
        <w:t>esimees</w:t>
      </w:r>
      <w:r w:rsidR="00C65024">
        <w:rPr>
          <w:rFonts w:ascii="Times New Roman" w:eastAsia="Times New Roman" w:hAnsi="Times New Roman" w:cs="Times New Roman"/>
          <w:sz w:val="24"/>
          <w:szCs w:val="24"/>
          <w:lang w:eastAsia="et-EE"/>
        </w:rPr>
        <w:t xml:space="preserve"> </w:t>
      </w:r>
      <w:r w:rsidR="00340317" w:rsidRPr="00C65024">
        <w:rPr>
          <w:rFonts w:ascii="Times New Roman" w:eastAsia="Times New Roman" w:hAnsi="Times New Roman" w:cs="Times New Roman"/>
          <w:sz w:val="24"/>
          <w:szCs w:val="24"/>
          <w:lang w:eastAsia="et-EE"/>
        </w:rPr>
        <w:t>pooled ära kuulata.</w:t>
      </w:r>
    </w:p>
    <w:p w14:paraId="1784C152" w14:textId="77777777" w:rsidR="0003120C" w:rsidRPr="00236554"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5E69FC7" w14:textId="24A69F79" w:rsidR="0003120C" w:rsidRDefault="0003120C"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(2) Otsuse parandamise kohta tehakse otsusele</w:t>
      </w:r>
      <w:r w:rsidR="00B74B91" w:rsidRPr="00B74B91">
        <w:rPr>
          <w:rFonts w:ascii="Times New Roman" w:eastAsia="Times New Roman" w:hAnsi="Times New Roman" w:cs="Times New Roman"/>
          <w:sz w:val="24"/>
          <w:szCs w:val="24"/>
          <w:lang w:eastAsia="et-EE"/>
        </w:rPr>
        <w:t xml:space="preserve"> </w:t>
      </w:r>
      <w:r w:rsidR="00B74B91" w:rsidRPr="00236554">
        <w:rPr>
          <w:rFonts w:ascii="Times New Roman" w:eastAsia="Times New Roman" w:hAnsi="Times New Roman" w:cs="Times New Roman"/>
          <w:sz w:val="24"/>
          <w:szCs w:val="24"/>
          <w:lang w:eastAsia="et-EE"/>
        </w:rPr>
        <w:t>märge</w:t>
      </w:r>
      <w:r w:rsidRPr="00236554">
        <w:rPr>
          <w:rFonts w:ascii="Times New Roman" w:eastAsia="Times New Roman" w:hAnsi="Times New Roman" w:cs="Times New Roman"/>
          <w:sz w:val="24"/>
          <w:szCs w:val="24"/>
          <w:lang w:eastAsia="et-EE"/>
        </w:rPr>
        <w:t>.</w:t>
      </w:r>
    </w:p>
    <w:p w14:paraId="37A43804" w14:textId="3205BA96" w:rsidR="0085751B" w:rsidRDefault="0085751B"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20D3CAC3" w14:textId="137ED03C" w:rsidR="0085751B" w:rsidRDefault="0085751B"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85751B">
        <w:rPr>
          <w:rFonts w:ascii="Times New Roman" w:eastAsia="Times New Roman" w:hAnsi="Times New Roman" w:cs="Times New Roman"/>
          <w:sz w:val="24"/>
          <w:szCs w:val="24"/>
          <w:lang w:eastAsia="et-EE"/>
        </w:rPr>
        <w:t xml:space="preserve">(3) </w:t>
      </w:r>
      <w:r>
        <w:rPr>
          <w:rFonts w:ascii="Times New Roman" w:eastAsia="Times New Roman" w:hAnsi="Times New Roman" w:cs="Times New Roman"/>
          <w:sz w:val="24"/>
          <w:szCs w:val="24"/>
          <w:lang w:eastAsia="et-EE"/>
        </w:rPr>
        <w:t xml:space="preserve">Komisjoni </w:t>
      </w:r>
      <w:commentRangeStart w:id="278"/>
      <w:r>
        <w:rPr>
          <w:rFonts w:ascii="Times New Roman" w:eastAsia="Times New Roman" w:hAnsi="Times New Roman" w:cs="Times New Roman"/>
          <w:sz w:val="24"/>
          <w:szCs w:val="24"/>
          <w:lang w:eastAsia="et-EE"/>
        </w:rPr>
        <w:t>o</w:t>
      </w:r>
      <w:r w:rsidRPr="0085751B">
        <w:rPr>
          <w:rFonts w:ascii="Times New Roman" w:eastAsia="Times New Roman" w:hAnsi="Times New Roman" w:cs="Times New Roman"/>
          <w:sz w:val="24"/>
          <w:szCs w:val="24"/>
          <w:lang w:eastAsia="et-EE"/>
        </w:rPr>
        <w:t>tsuse</w:t>
      </w:r>
      <w:del w:id="279" w:author="Merike Koppel JM" w:date="2024-09-27T14:36:00Z">
        <w:r w:rsidRPr="0085751B" w:rsidDel="0032012E">
          <w:rPr>
            <w:rFonts w:ascii="Times New Roman" w:eastAsia="Times New Roman" w:hAnsi="Times New Roman" w:cs="Times New Roman"/>
            <w:sz w:val="24"/>
            <w:szCs w:val="24"/>
            <w:lang w:eastAsia="et-EE"/>
          </w:rPr>
          <w:delText>s</w:delText>
        </w:r>
      </w:del>
      <w:r w:rsidRPr="0085751B">
        <w:rPr>
          <w:rFonts w:ascii="Times New Roman" w:eastAsia="Times New Roman" w:hAnsi="Times New Roman" w:cs="Times New Roman"/>
          <w:sz w:val="24"/>
          <w:szCs w:val="24"/>
          <w:lang w:eastAsia="et-EE"/>
        </w:rPr>
        <w:t xml:space="preserve"> </w:t>
      </w:r>
      <w:commentRangeEnd w:id="278"/>
      <w:r w:rsidR="0032012E">
        <w:rPr>
          <w:rStyle w:val="Kommentaariviide"/>
        </w:rPr>
        <w:commentReference w:id="278"/>
      </w:r>
      <w:r w:rsidRPr="0085751B">
        <w:rPr>
          <w:rFonts w:ascii="Times New Roman" w:eastAsia="Times New Roman" w:hAnsi="Times New Roman" w:cs="Times New Roman"/>
          <w:sz w:val="24"/>
          <w:szCs w:val="24"/>
          <w:lang w:eastAsia="et-EE"/>
        </w:rPr>
        <w:t xml:space="preserve">vigade parandamise kohta sätestatut kohaldatakse ka komisjoni </w:t>
      </w:r>
      <w:r w:rsidR="00F61050">
        <w:rPr>
          <w:rFonts w:ascii="Times New Roman" w:eastAsia="Times New Roman" w:hAnsi="Times New Roman" w:cs="Times New Roman"/>
          <w:sz w:val="24"/>
          <w:szCs w:val="24"/>
          <w:lang w:eastAsia="et-EE"/>
        </w:rPr>
        <w:t>esi</w:t>
      </w:r>
      <w:r w:rsidR="008D682F">
        <w:rPr>
          <w:rFonts w:ascii="Times New Roman" w:eastAsia="Times New Roman" w:hAnsi="Times New Roman" w:cs="Times New Roman"/>
          <w:sz w:val="24"/>
          <w:szCs w:val="24"/>
          <w:lang w:eastAsia="et-EE"/>
        </w:rPr>
        <w:t xml:space="preserve">mehe </w:t>
      </w:r>
      <w:r w:rsidRPr="00C65024">
        <w:rPr>
          <w:rFonts w:ascii="Times New Roman" w:eastAsia="Times New Roman" w:hAnsi="Times New Roman" w:cs="Times New Roman"/>
          <w:sz w:val="24"/>
          <w:szCs w:val="24"/>
          <w:lang w:eastAsia="et-EE"/>
        </w:rPr>
        <w:t>menetlusliku otsuse vigade</w:t>
      </w:r>
      <w:r w:rsidRPr="0085751B">
        <w:rPr>
          <w:rFonts w:ascii="Times New Roman" w:eastAsia="Times New Roman" w:hAnsi="Times New Roman" w:cs="Times New Roman"/>
          <w:sz w:val="24"/>
          <w:szCs w:val="24"/>
          <w:lang w:eastAsia="et-EE"/>
        </w:rPr>
        <w:t xml:space="preserve"> parandamisele.</w:t>
      </w:r>
    </w:p>
    <w:p w14:paraId="1F91300A" w14:textId="77777777" w:rsidR="009809B0" w:rsidRPr="00236554" w:rsidRDefault="009809B0" w:rsidP="002D3EFA">
      <w:pPr>
        <w:shd w:val="clear" w:color="auto" w:fill="FFFFFF"/>
        <w:spacing w:after="0" w:line="240" w:lineRule="auto"/>
        <w:jc w:val="both"/>
        <w:rPr>
          <w:rFonts w:ascii="Times New Roman" w:eastAsia="Times New Roman" w:hAnsi="Times New Roman" w:cs="Times New Roman"/>
          <w:b/>
          <w:bCs/>
          <w:sz w:val="24"/>
          <w:szCs w:val="24"/>
          <w:lang w:eastAsia="et-EE"/>
        </w:rPr>
      </w:pPr>
    </w:p>
    <w:p w14:paraId="0FD43B1B" w14:textId="77777777" w:rsidR="0004035B" w:rsidRDefault="0003120C" w:rsidP="002D3EFA">
      <w:pPr>
        <w:shd w:val="clear" w:color="auto" w:fill="FFFFFF"/>
        <w:spacing w:after="0" w:line="240" w:lineRule="auto"/>
        <w:jc w:val="both"/>
        <w:rPr>
          <w:rFonts w:ascii="Times New Roman" w:hAnsi="Times New Roman"/>
          <w:sz w:val="24"/>
          <w:szCs w:val="24"/>
        </w:rPr>
      </w:pPr>
      <w:bookmarkStart w:id="280" w:name="_Hlk82691788"/>
      <w:r w:rsidRPr="00236554">
        <w:rPr>
          <w:rFonts w:ascii="Times New Roman" w:hAnsi="Times New Roman" w:cs="Times New Roman"/>
          <w:b/>
          <w:bCs/>
          <w:sz w:val="24"/>
          <w:szCs w:val="24"/>
          <w:lang w:eastAsia="et-EE"/>
        </w:rPr>
        <w:t xml:space="preserve">§ </w:t>
      </w:r>
      <w:r w:rsidR="0023189E" w:rsidRPr="00CF4FC8">
        <w:rPr>
          <w:rFonts w:ascii="Times New Roman" w:hAnsi="Times New Roman" w:cs="Times New Roman"/>
          <w:b/>
          <w:bCs/>
          <w:sz w:val="24"/>
          <w:szCs w:val="24"/>
          <w:lang w:eastAsia="et-EE"/>
        </w:rPr>
        <w:t>59</w:t>
      </w:r>
      <w:r w:rsidR="00912426" w:rsidRPr="00236554">
        <w:rPr>
          <w:rFonts w:ascii="Times New Roman" w:hAnsi="Times New Roman" w:cs="Times New Roman"/>
          <w:b/>
          <w:bCs/>
          <w:sz w:val="24"/>
          <w:szCs w:val="24"/>
          <w:lang w:eastAsia="et-EE"/>
        </w:rPr>
        <w:t xml:space="preserve">. </w:t>
      </w:r>
      <w:r w:rsidR="001D6C39">
        <w:rPr>
          <w:rFonts w:ascii="Times New Roman" w:hAnsi="Times New Roman" w:cs="Times New Roman"/>
          <w:b/>
          <w:bCs/>
          <w:sz w:val="24"/>
          <w:szCs w:val="24"/>
          <w:lang w:eastAsia="et-EE"/>
        </w:rPr>
        <w:t>O</w:t>
      </w:r>
      <w:r w:rsidRPr="00236554">
        <w:rPr>
          <w:rFonts w:ascii="Times New Roman" w:hAnsi="Times New Roman" w:cs="Times New Roman"/>
          <w:b/>
          <w:bCs/>
          <w:sz w:val="24"/>
          <w:szCs w:val="24"/>
          <w:lang w:eastAsia="et-EE"/>
        </w:rPr>
        <w:t xml:space="preserve">tsuse </w:t>
      </w:r>
      <w:commentRangeStart w:id="281"/>
      <w:r w:rsidRPr="00236554">
        <w:rPr>
          <w:rFonts w:ascii="Times New Roman" w:hAnsi="Times New Roman" w:cs="Times New Roman"/>
          <w:b/>
          <w:bCs/>
          <w:sz w:val="24"/>
          <w:szCs w:val="24"/>
          <w:lang w:eastAsia="et-EE"/>
        </w:rPr>
        <w:t>avalikustamine</w:t>
      </w:r>
      <w:bookmarkEnd w:id="280"/>
      <w:r w:rsidR="0004035B">
        <w:rPr>
          <w:rFonts w:ascii="Times New Roman" w:hAnsi="Times New Roman"/>
          <w:sz w:val="24"/>
          <w:szCs w:val="24"/>
        </w:rPr>
        <w:t xml:space="preserve"> </w:t>
      </w:r>
      <w:commentRangeEnd w:id="281"/>
      <w:r w:rsidR="00FB2AE5">
        <w:rPr>
          <w:rStyle w:val="Kommentaariviide"/>
        </w:rPr>
        <w:commentReference w:id="281"/>
      </w:r>
    </w:p>
    <w:p w14:paraId="09F61016" w14:textId="77777777" w:rsidR="00C65024" w:rsidRDefault="00C65024" w:rsidP="002D3EFA">
      <w:pPr>
        <w:shd w:val="clear" w:color="auto" w:fill="FFFFFF"/>
        <w:spacing w:after="0" w:line="240" w:lineRule="auto"/>
        <w:jc w:val="both"/>
        <w:rPr>
          <w:rFonts w:ascii="Times New Roman" w:hAnsi="Times New Roman"/>
          <w:sz w:val="24"/>
          <w:szCs w:val="24"/>
        </w:rPr>
      </w:pPr>
    </w:p>
    <w:p w14:paraId="034844CD" w14:textId="521720FB" w:rsidR="00EF0C5A" w:rsidRPr="00C65024" w:rsidRDefault="00C65024" w:rsidP="002D3EFA">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001D6C39" w:rsidRPr="00C65024">
        <w:rPr>
          <w:rFonts w:ascii="Times New Roman" w:hAnsi="Times New Roman"/>
          <w:sz w:val="24"/>
          <w:szCs w:val="24"/>
        </w:rPr>
        <w:t>Komisjoni</w:t>
      </w:r>
      <w:r w:rsidR="00C44E79" w:rsidRPr="00C65024">
        <w:rPr>
          <w:rFonts w:ascii="Times New Roman" w:hAnsi="Times New Roman"/>
          <w:sz w:val="24"/>
          <w:szCs w:val="24"/>
        </w:rPr>
        <w:t xml:space="preserve"> </w:t>
      </w:r>
      <w:r w:rsidR="001D6C39" w:rsidRPr="00C65024">
        <w:rPr>
          <w:rFonts w:ascii="Times New Roman" w:hAnsi="Times New Roman"/>
          <w:sz w:val="24"/>
          <w:szCs w:val="24"/>
        </w:rPr>
        <w:t>otsus</w:t>
      </w:r>
      <w:r w:rsidR="00C44E79" w:rsidRPr="00C65024">
        <w:rPr>
          <w:rFonts w:ascii="Times New Roman" w:hAnsi="Times New Roman"/>
          <w:sz w:val="24"/>
          <w:szCs w:val="24"/>
        </w:rPr>
        <w:t xml:space="preserve"> tehakse pooltele kättesaadavaks Tarbijakaitse ja Tehnilise Järelevalve Ameti infosüsteemi kaudu kahe tööpäeva jooksul selle allkirjastamisest arvates.</w:t>
      </w:r>
    </w:p>
    <w:p w14:paraId="6734DA8A" w14:textId="77777777" w:rsidR="0004035B" w:rsidRPr="0004035B" w:rsidRDefault="0004035B" w:rsidP="002D3EFA">
      <w:pPr>
        <w:pStyle w:val="Loendilik"/>
        <w:shd w:val="clear" w:color="auto" w:fill="FFFFFF"/>
        <w:spacing w:after="0" w:line="240" w:lineRule="auto"/>
        <w:ind w:left="744"/>
        <w:jc w:val="both"/>
        <w:rPr>
          <w:rFonts w:ascii="Times New Roman" w:hAnsi="Times New Roman"/>
          <w:sz w:val="24"/>
          <w:szCs w:val="24"/>
        </w:rPr>
      </w:pPr>
    </w:p>
    <w:p w14:paraId="180504EB" w14:textId="3D410ACE" w:rsidR="00C44E79" w:rsidRPr="00EF0C5A" w:rsidRDefault="00EF0C5A" w:rsidP="002D3EFA">
      <w:pPr>
        <w:shd w:val="clear" w:color="auto" w:fill="FFFFFF"/>
        <w:spacing w:after="0" w:line="240" w:lineRule="auto"/>
        <w:jc w:val="both"/>
        <w:rPr>
          <w:rFonts w:ascii="Times New Roman" w:hAnsi="Times New Roman"/>
          <w:sz w:val="24"/>
          <w:szCs w:val="24"/>
        </w:rPr>
      </w:pPr>
      <w:r w:rsidRPr="00236554">
        <w:rPr>
          <w:rFonts w:ascii="Times New Roman" w:eastAsia="Times New Roman" w:hAnsi="Times New Roman" w:cs="Times New Roman"/>
          <w:sz w:val="24"/>
          <w:szCs w:val="24"/>
          <w:lang w:eastAsia="et-EE"/>
        </w:rPr>
        <w:t xml:space="preserve">(2) </w:t>
      </w:r>
      <w:r w:rsidR="00C44E79" w:rsidRPr="00EF0C5A">
        <w:rPr>
          <w:rFonts w:ascii="Times New Roman" w:hAnsi="Times New Roman"/>
          <w:sz w:val="24"/>
          <w:szCs w:val="24"/>
        </w:rPr>
        <w:t>Komisjoni otsus ilma vaidluses osalenud tarbija isikuandmeteta avaldatakse Tarbijakaitse ja Tehnilise Järelevalve Ameti veebilehel kahe tööpäeva jooksul selle allkirjastamisest arvates.</w:t>
      </w:r>
    </w:p>
    <w:p w14:paraId="18A256CA" w14:textId="77777777" w:rsidR="0003120C" w:rsidRDefault="0003120C" w:rsidP="002D3EFA">
      <w:pPr>
        <w:shd w:val="clear" w:color="auto" w:fill="FFFFFF"/>
        <w:spacing w:after="0" w:line="240" w:lineRule="auto"/>
        <w:jc w:val="both"/>
        <w:rPr>
          <w:rFonts w:ascii="Times New Roman" w:hAnsi="Times New Roman" w:cs="Times New Roman"/>
          <w:sz w:val="24"/>
          <w:szCs w:val="24"/>
        </w:rPr>
      </w:pPr>
    </w:p>
    <w:p w14:paraId="23020A5D" w14:textId="5FA1BA45" w:rsidR="00C44E79" w:rsidRDefault="00C44E79" w:rsidP="002D3EFA">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commentRangeStart w:id="282"/>
      <w:r w:rsidRPr="00C65024">
        <w:rPr>
          <w:rFonts w:ascii="Times New Roman" w:hAnsi="Times New Roman" w:cs="Times New Roman"/>
          <w:b/>
          <w:bCs/>
          <w:sz w:val="24"/>
          <w:szCs w:val="24"/>
          <w:bdr w:val="none" w:sz="0" w:space="0" w:color="auto" w:frame="1"/>
          <w:lang w:eastAsia="et-EE"/>
        </w:rPr>
        <w:t xml:space="preserve">§ </w:t>
      </w:r>
      <w:r w:rsidR="000D16FC" w:rsidRPr="00C65024">
        <w:rPr>
          <w:rFonts w:ascii="Times New Roman" w:hAnsi="Times New Roman" w:cs="Times New Roman"/>
          <w:b/>
          <w:bCs/>
          <w:sz w:val="24"/>
          <w:szCs w:val="24"/>
          <w:bdr w:val="none" w:sz="0" w:space="0" w:color="auto" w:frame="1"/>
          <w:lang w:eastAsia="et-EE"/>
        </w:rPr>
        <w:t>60</w:t>
      </w:r>
      <w:r w:rsidRPr="00C65024">
        <w:rPr>
          <w:rFonts w:ascii="Times New Roman" w:hAnsi="Times New Roman" w:cs="Times New Roman"/>
          <w:b/>
          <w:bCs/>
          <w:sz w:val="24"/>
          <w:szCs w:val="24"/>
          <w:bdr w:val="none" w:sz="0" w:space="0" w:color="auto" w:frame="1"/>
          <w:lang w:eastAsia="et-EE"/>
        </w:rPr>
        <w:t>. Otsuse järgimine</w:t>
      </w:r>
      <w:commentRangeEnd w:id="282"/>
      <w:r w:rsidR="00FB2AE5">
        <w:rPr>
          <w:rStyle w:val="Kommentaariviide"/>
        </w:rPr>
        <w:commentReference w:id="282"/>
      </w:r>
    </w:p>
    <w:p w14:paraId="1BD83EB1" w14:textId="77777777" w:rsidR="00C65024" w:rsidRPr="00C65024" w:rsidRDefault="00C65024" w:rsidP="002D3EFA">
      <w:pPr>
        <w:shd w:val="clear" w:color="auto" w:fill="FFFFFF"/>
        <w:spacing w:after="0" w:line="240" w:lineRule="auto"/>
        <w:jc w:val="both"/>
        <w:outlineLvl w:val="2"/>
        <w:rPr>
          <w:rFonts w:ascii="Times New Roman" w:hAnsi="Times New Roman" w:cs="Times New Roman"/>
          <w:b/>
          <w:bCs/>
          <w:sz w:val="24"/>
          <w:szCs w:val="24"/>
          <w:bdr w:val="none" w:sz="0" w:space="0" w:color="auto" w:frame="1"/>
          <w:lang w:eastAsia="et-EE"/>
        </w:rPr>
      </w:pPr>
    </w:p>
    <w:p w14:paraId="438019D0" w14:textId="32D74015" w:rsidR="00C44E79" w:rsidRPr="00C65024" w:rsidRDefault="00C65024" w:rsidP="002D3EFA">
      <w:pPr>
        <w:shd w:val="clear" w:color="auto" w:fill="FFFFFF"/>
        <w:spacing w:after="0" w:line="240" w:lineRule="auto"/>
        <w:jc w:val="both"/>
        <w:outlineLvl w:val="2"/>
        <w:rPr>
          <w:rFonts w:ascii="Times New Roman" w:hAnsi="Times New Roman"/>
          <w:sz w:val="24"/>
          <w:szCs w:val="24"/>
          <w:bdr w:val="none" w:sz="0" w:space="0" w:color="auto" w:frame="1"/>
          <w:lang w:eastAsia="et-EE"/>
        </w:rPr>
      </w:pPr>
      <w:r>
        <w:rPr>
          <w:rFonts w:ascii="Times New Roman" w:hAnsi="Times New Roman"/>
          <w:sz w:val="24"/>
          <w:szCs w:val="24"/>
          <w:bdr w:val="none" w:sz="0" w:space="0" w:color="auto" w:frame="1"/>
          <w:lang w:eastAsia="et-EE"/>
        </w:rPr>
        <w:t xml:space="preserve">(1) </w:t>
      </w:r>
      <w:r w:rsidR="00C44E79" w:rsidRPr="00C65024">
        <w:rPr>
          <w:rFonts w:ascii="Times New Roman" w:hAnsi="Times New Roman"/>
          <w:sz w:val="24"/>
          <w:szCs w:val="24"/>
          <w:bdr w:val="none" w:sz="0" w:space="0" w:color="auto" w:frame="1"/>
          <w:lang w:eastAsia="et-EE"/>
        </w:rPr>
        <w:t xml:space="preserve">Komisjoni otsuse järgimiseks on kauplejal </w:t>
      </w:r>
      <w:ins w:id="283" w:author="Merike Koppel JM" w:date="2024-10-01T12:10:00Z">
        <w:r w:rsidR="00FA6B3F">
          <w:rPr>
            <w:rFonts w:ascii="Times New Roman" w:hAnsi="Times New Roman"/>
            <w:sz w:val="24"/>
            <w:szCs w:val="24"/>
            <w:bdr w:val="none" w:sz="0" w:space="0" w:color="auto" w:frame="1"/>
            <w:lang w:eastAsia="et-EE"/>
          </w:rPr>
          <w:t xml:space="preserve">aega </w:t>
        </w:r>
      </w:ins>
      <w:r w:rsidR="00C44E79" w:rsidRPr="00C65024">
        <w:rPr>
          <w:rFonts w:ascii="Times New Roman" w:hAnsi="Times New Roman"/>
          <w:sz w:val="24"/>
          <w:szCs w:val="24"/>
          <w:bdr w:val="none" w:sz="0" w:space="0" w:color="auto" w:frame="1"/>
          <w:lang w:eastAsia="et-EE"/>
        </w:rPr>
        <w:t xml:space="preserve">30 päeva </w:t>
      </w:r>
      <w:del w:id="284" w:author="Merike Koppel JM" w:date="2024-09-25T11:41:00Z">
        <w:r w:rsidR="00C44E79" w:rsidRPr="00C65024" w:rsidDel="00A72FB2">
          <w:rPr>
            <w:rFonts w:ascii="Times New Roman" w:hAnsi="Times New Roman"/>
            <w:sz w:val="24"/>
            <w:szCs w:val="24"/>
            <w:bdr w:val="none" w:sz="0" w:space="0" w:color="auto" w:frame="1"/>
            <w:lang w:eastAsia="et-EE"/>
          </w:rPr>
          <w:delText xml:space="preserve">arvates </w:delText>
        </w:r>
      </w:del>
      <w:r w:rsidR="00C44E79" w:rsidRPr="00C65024">
        <w:rPr>
          <w:rFonts w:ascii="Times New Roman" w:hAnsi="Times New Roman"/>
          <w:sz w:val="24"/>
          <w:szCs w:val="24"/>
          <w:bdr w:val="none" w:sz="0" w:space="0" w:color="auto" w:frame="1"/>
          <w:lang w:eastAsia="et-EE"/>
        </w:rPr>
        <w:t>selle Tarbijakaitse ja Tehnilise Järelevalve Ameti veebilehel avaldamise päevale järgnevast päevast</w:t>
      </w:r>
      <w:ins w:id="285" w:author="Merike Koppel JM" w:date="2024-09-25T11:41:00Z">
        <w:r w:rsidR="00A72FB2">
          <w:rPr>
            <w:rFonts w:ascii="Times New Roman" w:hAnsi="Times New Roman"/>
            <w:sz w:val="24"/>
            <w:szCs w:val="24"/>
            <w:bdr w:val="none" w:sz="0" w:space="0" w:color="auto" w:frame="1"/>
            <w:lang w:eastAsia="et-EE"/>
          </w:rPr>
          <w:t xml:space="preserve"> arvates</w:t>
        </w:r>
      </w:ins>
      <w:r w:rsidR="00C44E79" w:rsidRPr="00C65024">
        <w:rPr>
          <w:rFonts w:ascii="Times New Roman" w:hAnsi="Times New Roman"/>
          <w:sz w:val="24"/>
          <w:szCs w:val="24"/>
          <w:bdr w:val="none" w:sz="0" w:space="0" w:color="auto" w:frame="1"/>
          <w:lang w:eastAsia="et-EE"/>
        </w:rPr>
        <w:t>, kui otsuses ei ole määratud teist tähtaega.</w:t>
      </w:r>
    </w:p>
    <w:p w14:paraId="01D3A85B" w14:textId="77777777" w:rsidR="003D5D51" w:rsidRPr="00C65024" w:rsidRDefault="003D5D51" w:rsidP="002D3EFA">
      <w:pPr>
        <w:pStyle w:val="Loendilik"/>
        <w:shd w:val="clear" w:color="auto" w:fill="FFFFFF"/>
        <w:spacing w:after="0" w:line="240" w:lineRule="auto"/>
        <w:jc w:val="both"/>
        <w:outlineLvl w:val="2"/>
        <w:rPr>
          <w:rFonts w:ascii="Times New Roman" w:hAnsi="Times New Roman"/>
          <w:sz w:val="24"/>
          <w:szCs w:val="24"/>
          <w:bdr w:val="none" w:sz="0" w:space="0" w:color="auto" w:frame="1"/>
          <w:lang w:eastAsia="et-EE"/>
        </w:rPr>
      </w:pPr>
    </w:p>
    <w:p w14:paraId="1D806A56" w14:textId="04AF3275" w:rsidR="003D5D51" w:rsidRPr="00C65024" w:rsidRDefault="0097542C" w:rsidP="002D3EFA">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r w:rsidRPr="00C65024">
        <w:rPr>
          <w:rFonts w:ascii="Times New Roman" w:hAnsi="Times New Roman"/>
          <w:sz w:val="24"/>
          <w:szCs w:val="24"/>
          <w:bdr w:val="none" w:sz="0" w:space="0" w:color="auto" w:frame="1"/>
          <w:lang w:eastAsia="et-EE"/>
        </w:rPr>
        <w:t>(</w:t>
      </w:r>
      <w:r w:rsidR="00136E0C">
        <w:rPr>
          <w:rFonts w:ascii="Times New Roman" w:hAnsi="Times New Roman"/>
          <w:sz w:val="24"/>
          <w:szCs w:val="24"/>
          <w:bdr w:val="none" w:sz="0" w:space="0" w:color="auto" w:frame="1"/>
          <w:lang w:eastAsia="et-EE"/>
        </w:rPr>
        <w:t>2</w:t>
      </w:r>
      <w:r w:rsidRPr="00C65024">
        <w:rPr>
          <w:rFonts w:ascii="Times New Roman" w:hAnsi="Times New Roman"/>
          <w:sz w:val="24"/>
          <w:szCs w:val="24"/>
          <w:bdr w:val="none" w:sz="0" w:space="0" w:color="auto" w:frame="1"/>
          <w:lang w:eastAsia="et-EE"/>
        </w:rPr>
        <w:t>)</w:t>
      </w:r>
      <w:r w:rsidR="00136E0C">
        <w:rPr>
          <w:rFonts w:ascii="Times New Roman" w:hAnsi="Times New Roman"/>
          <w:sz w:val="24"/>
          <w:szCs w:val="24"/>
          <w:bdr w:val="none" w:sz="0" w:space="0" w:color="auto" w:frame="1"/>
          <w:lang w:eastAsia="et-EE"/>
        </w:rPr>
        <w:t xml:space="preserve"> </w:t>
      </w:r>
      <w:ins w:id="286" w:author="Merike Koppel JM" w:date="2024-09-25T11:42:00Z">
        <w:r w:rsidR="00A72FB2">
          <w:rPr>
            <w:rFonts w:ascii="Times New Roman" w:hAnsi="Times New Roman"/>
            <w:sz w:val="24"/>
            <w:szCs w:val="24"/>
            <w:bdr w:val="none" w:sz="0" w:space="0" w:color="auto" w:frame="1"/>
            <w:lang w:eastAsia="et-EE"/>
          </w:rPr>
          <w:t xml:space="preserve">Komisjoni </w:t>
        </w:r>
        <w:commentRangeStart w:id="287"/>
        <w:r w:rsidR="00A72FB2">
          <w:rPr>
            <w:rFonts w:ascii="Times New Roman" w:hAnsi="Times New Roman"/>
            <w:sz w:val="24"/>
            <w:szCs w:val="24"/>
            <w:bdr w:val="none" w:sz="0" w:space="0" w:color="auto" w:frame="1"/>
            <w:lang w:eastAsia="et-EE"/>
          </w:rPr>
          <w:t>esimees</w:t>
        </w:r>
      </w:ins>
      <w:commentRangeEnd w:id="287"/>
      <w:ins w:id="288" w:author="Merike Koppel JM" w:date="2024-10-08T10:09:00Z">
        <w:r w:rsidR="009D6BD3">
          <w:rPr>
            <w:rStyle w:val="Kommentaariviide"/>
          </w:rPr>
          <w:commentReference w:id="287"/>
        </w:r>
      </w:ins>
      <w:ins w:id="289" w:author="Merike Koppel JM" w:date="2024-09-25T11:42:00Z">
        <w:r w:rsidR="00A72FB2">
          <w:rPr>
            <w:rFonts w:ascii="Times New Roman" w:hAnsi="Times New Roman"/>
            <w:sz w:val="24"/>
            <w:szCs w:val="24"/>
            <w:bdr w:val="none" w:sz="0" w:space="0" w:color="auto" w:frame="1"/>
            <w:lang w:eastAsia="et-EE"/>
          </w:rPr>
          <w:t xml:space="preserve"> võib p</w:t>
        </w:r>
      </w:ins>
      <w:del w:id="290" w:author="Merike Koppel JM" w:date="2024-09-25T11:42:00Z">
        <w:r w:rsidR="003D5D51" w:rsidRPr="00AC5A6C" w:rsidDel="00A72FB2">
          <w:rPr>
            <w:rFonts w:ascii="Times New Roman" w:hAnsi="Times New Roman"/>
            <w:sz w:val="24"/>
            <w:szCs w:val="24"/>
            <w:bdr w:val="none" w:sz="0" w:space="0" w:color="auto" w:frame="1"/>
            <w:lang w:eastAsia="et-EE"/>
          </w:rPr>
          <w:delText>P</w:delText>
        </w:r>
      </w:del>
      <w:r w:rsidR="003D5D51" w:rsidRPr="00AC5A6C">
        <w:rPr>
          <w:rFonts w:ascii="Times New Roman" w:hAnsi="Times New Roman"/>
          <w:sz w:val="24"/>
          <w:szCs w:val="24"/>
          <w:bdr w:val="none" w:sz="0" w:space="0" w:color="auto" w:frame="1"/>
          <w:lang w:eastAsia="et-EE"/>
        </w:rPr>
        <w:t xml:space="preserve">oole põhjendatud taotlusel </w:t>
      </w:r>
      <w:del w:id="291" w:author="Merike Koppel JM" w:date="2024-09-25T11:42:00Z">
        <w:r w:rsidR="003D5D51" w:rsidRPr="00AC5A6C" w:rsidDel="00A72FB2">
          <w:rPr>
            <w:rFonts w:ascii="Times New Roman" w:hAnsi="Times New Roman"/>
            <w:sz w:val="24"/>
            <w:szCs w:val="24"/>
            <w:bdr w:val="none" w:sz="0" w:space="0" w:color="auto" w:frame="1"/>
            <w:lang w:eastAsia="et-EE"/>
          </w:rPr>
          <w:delText xml:space="preserve">võib komisjoni </w:delText>
        </w:r>
        <w:r w:rsidR="009C6ABA" w:rsidDel="00A72FB2">
          <w:rPr>
            <w:rFonts w:ascii="Times New Roman" w:hAnsi="Times New Roman"/>
            <w:sz w:val="24"/>
            <w:szCs w:val="24"/>
            <w:bdr w:val="none" w:sz="0" w:space="0" w:color="auto" w:frame="1"/>
            <w:lang w:eastAsia="et-EE"/>
          </w:rPr>
          <w:delText xml:space="preserve">esimees </w:delText>
        </w:r>
      </w:del>
      <w:r w:rsidR="00E47A64" w:rsidRPr="00AC5A6C">
        <w:rPr>
          <w:rFonts w:ascii="Times New Roman" w:hAnsi="Times New Roman"/>
          <w:sz w:val="24"/>
          <w:szCs w:val="24"/>
          <w:bdr w:val="none" w:sz="0" w:space="0" w:color="auto" w:frame="1"/>
          <w:lang w:eastAsia="et-EE"/>
        </w:rPr>
        <w:t xml:space="preserve">selgitada otsuse järgimist ja </w:t>
      </w:r>
      <w:r w:rsidR="003D5D51" w:rsidRPr="00AC5A6C">
        <w:rPr>
          <w:rFonts w:ascii="Times New Roman" w:hAnsi="Times New Roman"/>
          <w:sz w:val="24"/>
          <w:szCs w:val="24"/>
          <w:bdr w:val="none" w:sz="0" w:space="0" w:color="auto" w:frame="1"/>
          <w:lang w:eastAsia="et-EE"/>
        </w:rPr>
        <w:t xml:space="preserve">pikendada otsuse järgimiseks antud tähtaega. </w:t>
      </w:r>
    </w:p>
    <w:p w14:paraId="246B1742" w14:textId="77777777" w:rsidR="00C44E79"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p>
    <w:p w14:paraId="3B67F886" w14:textId="7C577A95" w:rsidR="00C44E79"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t>(</w:t>
      </w:r>
      <w:r w:rsidR="00136E0C">
        <w:rPr>
          <w:rFonts w:ascii="Times New Roman" w:hAnsi="Times New Roman" w:cs="Times New Roman"/>
          <w:sz w:val="24"/>
          <w:szCs w:val="24"/>
          <w:bdr w:val="none" w:sz="0" w:space="0" w:color="auto" w:frame="1"/>
          <w:lang w:eastAsia="et-EE"/>
        </w:rPr>
        <w:t>3</w:t>
      </w:r>
      <w:r w:rsidRPr="00C65024">
        <w:rPr>
          <w:rFonts w:ascii="Times New Roman" w:hAnsi="Times New Roman" w:cs="Times New Roman"/>
          <w:sz w:val="24"/>
          <w:szCs w:val="24"/>
          <w:bdr w:val="none" w:sz="0" w:space="0" w:color="auto" w:frame="1"/>
          <w:lang w:eastAsia="et-EE"/>
        </w:rPr>
        <w:t xml:space="preserve">) Kui pooled komisjoni otsusega ei nõustu ja seda ei järgi, võivad nad pöörduda sama vaidluse läbivaatamiseks maakohtusse. </w:t>
      </w:r>
      <w:r w:rsidR="003D5D51" w:rsidRPr="00AC5A6C">
        <w:rPr>
          <w:rFonts w:ascii="Times New Roman" w:hAnsi="Times New Roman" w:cs="Times New Roman"/>
          <w:sz w:val="24"/>
          <w:szCs w:val="24"/>
          <w:bdr w:val="none" w:sz="0" w:space="0" w:color="auto" w:frame="1"/>
          <w:lang w:eastAsia="et-EE"/>
        </w:rPr>
        <w:t>Otsusega mittenõustumisel on k</w:t>
      </w:r>
      <w:r w:rsidRPr="00C65024">
        <w:rPr>
          <w:rFonts w:ascii="Times New Roman" w:hAnsi="Times New Roman" w:cs="Times New Roman"/>
          <w:sz w:val="24"/>
          <w:szCs w:val="24"/>
          <w:bdr w:val="none" w:sz="0" w:space="0" w:color="auto" w:frame="1"/>
          <w:lang w:eastAsia="et-EE"/>
        </w:rPr>
        <w:t>ohtusse pöördumise vorm hagiavaldus</w:t>
      </w:r>
      <w:r w:rsidR="002D3EFA">
        <w:rPr>
          <w:rFonts w:ascii="Times New Roman" w:hAnsi="Times New Roman" w:cs="Times New Roman"/>
          <w:sz w:val="24"/>
          <w:szCs w:val="24"/>
          <w:bdr w:val="none" w:sz="0" w:space="0" w:color="auto" w:frame="1"/>
          <w:lang w:eastAsia="et-EE"/>
        </w:rPr>
        <w:t>.</w:t>
      </w:r>
    </w:p>
    <w:p w14:paraId="066EA419" w14:textId="77777777" w:rsidR="00C25910" w:rsidRPr="00C65024" w:rsidRDefault="00C25910"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p>
    <w:p w14:paraId="45450F18" w14:textId="1ED6FEB3" w:rsidR="00C44E79"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t>(</w:t>
      </w:r>
      <w:r w:rsidR="00136E0C">
        <w:rPr>
          <w:rFonts w:ascii="Times New Roman" w:hAnsi="Times New Roman" w:cs="Times New Roman"/>
          <w:sz w:val="24"/>
          <w:szCs w:val="24"/>
          <w:bdr w:val="none" w:sz="0" w:space="0" w:color="auto" w:frame="1"/>
          <w:lang w:eastAsia="et-EE"/>
        </w:rPr>
        <w:t>4</w:t>
      </w:r>
      <w:r w:rsidRPr="00C65024">
        <w:rPr>
          <w:rFonts w:ascii="Times New Roman" w:hAnsi="Times New Roman" w:cs="Times New Roman"/>
          <w:sz w:val="24"/>
          <w:szCs w:val="24"/>
          <w:bdr w:val="none" w:sz="0" w:space="0" w:color="auto" w:frame="1"/>
          <w:lang w:eastAsia="et-EE"/>
        </w:rPr>
        <w:t xml:space="preserve">) Kaupleja </w:t>
      </w:r>
      <w:r w:rsidR="00745E44" w:rsidRPr="00AC5A6C">
        <w:rPr>
          <w:rFonts w:ascii="Times New Roman" w:hAnsi="Times New Roman" w:cs="Times New Roman"/>
          <w:sz w:val="24"/>
          <w:szCs w:val="24"/>
          <w:bdr w:val="none" w:sz="0" w:space="0" w:color="auto" w:frame="1"/>
          <w:lang w:eastAsia="et-EE"/>
        </w:rPr>
        <w:t xml:space="preserve">on kohustatud </w:t>
      </w:r>
      <w:r w:rsidRPr="00C65024">
        <w:rPr>
          <w:rFonts w:ascii="Times New Roman" w:hAnsi="Times New Roman" w:cs="Times New Roman"/>
          <w:sz w:val="24"/>
          <w:szCs w:val="24"/>
          <w:bdr w:val="none" w:sz="0" w:space="0" w:color="auto" w:frame="1"/>
          <w:lang w:eastAsia="et-EE"/>
        </w:rPr>
        <w:t>teavita</w:t>
      </w:r>
      <w:r w:rsidR="00745E44" w:rsidRPr="00AC5A6C">
        <w:rPr>
          <w:rFonts w:ascii="Times New Roman" w:hAnsi="Times New Roman" w:cs="Times New Roman"/>
          <w:sz w:val="24"/>
          <w:szCs w:val="24"/>
          <w:bdr w:val="none" w:sz="0" w:space="0" w:color="auto" w:frame="1"/>
          <w:lang w:eastAsia="et-EE"/>
        </w:rPr>
        <w:t>ma</w:t>
      </w:r>
      <w:r w:rsidR="00E92892" w:rsidRPr="00C65024">
        <w:rPr>
          <w:rFonts w:ascii="Times New Roman" w:hAnsi="Times New Roman" w:cs="Times New Roman"/>
          <w:sz w:val="24"/>
          <w:szCs w:val="24"/>
          <w:bdr w:val="none" w:sz="0" w:space="0" w:color="auto" w:frame="1"/>
          <w:lang w:eastAsia="et-EE"/>
        </w:rPr>
        <w:t xml:space="preserve"> </w:t>
      </w:r>
      <w:r w:rsidR="00E92892" w:rsidRPr="00F33343">
        <w:rPr>
          <w:rFonts w:ascii="Times New Roman" w:hAnsi="Times New Roman" w:cs="Times New Roman"/>
          <w:sz w:val="24"/>
          <w:szCs w:val="24"/>
          <w:bdr w:val="none" w:sz="0" w:space="0" w:color="auto" w:frame="1"/>
          <w:lang w:eastAsia="et-EE"/>
        </w:rPr>
        <w:t>komisjoni sekretariaati</w:t>
      </w:r>
      <w:r w:rsidR="00DD2FDD">
        <w:rPr>
          <w:rFonts w:ascii="Times New Roman" w:hAnsi="Times New Roman" w:cs="Times New Roman"/>
          <w:sz w:val="24"/>
          <w:szCs w:val="24"/>
          <w:bdr w:val="none" w:sz="0" w:space="0" w:color="auto" w:frame="1"/>
          <w:lang w:eastAsia="et-EE"/>
        </w:rPr>
        <w:t xml:space="preserve"> otsuses märgitud tähtaja jooksul</w:t>
      </w:r>
      <w:r w:rsidR="00FB419B">
        <w:rPr>
          <w:rFonts w:ascii="Times New Roman" w:hAnsi="Times New Roman" w:cs="Times New Roman"/>
          <w:sz w:val="24"/>
          <w:szCs w:val="24"/>
          <w:bdr w:val="none" w:sz="0" w:space="0" w:color="auto" w:frame="1"/>
          <w:lang w:eastAsia="et-EE"/>
        </w:rPr>
        <w:t xml:space="preserve"> </w:t>
      </w:r>
      <w:r w:rsidRPr="00F33343">
        <w:rPr>
          <w:rFonts w:ascii="Times New Roman" w:hAnsi="Times New Roman" w:cs="Times New Roman"/>
          <w:sz w:val="24"/>
          <w:szCs w:val="24"/>
          <w:bdr w:val="none" w:sz="0" w:space="0" w:color="auto" w:frame="1"/>
          <w:lang w:eastAsia="et-EE"/>
        </w:rPr>
        <w:t xml:space="preserve">kirjalikult otsuse järgimisest </w:t>
      </w:r>
      <w:r w:rsidR="00E03FF3" w:rsidRPr="00F33343">
        <w:rPr>
          <w:rFonts w:ascii="Times New Roman" w:hAnsi="Times New Roman" w:cs="Times New Roman"/>
          <w:sz w:val="24"/>
          <w:szCs w:val="24"/>
          <w:bdr w:val="none" w:sz="0" w:space="0" w:color="auto" w:frame="1"/>
          <w:lang w:eastAsia="et-EE"/>
        </w:rPr>
        <w:t xml:space="preserve">ja esitama </w:t>
      </w:r>
      <w:r w:rsidR="00F0087A">
        <w:rPr>
          <w:rFonts w:ascii="Times New Roman" w:hAnsi="Times New Roman" w:cs="Times New Roman"/>
          <w:sz w:val="24"/>
          <w:szCs w:val="24"/>
          <w:bdr w:val="none" w:sz="0" w:space="0" w:color="auto" w:frame="1"/>
          <w:lang w:eastAsia="et-EE"/>
        </w:rPr>
        <w:t xml:space="preserve">seda </w:t>
      </w:r>
      <w:r w:rsidR="00E03FF3" w:rsidRPr="00F33343">
        <w:rPr>
          <w:rFonts w:ascii="Times New Roman" w:hAnsi="Times New Roman" w:cs="Times New Roman"/>
          <w:sz w:val="24"/>
          <w:szCs w:val="24"/>
          <w:bdr w:val="none" w:sz="0" w:space="0" w:color="auto" w:frame="1"/>
          <w:lang w:eastAsia="et-EE"/>
        </w:rPr>
        <w:t xml:space="preserve">tõendavad dokumendid </w:t>
      </w:r>
      <w:r w:rsidRPr="00C65024">
        <w:rPr>
          <w:rFonts w:ascii="Times New Roman" w:hAnsi="Times New Roman" w:cs="Times New Roman"/>
          <w:sz w:val="24"/>
          <w:szCs w:val="24"/>
          <w:bdr w:val="none" w:sz="0" w:space="0" w:color="auto" w:frame="1"/>
          <w:lang w:eastAsia="et-EE"/>
        </w:rPr>
        <w:t>või samas asjas maakohtusse pöördumisest</w:t>
      </w:r>
      <w:r w:rsidR="00F33343">
        <w:rPr>
          <w:rFonts w:ascii="Times New Roman" w:hAnsi="Times New Roman" w:cs="Times New Roman"/>
          <w:sz w:val="24"/>
          <w:szCs w:val="24"/>
          <w:bdr w:val="none" w:sz="0" w:space="0" w:color="auto" w:frame="1"/>
          <w:lang w:eastAsia="et-EE"/>
        </w:rPr>
        <w:t xml:space="preserve"> </w:t>
      </w:r>
      <w:commentRangeStart w:id="292"/>
      <w:r w:rsidR="003D474B" w:rsidRPr="00AC5A6C">
        <w:rPr>
          <w:rFonts w:ascii="Times New Roman" w:hAnsi="Times New Roman" w:cs="Times New Roman"/>
          <w:sz w:val="24"/>
          <w:szCs w:val="24"/>
          <w:bdr w:val="none" w:sz="0" w:space="0" w:color="auto" w:frame="1"/>
          <w:lang w:eastAsia="et-EE"/>
        </w:rPr>
        <w:t xml:space="preserve">ja </w:t>
      </w:r>
      <w:del w:id="293" w:author="Merike Koppel JM" w:date="2024-10-01T12:13:00Z">
        <w:r w:rsidR="003D474B" w:rsidRPr="00AC5A6C" w:rsidDel="00FA6B3F">
          <w:rPr>
            <w:rFonts w:ascii="Times New Roman" w:hAnsi="Times New Roman" w:cs="Times New Roman"/>
            <w:sz w:val="24"/>
            <w:szCs w:val="24"/>
            <w:bdr w:val="none" w:sz="0" w:space="0" w:color="auto" w:frame="1"/>
            <w:lang w:eastAsia="et-EE"/>
          </w:rPr>
          <w:delText xml:space="preserve">kohtupoolt </w:delText>
        </w:r>
      </w:del>
      <w:r w:rsidR="003D474B" w:rsidRPr="00AC5A6C">
        <w:rPr>
          <w:rFonts w:ascii="Times New Roman" w:hAnsi="Times New Roman" w:cs="Times New Roman"/>
          <w:sz w:val="24"/>
          <w:szCs w:val="24"/>
          <w:bdr w:val="none" w:sz="0" w:space="0" w:color="auto" w:frame="1"/>
          <w:lang w:eastAsia="et-EE"/>
        </w:rPr>
        <w:t xml:space="preserve">hagiavalduse vastuvõtmise </w:t>
      </w:r>
      <w:ins w:id="294" w:author="Merike Koppel JM" w:date="2024-10-01T12:13:00Z">
        <w:r w:rsidR="00FA6B3F">
          <w:rPr>
            <w:rFonts w:ascii="Times New Roman" w:hAnsi="Times New Roman" w:cs="Times New Roman"/>
            <w:sz w:val="24"/>
            <w:szCs w:val="24"/>
            <w:bdr w:val="none" w:sz="0" w:space="0" w:color="auto" w:frame="1"/>
            <w:lang w:eastAsia="et-EE"/>
          </w:rPr>
          <w:t xml:space="preserve">kohtupoolsest </w:t>
        </w:r>
      </w:ins>
      <w:r w:rsidR="003D474B" w:rsidRPr="00AC5A6C">
        <w:rPr>
          <w:rFonts w:ascii="Times New Roman" w:hAnsi="Times New Roman" w:cs="Times New Roman"/>
          <w:sz w:val="24"/>
          <w:szCs w:val="24"/>
          <w:bdr w:val="none" w:sz="0" w:space="0" w:color="auto" w:frame="1"/>
          <w:lang w:eastAsia="et-EE"/>
        </w:rPr>
        <w:t>kinnitusest</w:t>
      </w:r>
      <w:commentRangeEnd w:id="292"/>
      <w:r w:rsidR="00A72FB2">
        <w:rPr>
          <w:rStyle w:val="Kommentaariviide"/>
        </w:rPr>
        <w:commentReference w:id="292"/>
      </w:r>
      <w:r w:rsidR="003D474B" w:rsidRPr="00AC5A6C">
        <w:rPr>
          <w:rFonts w:ascii="Times New Roman" w:hAnsi="Times New Roman" w:cs="Times New Roman"/>
          <w:sz w:val="24"/>
          <w:szCs w:val="24"/>
          <w:bdr w:val="none" w:sz="0" w:space="0" w:color="auto" w:frame="1"/>
          <w:lang w:eastAsia="et-EE"/>
        </w:rPr>
        <w:t>.</w:t>
      </w:r>
    </w:p>
    <w:p w14:paraId="487437EE" w14:textId="77777777" w:rsidR="00E92892" w:rsidRPr="00C65024" w:rsidRDefault="00E92892"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p>
    <w:p w14:paraId="05215114" w14:textId="30233AE3" w:rsidR="00745E44" w:rsidRPr="00C65024" w:rsidRDefault="00E92892"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t>(</w:t>
      </w:r>
      <w:r w:rsidR="00136E0C">
        <w:rPr>
          <w:rFonts w:ascii="Times New Roman" w:hAnsi="Times New Roman" w:cs="Times New Roman"/>
          <w:sz w:val="24"/>
          <w:szCs w:val="24"/>
          <w:bdr w:val="none" w:sz="0" w:space="0" w:color="auto" w:frame="1"/>
          <w:lang w:eastAsia="et-EE"/>
        </w:rPr>
        <w:t>5</w:t>
      </w:r>
      <w:r w:rsidRPr="00C65024">
        <w:rPr>
          <w:rFonts w:ascii="Times New Roman" w:hAnsi="Times New Roman" w:cs="Times New Roman"/>
          <w:sz w:val="24"/>
          <w:szCs w:val="24"/>
          <w:bdr w:val="none" w:sz="0" w:space="0" w:color="auto" w:frame="1"/>
          <w:lang w:eastAsia="et-EE"/>
        </w:rPr>
        <w:t xml:space="preserve">) Kui </w:t>
      </w:r>
      <w:r w:rsidR="00745E44" w:rsidRPr="00AC5A6C">
        <w:rPr>
          <w:rFonts w:ascii="Times New Roman" w:hAnsi="Times New Roman" w:cs="Times New Roman"/>
          <w:sz w:val="24"/>
          <w:szCs w:val="24"/>
          <w:bdr w:val="none" w:sz="0" w:space="0" w:color="auto" w:frame="1"/>
          <w:lang w:eastAsia="et-EE"/>
        </w:rPr>
        <w:t>kumbki pool</w:t>
      </w:r>
      <w:r w:rsidRPr="00C65024">
        <w:rPr>
          <w:rFonts w:ascii="Times New Roman" w:hAnsi="Times New Roman" w:cs="Times New Roman"/>
          <w:sz w:val="24"/>
          <w:szCs w:val="24"/>
          <w:bdr w:val="none" w:sz="0" w:space="0" w:color="auto" w:frame="1"/>
          <w:lang w:eastAsia="et-EE"/>
        </w:rPr>
        <w:t xml:space="preserve"> ei teavita</w:t>
      </w:r>
      <w:r w:rsidR="00E03FF3" w:rsidRPr="00AC5A6C">
        <w:rPr>
          <w:rFonts w:ascii="Times New Roman" w:hAnsi="Times New Roman" w:cs="Times New Roman"/>
          <w:sz w:val="24"/>
          <w:szCs w:val="24"/>
          <w:bdr w:val="none" w:sz="0" w:space="0" w:color="auto" w:frame="1"/>
          <w:lang w:eastAsia="et-EE"/>
        </w:rPr>
        <w:t xml:space="preserve"> </w:t>
      </w:r>
      <w:commentRangeStart w:id="295"/>
      <w:del w:id="296" w:author="Merike Koppel JM" w:date="2024-09-25T11:50:00Z">
        <w:r w:rsidR="0019317F" w:rsidRPr="0019317F" w:rsidDel="00A72FB2">
          <w:rPr>
            <w:rFonts w:ascii="Times New Roman" w:hAnsi="Times New Roman" w:cs="Times New Roman"/>
            <w:sz w:val="24"/>
            <w:szCs w:val="24"/>
            <w:bdr w:val="none" w:sz="0" w:space="0" w:color="auto" w:frame="1"/>
            <w:lang w:eastAsia="et-EE"/>
          </w:rPr>
          <w:delText>ega</w:delText>
        </w:r>
        <w:r w:rsidR="0019317F" w:rsidDel="00A72FB2">
          <w:rPr>
            <w:rFonts w:ascii="Times New Roman" w:hAnsi="Times New Roman" w:cs="Times New Roman"/>
            <w:sz w:val="24"/>
            <w:szCs w:val="24"/>
            <w:bdr w:val="none" w:sz="0" w:space="0" w:color="auto" w:frame="1"/>
            <w:lang w:eastAsia="et-EE"/>
          </w:rPr>
          <w:delText xml:space="preserve"> </w:delText>
        </w:r>
        <w:r w:rsidR="00E03FF3" w:rsidRPr="0019317F" w:rsidDel="00A72FB2">
          <w:rPr>
            <w:rFonts w:ascii="Times New Roman" w:hAnsi="Times New Roman" w:cs="Times New Roman"/>
            <w:sz w:val="24"/>
            <w:szCs w:val="24"/>
            <w:bdr w:val="none" w:sz="0" w:space="0" w:color="auto" w:frame="1"/>
            <w:lang w:eastAsia="et-EE"/>
          </w:rPr>
          <w:delText>tõenda</w:delText>
        </w:r>
        <w:r w:rsidRPr="00C65024" w:rsidDel="00A72FB2">
          <w:rPr>
            <w:rFonts w:ascii="Times New Roman" w:hAnsi="Times New Roman" w:cs="Times New Roman"/>
            <w:sz w:val="24"/>
            <w:szCs w:val="24"/>
            <w:bdr w:val="none" w:sz="0" w:space="0" w:color="auto" w:frame="1"/>
            <w:lang w:eastAsia="et-EE"/>
          </w:rPr>
          <w:delText xml:space="preserve"> </w:delText>
        </w:r>
      </w:del>
      <w:commentRangeEnd w:id="295"/>
      <w:r w:rsidR="00FA6B3F">
        <w:rPr>
          <w:rStyle w:val="Kommentaariviide"/>
        </w:rPr>
        <w:commentReference w:id="295"/>
      </w:r>
      <w:r w:rsidRPr="00C65024">
        <w:rPr>
          <w:rFonts w:ascii="Times New Roman" w:hAnsi="Times New Roman" w:cs="Times New Roman"/>
          <w:sz w:val="24"/>
          <w:szCs w:val="24"/>
          <w:bdr w:val="none" w:sz="0" w:space="0" w:color="auto" w:frame="1"/>
          <w:lang w:eastAsia="et-EE"/>
        </w:rPr>
        <w:t>komisjoni sekretariaati otsuse järgimisest või vaidluse läbivaatamisest kohtus</w:t>
      </w:r>
      <w:ins w:id="297" w:author="Merike Koppel JM" w:date="2024-09-25T11:50:00Z">
        <w:r w:rsidR="00A72FB2">
          <w:rPr>
            <w:rFonts w:ascii="Times New Roman" w:hAnsi="Times New Roman" w:cs="Times New Roman"/>
            <w:sz w:val="24"/>
            <w:szCs w:val="24"/>
            <w:bdr w:val="none" w:sz="0" w:space="0" w:color="auto" w:frame="1"/>
            <w:lang w:eastAsia="et-EE"/>
          </w:rPr>
          <w:t xml:space="preserve"> ega tõenda seda</w:t>
        </w:r>
      </w:ins>
      <w:r w:rsidRPr="00C65024">
        <w:rPr>
          <w:rFonts w:ascii="Times New Roman" w:hAnsi="Times New Roman" w:cs="Times New Roman"/>
          <w:sz w:val="24"/>
          <w:szCs w:val="24"/>
          <w:bdr w:val="none" w:sz="0" w:space="0" w:color="auto" w:frame="1"/>
          <w:lang w:eastAsia="et-EE"/>
        </w:rPr>
        <w:t>, kannab komisjoni sekretariaat kaupleja komisjoni otsuseid mittejärgivate kauplejate nimekirja.</w:t>
      </w:r>
      <w:r w:rsidR="00745E44" w:rsidRPr="00C65024">
        <w:rPr>
          <w:rFonts w:ascii="Times New Roman" w:hAnsi="Times New Roman" w:cs="Times New Roman"/>
          <w:sz w:val="24"/>
          <w:szCs w:val="24"/>
          <w:bdr w:val="none" w:sz="0" w:space="0" w:color="auto" w:frame="1"/>
          <w:lang w:eastAsia="et-EE"/>
        </w:rPr>
        <w:t xml:space="preserve"> Komisjoni sekretariaat teavitab kauplejat nimekirja kandmisest </w:t>
      </w:r>
      <w:commentRangeStart w:id="298"/>
      <w:r w:rsidR="00745E44" w:rsidRPr="00C65024">
        <w:rPr>
          <w:rFonts w:ascii="Times New Roman" w:hAnsi="Times New Roman" w:cs="Times New Roman"/>
          <w:sz w:val="24"/>
          <w:szCs w:val="24"/>
          <w:bdr w:val="none" w:sz="0" w:space="0" w:color="auto" w:frame="1"/>
          <w:lang w:eastAsia="et-EE"/>
        </w:rPr>
        <w:t>viivitamatult.</w:t>
      </w:r>
      <w:commentRangeEnd w:id="298"/>
      <w:r w:rsidR="00FB2AE5">
        <w:rPr>
          <w:rStyle w:val="Kommentaariviide"/>
        </w:rPr>
        <w:commentReference w:id="298"/>
      </w:r>
    </w:p>
    <w:p w14:paraId="0560F84B" w14:textId="77777777" w:rsidR="00C44E79"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p>
    <w:p w14:paraId="29711847" w14:textId="36A6D186" w:rsidR="00E92892"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lastRenderedPageBreak/>
        <w:t>(</w:t>
      </w:r>
      <w:r w:rsidR="00136E0C">
        <w:rPr>
          <w:rFonts w:ascii="Times New Roman" w:hAnsi="Times New Roman" w:cs="Times New Roman"/>
          <w:sz w:val="24"/>
          <w:szCs w:val="24"/>
          <w:bdr w:val="none" w:sz="0" w:space="0" w:color="auto" w:frame="1"/>
          <w:lang w:eastAsia="et-EE"/>
        </w:rPr>
        <w:t>6</w:t>
      </w:r>
      <w:r w:rsidRPr="00C65024">
        <w:rPr>
          <w:rFonts w:ascii="Times New Roman" w:hAnsi="Times New Roman" w:cs="Times New Roman"/>
          <w:sz w:val="24"/>
          <w:szCs w:val="24"/>
          <w:bdr w:val="none" w:sz="0" w:space="0" w:color="auto" w:frame="1"/>
          <w:lang w:eastAsia="et-EE"/>
        </w:rPr>
        <w:t xml:space="preserve">) Tarbijakaitse ja Tehnilise Järelevalve Ameti veebilehel avaldatakse kauplejate nimekiri, kes ei ole järginud komisjoni otsuseid. </w:t>
      </w:r>
    </w:p>
    <w:p w14:paraId="231540CA" w14:textId="77777777" w:rsidR="00E92892" w:rsidRPr="00C65024" w:rsidRDefault="00E92892"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p>
    <w:p w14:paraId="45CCC229" w14:textId="178183E9" w:rsidR="00C44E79"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t>(</w:t>
      </w:r>
      <w:r w:rsidR="00136E0C">
        <w:rPr>
          <w:rFonts w:ascii="Times New Roman" w:hAnsi="Times New Roman" w:cs="Times New Roman"/>
          <w:sz w:val="24"/>
          <w:szCs w:val="24"/>
          <w:bdr w:val="none" w:sz="0" w:space="0" w:color="auto" w:frame="1"/>
          <w:lang w:eastAsia="et-EE"/>
        </w:rPr>
        <w:t>7</w:t>
      </w:r>
      <w:r w:rsidRPr="00C65024">
        <w:rPr>
          <w:rFonts w:ascii="Times New Roman" w:hAnsi="Times New Roman" w:cs="Times New Roman"/>
          <w:sz w:val="24"/>
          <w:szCs w:val="24"/>
          <w:bdr w:val="none" w:sz="0" w:space="0" w:color="auto" w:frame="1"/>
          <w:lang w:eastAsia="et-EE"/>
        </w:rPr>
        <w:t xml:space="preserve">) </w:t>
      </w:r>
      <w:r w:rsidR="00E92892" w:rsidRPr="00C65024">
        <w:rPr>
          <w:rFonts w:ascii="Times New Roman" w:hAnsi="Times New Roman" w:cs="Times New Roman"/>
          <w:sz w:val="24"/>
          <w:szCs w:val="24"/>
          <w:bdr w:val="none" w:sz="0" w:space="0" w:color="auto" w:frame="1"/>
          <w:lang w:eastAsia="et-EE"/>
        </w:rPr>
        <w:t>Komisjoni sekretariaat kustutab n</w:t>
      </w:r>
      <w:r w:rsidRPr="00C65024">
        <w:rPr>
          <w:rFonts w:ascii="Times New Roman" w:hAnsi="Times New Roman" w:cs="Times New Roman"/>
          <w:sz w:val="24"/>
          <w:szCs w:val="24"/>
          <w:bdr w:val="none" w:sz="0" w:space="0" w:color="auto" w:frame="1"/>
          <w:lang w:eastAsia="et-EE"/>
        </w:rPr>
        <w:t>imekirja kantud kaupleja nimekirjast, kui:</w:t>
      </w:r>
    </w:p>
    <w:p w14:paraId="5B417390" w14:textId="30BA2A7E" w:rsidR="00C44E79" w:rsidRPr="00C65024"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t xml:space="preserve"> 1) kaupleja järgib komisjoni otsust pärast nimekirja kandmist;</w:t>
      </w:r>
    </w:p>
    <w:p w14:paraId="78FB3EE4" w14:textId="7F450A61" w:rsidR="00C44E79" w:rsidRPr="00F927BC" w:rsidRDefault="00C44E79" w:rsidP="002D3EFA">
      <w:pPr>
        <w:shd w:val="clear" w:color="auto" w:fill="FFFFFF"/>
        <w:spacing w:after="0" w:line="240" w:lineRule="auto"/>
        <w:jc w:val="both"/>
        <w:outlineLvl w:val="2"/>
        <w:rPr>
          <w:rFonts w:ascii="Times New Roman" w:hAnsi="Times New Roman" w:cs="Times New Roman"/>
          <w:sz w:val="24"/>
          <w:szCs w:val="24"/>
          <w:bdr w:val="none" w:sz="0" w:space="0" w:color="auto" w:frame="1"/>
          <w:lang w:eastAsia="et-EE"/>
        </w:rPr>
      </w:pPr>
      <w:r w:rsidRPr="00C65024">
        <w:rPr>
          <w:rFonts w:ascii="Times New Roman" w:hAnsi="Times New Roman" w:cs="Times New Roman"/>
          <w:sz w:val="24"/>
          <w:szCs w:val="24"/>
          <w:bdr w:val="none" w:sz="0" w:space="0" w:color="auto" w:frame="1"/>
          <w:lang w:eastAsia="et-EE"/>
        </w:rPr>
        <w:t xml:space="preserve"> 2) kaupleja nimekirja kandmisest on möödunud üle </w:t>
      </w:r>
      <w:r w:rsidR="008D5B6D" w:rsidRPr="00C65024">
        <w:rPr>
          <w:rFonts w:ascii="Times New Roman" w:hAnsi="Times New Roman" w:cs="Times New Roman"/>
          <w:sz w:val="24"/>
          <w:szCs w:val="24"/>
          <w:bdr w:val="none" w:sz="0" w:space="0" w:color="auto" w:frame="1"/>
          <w:lang w:eastAsia="et-EE"/>
        </w:rPr>
        <w:t xml:space="preserve">36 </w:t>
      </w:r>
      <w:r w:rsidRPr="00C65024">
        <w:rPr>
          <w:rFonts w:ascii="Times New Roman" w:hAnsi="Times New Roman" w:cs="Times New Roman"/>
          <w:sz w:val="24"/>
          <w:szCs w:val="24"/>
          <w:bdr w:val="none" w:sz="0" w:space="0" w:color="auto" w:frame="1"/>
          <w:lang w:eastAsia="et-EE"/>
        </w:rPr>
        <w:t>kuu.</w:t>
      </w:r>
      <w:ins w:id="299" w:author="Merike Koppel JM" w:date="2024-09-25T11:53:00Z">
        <w:r w:rsidR="00A4257B">
          <w:rPr>
            <w:rFonts w:ascii="Times New Roman" w:hAnsi="Times New Roman" w:cs="Times New Roman"/>
            <w:sz w:val="24"/>
            <w:szCs w:val="24"/>
            <w:bdr w:val="none" w:sz="0" w:space="0" w:color="auto" w:frame="1"/>
            <w:lang w:eastAsia="et-EE"/>
          </w:rPr>
          <w:t>“</w:t>
        </w:r>
      </w:ins>
      <w:ins w:id="300" w:author="Merike Koppel JM" w:date="2024-09-25T11:55:00Z">
        <w:r w:rsidR="0098007A">
          <w:rPr>
            <w:rFonts w:ascii="Times New Roman" w:hAnsi="Times New Roman" w:cs="Times New Roman"/>
            <w:sz w:val="24"/>
            <w:szCs w:val="24"/>
            <w:bdr w:val="none" w:sz="0" w:space="0" w:color="auto" w:frame="1"/>
            <w:lang w:eastAsia="et-EE"/>
          </w:rPr>
          <w:t>.</w:t>
        </w:r>
      </w:ins>
    </w:p>
    <w:p w14:paraId="13CAFF26" w14:textId="77777777" w:rsidR="00FB2CFB" w:rsidRPr="00236554" w:rsidRDefault="00FB2CFB"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5186B814" w14:textId="77777777" w:rsidR="00DD3C33" w:rsidRPr="00236554" w:rsidRDefault="00DD3C33"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3850B0F5" w14:textId="38CE4F4A" w:rsidR="00DD3C33" w:rsidRPr="00F33343" w:rsidRDefault="00DD3C33" w:rsidP="002D3EFA">
      <w:pPr>
        <w:shd w:val="clear" w:color="auto" w:fill="FFFFFF"/>
        <w:spacing w:after="0" w:line="240" w:lineRule="auto"/>
        <w:jc w:val="both"/>
        <w:rPr>
          <w:rFonts w:ascii="Times New Roman" w:eastAsia="Times New Roman" w:hAnsi="Times New Roman" w:cs="Times New Roman"/>
          <w:b/>
          <w:bCs/>
          <w:sz w:val="24"/>
          <w:szCs w:val="24"/>
          <w:lang w:eastAsia="et-EE"/>
        </w:rPr>
      </w:pPr>
      <w:r w:rsidRPr="00F33343">
        <w:rPr>
          <w:rFonts w:ascii="Times New Roman" w:eastAsia="Times New Roman" w:hAnsi="Times New Roman" w:cs="Times New Roman"/>
          <w:b/>
          <w:bCs/>
          <w:sz w:val="24"/>
          <w:szCs w:val="24"/>
          <w:lang w:eastAsia="et-EE"/>
        </w:rPr>
        <w:t xml:space="preserve">§ </w:t>
      </w:r>
      <w:r w:rsidR="00EF0C5A" w:rsidRPr="00F33343">
        <w:rPr>
          <w:rFonts w:ascii="Times New Roman" w:eastAsia="Times New Roman" w:hAnsi="Times New Roman" w:cs="Times New Roman"/>
          <w:b/>
          <w:bCs/>
          <w:sz w:val="24"/>
          <w:szCs w:val="24"/>
          <w:lang w:eastAsia="et-EE"/>
        </w:rPr>
        <w:t>2</w:t>
      </w:r>
      <w:r w:rsidRPr="00F33343">
        <w:rPr>
          <w:rFonts w:ascii="Times New Roman" w:eastAsia="Times New Roman" w:hAnsi="Times New Roman" w:cs="Times New Roman"/>
          <w:b/>
          <w:bCs/>
          <w:sz w:val="24"/>
          <w:szCs w:val="24"/>
          <w:lang w:eastAsia="et-EE"/>
        </w:rPr>
        <w:t>. Seaduse jõustumine</w:t>
      </w:r>
    </w:p>
    <w:p w14:paraId="0AA16ABE" w14:textId="77777777" w:rsidR="00DD3C33" w:rsidRPr="00236554" w:rsidRDefault="00DD3C33"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D88B64A" w14:textId="75EF3877" w:rsidR="00DD3C33" w:rsidRPr="00CF4FC8" w:rsidRDefault="00DD3C33" w:rsidP="002D3EFA">
      <w:pPr>
        <w:shd w:val="clear" w:color="auto" w:fill="FFFFFF"/>
        <w:spacing w:after="0" w:line="240" w:lineRule="auto"/>
        <w:jc w:val="both"/>
        <w:rPr>
          <w:rFonts w:ascii="Times New Roman" w:eastAsia="Times New Roman" w:hAnsi="Times New Roman" w:cs="Times New Roman"/>
          <w:strike/>
          <w:sz w:val="24"/>
          <w:szCs w:val="24"/>
          <w:lang w:eastAsia="et-EE"/>
        </w:rPr>
      </w:pPr>
      <w:r w:rsidRPr="00236554">
        <w:rPr>
          <w:rFonts w:ascii="Times New Roman" w:eastAsia="Times New Roman" w:hAnsi="Times New Roman" w:cs="Times New Roman"/>
          <w:sz w:val="24"/>
          <w:szCs w:val="24"/>
          <w:lang w:eastAsia="et-EE"/>
        </w:rPr>
        <w:t xml:space="preserve">Käesolev seadus jõustub </w:t>
      </w:r>
      <w:r w:rsidR="00842BD4" w:rsidRPr="00236554">
        <w:rPr>
          <w:rFonts w:ascii="Times New Roman" w:eastAsia="Times New Roman" w:hAnsi="Times New Roman" w:cs="Times New Roman"/>
          <w:sz w:val="24"/>
          <w:szCs w:val="24"/>
          <w:lang w:eastAsia="et-EE"/>
        </w:rPr>
        <w:t>202</w:t>
      </w:r>
      <w:r w:rsidR="00B50AEE">
        <w:rPr>
          <w:rFonts w:ascii="Times New Roman" w:eastAsia="Times New Roman" w:hAnsi="Times New Roman" w:cs="Times New Roman"/>
          <w:sz w:val="24"/>
          <w:szCs w:val="24"/>
          <w:lang w:eastAsia="et-EE"/>
        </w:rPr>
        <w:t>6</w:t>
      </w:r>
      <w:r w:rsidRPr="00236554">
        <w:rPr>
          <w:rFonts w:ascii="Times New Roman" w:eastAsia="Times New Roman" w:hAnsi="Times New Roman" w:cs="Times New Roman"/>
          <w:sz w:val="24"/>
          <w:szCs w:val="24"/>
          <w:lang w:eastAsia="et-EE"/>
        </w:rPr>
        <w:t>. aasta 1</w:t>
      </w:r>
      <w:r w:rsidR="00471889">
        <w:rPr>
          <w:rFonts w:ascii="Times New Roman" w:eastAsia="Times New Roman" w:hAnsi="Times New Roman" w:cs="Times New Roman"/>
          <w:sz w:val="24"/>
          <w:szCs w:val="24"/>
          <w:lang w:eastAsia="et-EE"/>
        </w:rPr>
        <w:t>.</w:t>
      </w:r>
      <w:r w:rsidR="00FB419B">
        <w:rPr>
          <w:rFonts w:ascii="Times New Roman" w:eastAsia="Times New Roman" w:hAnsi="Times New Roman" w:cs="Times New Roman"/>
          <w:sz w:val="24"/>
          <w:szCs w:val="24"/>
          <w:lang w:eastAsia="et-EE"/>
        </w:rPr>
        <w:t xml:space="preserve"> märtsil</w:t>
      </w:r>
      <w:r w:rsidR="00FB3ED9">
        <w:rPr>
          <w:rFonts w:ascii="Times New Roman" w:eastAsia="Times New Roman" w:hAnsi="Times New Roman" w:cs="Times New Roman"/>
          <w:sz w:val="24"/>
          <w:szCs w:val="24"/>
          <w:lang w:eastAsia="et-EE"/>
        </w:rPr>
        <w:t xml:space="preserve">. </w:t>
      </w:r>
    </w:p>
    <w:p w14:paraId="3D151427" w14:textId="77777777" w:rsidR="00DD3C33" w:rsidRPr="00236554" w:rsidRDefault="00DD3C33" w:rsidP="002D3EFA">
      <w:pPr>
        <w:spacing w:after="0" w:line="240" w:lineRule="auto"/>
        <w:jc w:val="both"/>
        <w:rPr>
          <w:rFonts w:ascii="Times New Roman" w:hAnsi="Times New Roman" w:cs="Times New Roman"/>
          <w:sz w:val="24"/>
          <w:szCs w:val="24"/>
        </w:rPr>
      </w:pPr>
    </w:p>
    <w:p w14:paraId="29B4F413" w14:textId="77777777" w:rsidR="00277EF0" w:rsidRPr="00236554" w:rsidRDefault="00277EF0"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164DA36" w14:textId="77777777" w:rsidR="00277EF0" w:rsidRPr="00236554" w:rsidRDefault="00277EF0"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6CB2F8ED" w14:textId="0BCD46A2" w:rsidR="00DD3C33" w:rsidRPr="00236554" w:rsidRDefault="003575A9" w:rsidP="002D3EFA">
      <w:pPr>
        <w:shd w:val="clear" w:color="auto" w:fill="FFFFFF"/>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Lauri </w:t>
      </w:r>
      <w:proofErr w:type="spellStart"/>
      <w:r>
        <w:rPr>
          <w:rFonts w:ascii="Times New Roman" w:eastAsia="Times New Roman" w:hAnsi="Times New Roman" w:cs="Times New Roman"/>
          <w:sz w:val="24"/>
          <w:szCs w:val="24"/>
          <w:lang w:eastAsia="et-EE"/>
        </w:rPr>
        <w:t>Hussar</w:t>
      </w:r>
      <w:proofErr w:type="spellEnd"/>
    </w:p>
    <w:p w14:paraId="31C06210" w14:textId="242E23D1" w:rsidR="00277EF0" w:rsidRPr="00236554" w:rsidRDefault="00277EF0" w:rsidP="002D3EFA">
      <w:pP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Riigikogu esimees</w:t>
      </w:r>
    </w:p>
    <w:p w14:paraId="1920C000" w14:textId="493996FB" w:rsidR="00277EF0" w:rsidRPr="00236554" w:rsidRDefault="00277EF0" w:rsidP="002D3EFA">
      <w:pPr>
        <w:shd w:val="clear" w:color="auto" w:fill="FFFFFF"/>
        <w:spacing w:after="0" w:line="240" w:lineRule="auto"/>
        <w:jc w:val="both"/>
        <w:rPr>
          <w:rFonts w:ascii="Times New Roman" w:eastAsia="Times New Roman" w:hAnsi="Times New Roman" w:cs="Times New Roman"/>
          <w:sz w:val="24"/>
          <w:szCs w:val="24"/>
          <w:lang w:eastAsia="et-EE"/>
        </w:rPr>
      </w:pPr>
    </w:p>
    <w:p w14:paraId="4161F326" w14:textId="3558086C" w:rsidR="00277EF0" w:rsidRPr="00236554" w:rsidRDefault="00277EF0" w:rsidP="002D3EFA">
      <w:pPr>
        <w:pBdr>
          <w:bottom w:val="single" w:sz="12" w:space="1" w:color="auto"/>
        </w:pBdr>
        <w:shd w:val="clear" w:color="auto" w:fill="FFFFFF"/>
        <w:spacing w:after="0" w:line="240" w:lineRule="auto"/>
        <w:jc w:val="both"/>
        <w:rPr>
          <w:rFonts w:ascii="Times New Roman" w:eastAsia="Times New Roman" w:hAnsi="Times New Roman" w:cs="Times New Roman"/>
          <w:sz w:val="24"/>
          <w:szCs w:val="24"/>
          <w:lang w:eastAsia="et-EE"/>
        </w:rPr>
      </w:pPr>
      <w:r w:rsidRPr="00236554">
        <w:rPr>
          <w:rFonts w:ascii="Times New Roman" w:eastAsia="Times New Roman" w:hAnsi="Times New Roman" w:cs="Times New Roman"/>
          <w:sz w:val="24"/>
          <w:szCs w:val="24"/>
          <w:lang w:eastAsia="et-EE"/>
        </w:rPr>
        <w:t>Tallinn, ……………………….202</w:t>
      </w:r>
      <w:r w:rsidR="00FD0DF4">
        <w:rPr>
          <w:rFonts w:ascii="Times New Roman" w:eastAsia="Times New Roman" w:hAnsi="Times New Roman" w:cs="Times New Roman"/>
          <w:sz w:val="24"/>
          <w:szCs w:val="24"/>
          <w:lang w:eastAsia="et-EE"/>
        </w:rPr>
        <w:t>4</w:t>
      </w:r>
    </w:p>
    <w:p w14:paraId="2904975B" w14:textId="4EA28F29" w:rsidR="00DD3C33" w:rsidRPr="00236554" w:rsidRDefault="00277EF0" w:rsidP="002D3EFA">
      <w:pPr>
        <w:shd w:val="clear" w:color="auto" w:fill="FFFFFF"/>
        <w:spacing w:after="0" w:line="240" w:lineRule="auto"/>
        <w:jc w:val="both"/>
        <w:rPr>
          <w:rFonts w:ascii="Times New Roman" w:hAnsi="Times New Roman" w:cs="Times New Roman"/>
          <w:sz w:val="24"/>
          <w:szCs w:val="24"/>
        </w:rPr>
      </w:pPr>
      <w:r w:rsidRPr="00236554">
        <w:rPr>
          <w:rFonts w:ascii="Times New Roman" w:eastAsia="Times New Roman" w:hAnsi="Times New Roman" w:cs="Times New Roman"/>
          <w:sz w:val="24"/>
          <w:szCs w:val="24"/>
          <w:lang w:eastAsia="et-EE"/>
        </w:rPr>
        <w:t>Algatab Vabariigi Valitsus</w:t>
      </w:r>
    </w:p>
    <w:sectPr w:rsidR="00DD3C33" w:rsidRPr="00236554" w:rsidSect="009337E0">
      <w:footerReference w:type="default" r:id="rId1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erike Koppel JM" w:date="2024-09-30T12:23:00Z" w:initials="MKJ">
    <w:p w14:paraId="7B928CE1" w14:textId="77777777" w:rsidR="00EB0C2D" w:rsidRDefault="00EB0C2D" w:rsidP="00EB0C2D">
      <w:pPr>
        <w:pStyle w:val="Kommentaaritekst"/>
      </w:pPr>
      <w:r>
        <w:rPr>
          <w:rStyle w:val="Kommentaariviide"/>
        </w:rPr>
        <w:annotationRef/>
      </w:r>
      <w:r>
        <w:t>Kehtiva seaduse muudes sätetes: "tegutsev"?</w:t>
      </w:r>
    </w:p>
  </w:comment>
  <w:comment w:id="2" w:author="Merike Koppel JM" w:date="2024-09-24T11:19:00Z" w:initials="MKJ">
    <w:p w14:paraId="506FBAB6" w14:textId="4F1E7A57" w:rsidR="004F52F8" w:rsidRDefault="004F52F8" w:rsidP="004F52F8">
      <w:pPr>
        <w:pStyle w:val="Kommentaaritekst"/>
      </w:pPr>
      <w:r>
        <w:rPr>
          <w:rStyle w:val="Kommentaariviide"/>
        </w:rPr>
        <w:annotationRef/>
      </w:r>
      <w:r>
        <w:t>Üks neist on üleliigne, kui kasutatakse sõna "järgmine", siis on loetelu nimetavas käändes, kui seda sõna ei kasutata, siis muus, nt omastavas käändes, aga sel juhul võib pika loetelu korral loetavus halveneda … seega paneksin loetelu nimetavasse ….</w:t>
      </w:r>
    </w:p>
  </w:comment>
  <w:comment w:id="12" w:author="Merike Koppel JM" w:date="2024-10-01T09:02:00Z" w:initials="MKJ">
    <w:p w14:paraId="7D3B42B5" w14:textId="77777777" w:rsidR="00D71D44" w:rsidRDefault="000958F0" w:rsidP="00D71D44">
      <w:pPr>
        <w:pStyle w:val="Kommentaaritekst"/>
      </w:pPr>
      <w:r>
        <w:rPr>
          <w:rStyle w:val="Kommentaariviide"/>
        </w:rPr>
        <w:annotationRef/>
      </w:r>
      <w:r w:rsidR="00D71D44">
        <w:t xml:space="preserve">Kas siin on mõeldud tarbijavaidluskomisjoni juhti või kolleegiumi eesistujat? Paragrahvi pealkiri võiks olla lihtsalt "Komisjoni liikmed" või "Komisjoni koosseis" … </w:t>
      </w:r>
    </w:p>
    <w:p w14:paraId="7FDE7157" w14:textId="77777777" w:rsidR="00D71D44" w:rsidRDefault="00D71D44" w:rsidP="00D71D44">
      <w:pPr>
        <w:pStyle w:val="Kommentaaritekst"/>
      </w:pPr>
      <w:r>
        <w:t>"liige" on ülemmõiste ja hõlmab ka komisjoni esimeest, seega pisut ebaloogiline pealkiri (ja ka komisjoni struktuur), kui liikmete all mõeldakse ainult huvigruppide esindajaid ...</w:t>
      </w:r>
    </w:p>
  </w:comment>
  <w:comment w:id="14" w:author="Merike Koppel JM" w:date="2024-09-23T11:57:00Z" w:initials="MKJ">
    <w:p w14:paraId="6B533747" w14:textId="7176A0C3" w:rsidR="00466CB5" w:rsidRDefault="001B43B4" w:rsidP="00466CB5">
      <w:pPr>
        <w:pStyle w:val="Kommentaaritekst"/>
      </w:pPr>
      <w:r>
        <w:rPr>
          <w:rStyle w:val="Kommentaariviide"/>
        </w:rPr>
        <w:annotationRef/>
      </w:r>
      <w:r w:rsidR="00466CB5">
        <w:t xml:space="preserve">Kas tegemist ei ole mitte alalise tarbijavaidluste komisjoniga, millel on juhtliikmed (üks neist esimees ehk n-ö siis pakutud juhtivesimees) ja lihtliikmed, ning selle ajutiste kolleegiumidega, millel on eesistuja ja kaasistujad? </w:t>
      </w:r>
    </w:p>
    <w:p w14:paraId="727C92C7" w14:textId="77777777" w:rsidR="00466CB5" w:rsidRDefault="00466CB5" w:rsidP="00466CB5">
      <w:pPr>
        <w:pStyle w:val="Kommentaaritekst"/>
      </w:pPr>
      <w:r>
        <w:t>"esimees" tähendab juhti, juhatajat ja neid ei saa ühel komisjonil olla mitu, vt ka nt Riigikogu komisjonid.</w:t>
      </w:r>
    </w:p>
    <w:p w14:paraId="3017E364" w14:textId="77777777" w:rsidR="00466CB5" w:rsidRDefault="00466CB5" w:rsidP="00466CB5">
      <w:pPr>
        <w:pStyle w:val="Kommentaaritekst"/>
      </w:pPr>
      <w:r>
        <w:t>"juhtivesimees" omakorda on kõneliiasus, sama tähendusega sõna tarbetu kuhjamine.</w:t>
      </w:r>
    </w:p>
    <w:p w14:paraId="1F7B39FD" w14:textId="77777777" w:rsidR="00466CB5" w:rsidRDefault="00466CB5" w:rsidP="00466CB5">
      <w:pPr>
        <w:pStyle w:val="Kommentaaritekst"/>
      </w:pPr>
      <w:r>
        <w:t>Lõige võiks olla sõnastatud nt: "Komisjonil on juht- ja lihtliikmed."?</w:t>
      </w:r>
    </w:p>
    <w:p w14:paraId="55143AA7" w14:textId="77777777" w:rsidR="00466CB5" w:rsidRDefault="00466CB5" w:rsidP="00466CB5">
      <w:pPr>
        <w:pStyle w:val="Kommentaaritekst"/>
      </w:pPr>
      <w:r>
        <w:t>Loogika tagamise huvides ja segaduse vältimiseks tuleks kaaluda terminite asendamist kogu tekstis.</w:t>
      </w:r>
    </w:p>
  </w:comment>
  <w:comment w:id="19" w:author="Merike Koppel JM" w:date="2024-09-23T11:58:00Z" w:initials="MKJ">
    <w:p w14:paraId="3AE5A3D9" w14:textId="77777777" w:rsidR="00466CB5" w:rsidRDefault="001B43B4" w:rsidP="00466CB5">
      <w:pPr>
        <w:pStyle w:val="Kommentaaritekst"/>
      </w:pPr>
      <w:r>
        <w:rPr>
          <w:rStyle w:val="Kommentaariviide"/>
        </w:rPr>
        <w:annotationRef/>
      </w:r>
      <w:r w:rsidR="00466CB5">
        <w:t xml:space="preserve">Kõneliiasus, tähendab: juhtjuht ja seega loogikavastasuse tõttu kahjuks kasutuskõlbmatu. </w:t>
      </w:r>
    </w:p>
    <w:p w14:paraId="7EB4393D" w14:textId="77777777" w:rsidR="00466CB5" w:rsidRDefault="00466CB5" w:rsidP="00466CB5">
      <w:pPr>
        <w:pStyle w:val="Kommentaaritekst"/>
      </w:pPr>
      <w:r>
        <w:t>Siin võiks ka täpsustada: "juhtliikmete hulgast määrab … minister tarbijavaidluste komisjoni esimehe", kuna, nagu ma aru saan, siis komisjon tegutseb kolleegiumina.</w:t>
      </w:r>
    </w:p>
  </w:comment>
  <w:comment w:id="21" w:author="Merike Koppel JM" w:date="2024-10-08T10:12:00Z" w:initials="MKJ">
    <w:p w14:paraId="3026AED7" w14:textId="77777777" w:rsidR="00466CB5" w:rsidRDefault="00466CB5" w:rsidP="00466CB5">
      <w:pPr>
        <w:pStyle w:val="Kommentaaritekst"/>
      </w:pPr>
      <w:r>
        <w:rPr>
          <w:rStyle w:val="Kommentaariviide"/>
        </w:rPr>
        <w:annotationRef/>
      </w:r>
      <w:r>
        <w:t>Ka esimees on liige, siin pigem: "lihtliikmed"?</w:t>
      </w:r>
    </w:p>
  </w:comment>
  <w:comment w:id="22" w:author="Merike Koppel JM" w:date="2024-09-23T12:06:00Z" w:initials="MKJ">
    <w:p w14:paraId="05556AF9" w14:textId="3F9F312E" w:rsidR="00D175AD" w:rsidRDefault="00D175AD" w:rsidP="00D175AD">
      <w:pPr>
        <w:pStyle w:val="Kommentaaritekst"/>
      </w:pPr>
      <w:r>
        <w:rPr>
          <w:rStyle w:val="Kommentaariviide"/>
        </w:rPr>
        <w:annotationRef/>
      </w:r>
      <w:r>
        <w:t>NB!</w:t>
      </w:r>
    </w:p>
  </w:comment>
  <w:comment w:id="24" w:author="Merike Koppel JM" w:date="2024-09-23T12:59:00Z" w:initials="MKJ">
    <w:p w14:paraId="22305062" w14:textId="77777777" w:rsidR="00791545" w:rsidRDefault="006D4392" w:rsidP="00791545">
      <w:pPr>
        <w:pStyle w:val="Kommentaaritekst"/>
      </w:pPr>
      <w:r>
        <w:rPr>
          <w:rStyle w:val="Kommentaariviide"/>
        </w:rPr>
        <w:annotationRef/>
      </w:r>
      <w:r w:rsidR="00791545">
        <w:t xml:space="preserve">Sidesõna </w:t>
      </w:r>
      <w:r w:rsidR="00791545">
        <w:rPr>
          <w:i/>
          <w:iCs/>
        </w:rPr>
        <w:t xml:space="preserve">või </w:t>
      </w:r>
      <w:r w:rsidR="00791545">
        <w:t>lauses "liikmed on … või … " eeldab mitmust, kui oleks "liikmed on … ja …", siis saaks kasutada ainsust.</w:t>
      </w:r>
    </w:p>
  </w:comment>
  <w:comment w:id="26" w:author="Piret Elenurm" w:date="2024-10-09T17:27:00Z" w:initials="PE">
    <w:p w14:paraId="4CD52708" w14:textId="77777777" w:rsidR="00F66E9C" w:rsidRDefault="00F66E9C" w:rsidP="00F66E9C">
      <w:pPr>
        <w:pStyle w:val="Kommentaaritekst"/>
      </w:pPr>
      <w:r>
        <w:rPr>
          <w:rStyle w:val="Kommentaariviide"/>
        </w:rPr>
        <w:annotationRef/>
      </w:r>
      <w:r>
        <w:t>Isikute kohta on sobivam kasutada "määrab".</w:t>
      </w:r>
    </w:p>
  </w:comment>
  <w:comment w:id="27" w:author="Merike Koppel JM" w:date="2024-10-01T10:05:00Z" w:initials="MKJ">
    <w:p w14:paraId="60133F74" w14:textId="16549B33" w:rsidR="00A95932" w:rsidRDefault="009C3EB6" w:rsidP="00A95932">
      <w:pPr>
        <w:pStyle w:val="Kommentaaritekst"/>
      </w:pPr>
      <w:r>
        <w:rPr>
          <w:rStyle w:val="Kommentaariviide"/>
        </w:rPr>
        <w:annotationRef/>
      </w:r>
      <w:r w:rsidR="00A95932">
        <w:t>Seletuskirja põhjal on see paragrahv sellest n-ö juhtivesimehest?</w:t>
      </w:r>
    </w:p>
  </w:comment>
  <w:comment w:id="33" w:author="Merike Koppel JM" w:date="2024-10-01T14:24:00Z" w:initials="MKJ">
    <w:p w14:paraId="33315CF7" w14:textId="62C9FE27" w:rsidR="00A95932" w:rsidRDefault="00A95932" w:rsidP="00A95932">
      <w:pPr>
        <w:pStyle w:val="Kommentaaritekst"/>
      </w:pPr>
      <w:r>
        <w:rPr>
          <w:rStyle w:val="Kommentaariviide"/>
        </w:rPr>
        <w:annotationRef/>
      </w:r>
      <w:r>
        <w:t>Seletuskirja põhjal n-ö juhtivesimees?</w:t>
      </w:r>
    </w:p>
  </w:comment>
  <w:comment w:id="34" w:author="Merike Koppel JM" w:date="2024-10-01T10:04:00Z" w:initials="MKJ">
    <w:p w14:paraId="5660A3E3" w14:textId="5A072B69" w:rsidR="009C3EB6" w:rsidRDefault="009C3EB6" w:rsidP="009C3EB6">
      <w:pPr>
        <w:pStyle w:val="Kommentaaritekst"/>
      </w:pPr>
      <w:r>
        <w:rPr>
          <w:rStyle w:val="Kommentaariviide"/>
        </w:rPr>
        <w:annotationRef/>
      </w:r>
      <w:r>
        <w:t>"eesistuja"?</w:t>
      </w:r>
    </w:p>
  </w:comment>
  <w:comment w:id="32" w:author="Piret Elenurm" w:date="2024-10-08T17:08:00Z" w:initials="PE">
    <w:p w14:paraId="1FE80ECE" w14:textId="77777777" w:rsidR="0036378F" w:rsidRDefault="0036378F" w:rsidP="0036378F">
      <w:pPr>
        <w:pStyle w:val="Kommentaaritekst"/>
      </w:pPr>
      <w:r>
        <w:rPr>
          <w:rStyle w:val="Kommentaariviide"/>
        </w:rPr>
        <w:annotationRef/>
      </w:r>
      <w:r>
        <w:t xml:space="preserve">Kui lõikes on soovitud sätestada kahe erineva rolli ülesanded, siis palume jagada kaheks lõikeks tulenevalt normitehnika reeglist, mille järgi tuleb üks norm esitada ühes sättes. </w:t>
      </w:r>
    </w:p>
  </w:comment>
  <w:comment w:id="36" w:author="Merike Koppel JM" w:date="2024-09-23T13:07:00Z" w:initials="MKJ">
    <w:p w14:paraId="168BEC49" w14:textId="4FDB962D" w:rsidR="006D4392" w:rsidRDefault="006D4392" w:rsidP="006D4392">
      <w:pPr>
        <w:pStyle w:val="Kommentaaritekst"/>
      </w:pPr>
      <w:r>
        <w:rPr>
          <w:rStyle w:val="Kommentaariviide"/>
        </w:rPr>
        <w:annotationRef/>
      </w:r>
      <w:r>
        <w:t>kõneliiasus</w:t>
      </w:r>
    </w:p>
  </w:comment>
  <w:comment w:id="38" w:author="Merike Koppel JM" w:date="2024-10-02T10:52:00Z" w:initials="MKJ">
    <w:p w14:paraId="4E58D6C1" w14:textId="77777777" w:rsidR="00F25128" w:rsidRDefault="00F25128" w:rsidP="00F25128">
      <w:pPr>
        <w:pStyle w:val="Kommentaaritekst"/>
      </w:pPr>
      <w:r>
        <w:rPr>
          <w:rStyle w:val="Kommentaariviide"/>
        </w:rPr>
        <w:annotationRef/>
      </w:r>
      <w:r>
        <w:t>Seletuskirjas selline lause: "Edaspidi on plaanitud, et tarbijavaidlusi hakkab lahendama kolm liiget, kelle seast määratakse komisjoni tööd juhtiv esimees."</w:t>
      </w:r>
    </w:p>
  </w:comment>
  <w:comment w:id="39" w:author="Piret Elenurm" w:date="2024-10-08T16:57:00Z" w:initials="PE">
    <w:p w14:paraId="56CA6E00" w14:textId="77777777" w:rsidR="00E62A55" w:rsidRDefault="00E62A55" w:rsidP="00E62A55">
      <w:pPr>
        <w:pStyle w:val="Kommentaaritekst"/>
      </w:pPr>
      <w:r>
        <w:rPr>
          <w:rStyle w:val="Kommentaariviide"/>
        </w:rPr>
        <w:annotationRef/>
      </w:r>
      <w:r>
        <w:t>Kuna töökorralduse sätestamiseks on antud volitusnorm § 42 lõikes 5 ja HÕNTE § 2 lõike 3 kohaselt ei kavandata seaduses sätteid, mis on lubatud ja otstarbekas sätestada rakendusaktis, siis palume säte välja jätta.</w:t>
      </w:r>
    </w:p>
  </w:comment>
  <w:comment w:id="40" w:author="Merike Koppel JM" w:date="2024-10-03T08:38:00Z" w:initials="MKJ">
    <w:p w14:paraId="7DC78F96" w14:textId="31D2EB7A" w:rsidR="00A66A04" w:rsidRDefault="00A66A04" w:rsidP="00A66A04">
      <w:pPr>
        <w:pStyle w:val="Kommentaaritekst"/>
      </w:pPr>
      <w:r>
        <w:rPr>
          <w:rStyle w:val="Kommentaariviide"/>
        </w:rPr>
        <w:annotationRef/>
      </w:r>
      <w:r>
        <w:t>"eesistuja"?</w:t>
      </w:r>
    </w:p>
  </w:comment>
  <w:comment w:id="41" w:author="Merike Koppel JM" w:date="2024-10-03T08:38:00Z" w:initials="MKJ">
    <w:p w14:paraId="4FEED670" w14:textId="77777777" w:rsidR="002E7EBF" w:rsidRDefault="00A66A04" w:rsidP="002E7EBF">
      <w:pPr>
        <w:pStyle w:val="Kommentaaritekst"/>
      </w:pPr>
      <w:r>
        <w:rPr>
          <w:rStyle w:val="Kommentaariviide"/>
        </w:rPr>
        <w:annotationRef/>
      </w:r>
      <w:r w:rsidR="002E7EBF">
        <w:t>"lihtliikme"? Ka komisjoni esimees on komisjoni liige.</w:t>
      </w:r>
    </w:p>
  </w:comment>
  <w:comment w:id="42" w:author="Piret Elenurm" w:date="2024-10-08T17:11:00Z" w:initials="PE">
    <w:p w14:paraId="55AC96A2" w14:textId="77777777" w:rsidR="005C18AD" w:rsidRDefault="005C18AD" w:rsidP="005C18AD">
      <w:pPr>
        <w:pStyle w:val="Kommentaaritekst"/>
      </w:pPr>
      <w:r>
        <w:rPr>
          <w:rStyle w:val="Kommentaariviide"/>
        </w:rPr>
        <w:annotationRef/>
      </w:r>
      <w:r>
        <w:t>Jääb selgusetuks, kas siin on mõeldud praegu, et hääleõigus on kõigil, kes komisjoni koosseisus, st ka nendel, kes ministri poolt ametisse nimetatud. Sõna "komisjoni liige" on kasutatud nii eelnõus kui seletuskirjas ebajärjepidevalt.</w:t>
      </w:r>
    </w:p>
  </w:comment>
  <w:comment w:id="45" w:author="Piret Elenurm" w:date="2024-10-09T10:56:00Z" w:initials="PE">
    <w:p w14:paraId="22962196" w14:textId="77777777" w:rsidR="00C359B1" w:rsidRDefault="00C359B1" w:rsidP="00C359B1">
      <w:pPr>
        <w:pStyle w:val="Kommentaaritekst"/>
      </w:pPr>
      <w:r>
        <w:rPr>
          <w:rStyle w:val="Kommentaariviide"/>
        </w:rPr>
        <w:annotationRef/>
      </w:r>
      <w:r>
        <w:t>Säte ei sobi siia paragrahvi, sest on suunatud vaidluspooltele, mitte komisjoni kohta. Palume sätestada teises paragrahvis.</w:t>
      </w:r>
    </w:p>
  </w:comment>
  <w:comment w:id="48" w:author="Merike Koppel JM" w:date="2024-09-24T09:48:00Z" w:initials="MKJ">
    <w:p w14:paraId="5CBCC072" w14:textId="1EE4328A" w:rsidR="00A66A04" w:rsidRDefault="00B32FF1" w:rsidP="00A66A04">
      <w:pPr>
        <w:pStyle w:val="Kommentaaritekst"/>
      </w:pPr>
      <w:r>
        <w:rPr>
          <w:rStyle w:val="Kommentaariviide"/>
        </w:rPr>
        <w:annotationRef/>
      </w:r>
      <w:r w:rsidR="00A66A04">
        <w:t xml:space="preserve">Kas sellega on mõeldud "teenistuse erinevusi/eripära/erijooni" või siiski "teenistusele kohaldatavad erandid"? ÕSi järgi on </w:t>
      </w:r>
      <w:r w:rsidR="00A66A04">
        <w:rPr>
          <w:i/>
          <w:iCs/>
        </w:rPr>
        <w:t xml:space="preserve">erisus </w:t>
      </w:r>
      <w:r w:rsidR="00A66A04">
        <w:t xml:space="preserve">erijoon, eriomadus ning seda ei soovitata kasutada erandi ja erijuhtumi tähenduses. Tähenduse laienemine võib tekitada segadust. </w:t>
      </w:r>
    </w:p>
  </w:comment>
  <w:comment w:id="49" w:author="Merike Koppel JM" w:date="2024-09-23T14:25:00Z" w:initials="MKJ">
    <w:p w14:paraId="5EBA0FC1" w14:textId="4F347C4F" w:rsidR="00F01079" w:rsidRDefault="00EB2E02" w:rsidP="00F01079">
      <w:pPr>
        <w:pStyle w:val="Kommentaaritekst"/>
      </w:pPr>
      <w:r>
        <w:rPr>
          <w:rStyle w:val="Kommentaariviide"/>
        </w:rPr>
        <w:annotationRef/>
      </w:r>
      <w:r w:rsidR="00F01079">
        <w:t>Kas siin ei või tekkida valetähendus, et võib, aga ei pea? Äkki siiski: "… nimetatakse isik"?</w:t>
      </w:r>
    </w:p>
  </w:comment>
  <w:comment w:id="51" w:author="Merike Koppel JM" w:date="2024-09-23T14:37:00Z" w:initials="MKJ">
    <w:p w14:paraId="09099224" w14:textId="147F641E" w:rsidR="00691229" w:rsidRDefault="00BF7A21" w:rsidP="00691229">
      <w:pPr>
        <w:pStyle w:val="Kommentaaritekst"/>
      </w:pPr>
      <w:r>
        <w:rPr>
          <w:rStyle w:val="Kommentaariviide"/>
        </w:rPr>
        <w:annotationRef/>
      </w:r>
      <w:r w:rsidR="00691229">
        <w:t xml:space="preserve">Võimatu on ette kujutada kõrgeid omadusi … seda väljendit kahjuks tõepoolest leiab seadustest. </w:t>
      </w:r>
      <w:r w:rsidR="00691229">
        <w:rPr>
          <w:color w:val="000000"/>
          <w:highlight w:val="white"/>
        </w:rPr>
        <w:t xml:space="preserve">Kõrge saab olla see, mida mõõdetakse tasemete, määrade, järkude, astmete, kategooriate, tasandite jms-ga ning mis tõuseb või langeb, omadused seda teha ei saa. </w:t>
      </w:r>
      <w:r w:rsidR="00691229">
        <w:t>Pakun muudes seadustes kasutusel olevat fraasi "aus ja kõlbeline", tähenduses, et mitte midagi ei ole ette heita.</w:t>
      </w:r>
    </w:p>
  </w:comment>
  <w:comment w:id="58" w:author="Merike Koppel JM" w:date="2024-09-23T15:26:00Z" w:initials="MKJ">
    <w:p w14:paraId="09CDA36F" w14:textId="5FD65AA5" w:rsidR="00D05EAA" w:rsidRDefault="00D05EAA" w:rsidP="00D05EAA">
      <w:pPr>
        <w:pStyle w:val="Kommentaaritekst"/>
      </w:pPr>
      <w:r>
        <w:rPr>
          <w:rStyle w:val="Kommentaariviide"/>
        </w:rPr>
        <w:annotationRef/>
      </w:r>
      <w:r>
        <w:t>NB! Loetavuse huvides.</w:t>
      </w:r>
    </w:p>
  </w:comment>
  <w:comment w:id="61" w:author="Piret Elenurm" w:date="2024-10-09T17:51:00Z" w:initials="PE">
    <w:p w14:paraId="0BDDE4BF" w14:textId="77777777" w:rsidR="00BB35FC" w:rsidRDefault="00BB35FC" w:rsidP="00BB35FC">
      <w:pPr>
        <w:pStyle w:val="Kommentaaritekst"/>
      </w:pPr>
      <w:r>
        <w:rPr>
          <w:rStyle w:val="Kommentaariviide"/>
        </w:rPr>
        <w:annotationRef/>
      </w:r>
      <w:r>
        <w:t>Isiku kohta sobib paremini "määrab", pealkirjas on kasutatud "esitamine", palume ühtlustada siin, paragrahvi pealkirjas, lõikes 3 ja § 41 lõikes 5.</w:t>
      </w:r>
    </w:p>
  </w:comment>
  <w:comment w:id="62" w:author="Merike Koppel JM" w:date="2024-09-23T14:44:00Z" w:initials="MKJ">
    <w:p w14:paraId="5A29B966" w14:textId="1A6D59A0" w:rsidR="00BF7A21" w:rsidRDefault="00BF7A21" w:rsidP="00BF7A21">
      <w:pPr>
        <w:pStyle w:val="Kommentaaritekst"/>
      </w:pPr>
      <w:r>
        <w:rPr>
          <w:rStyle w:val="Kommentaariviide"/>
        </w:rPr>
        <w:annotationRef/>
      </w:r>
      <w:r>
        <w:t>NB! Lahku</w:t>
      </w:r>
    </w:p>
  </w:comment>
  <w:comment w:id="65" w:author="Piret Elenurm" w:date="2024-10-09T17:52:00Z" w:initials="PE">
    <w:p w14:paraId="4CF9D181" w14:textId="77777777" w:rsidR="00BB35FC" w:rsidRDefault="00BB35FC" w:rsidP="00BB35FC">
      <w:pPr>
        <w:pStyle w:val="Kommentaaritekst"/>
      </w:pPr>
      <w:r>
        <w:rPr>
          <w:rStyle w:val="Kommentaariviide"/>
        </w:rPr>
        <w:annotationRef/>
      </w:r>
      <w:r>
        <w:t>Ei sobi esitamist reguleerivasse paragrahvi.</w:t>
      </w:r>
    </w:p>
  </w:comment>
  <w:comment w:id="66" w:author="Piret Elenurm" w:date="2024-10-09T17:57:00Z" w:initials="PE">
    <w:p w14:paraId="24C9D18E" w14:textId="77777777" w:rsidR="00BB35FC" w:rsidRDefault="00BB35FC" w:rsidP="00BB35FC">
      <w:pPr>
        <w:pStyle w:val="Kommentaaritekst"/>
      </w:pPr>
      <w:r>
        <w:rPr>
          <w:rStyle w:val="Kommentaariviide"/>
        </w:rPr>
        <w:annotationRef/>
      </w:r>
      <w:r>
        <w:t>NT  § 24 lg 3 järgi üldsäte esitatakse lg-s 1 ja selles ei kasutata  sõna „üldjuhul". Palume lõigete järjestus paragrahvi muuta ja praegu lõikes 1 sätestatu esitada §-s viimasena.</w:t>
      </w:r>
    </w:p>
  </w:comment>
  <w:comment w:id="67" w:author="Merike Koppel JM" w:date="2024-09-23T15:39:00Z" w:initials="MKJ">
    <w:p w14:paraId="08F44D58" w14:textId="3393B845" w:rsidR="00F01079" w:rsidRDefault="001301CB" w:rsidP="00F01079">
      <w:pPr>
        <w:pStyle w:val="Kommentaaritekst"/>
      </w:pPr>
      <w:r>
        <w:rPr>
          <w:rStyle w:val="Kommentaariviide"/>
        </w:rPr>
        <w:annotationRef/>
      </w:r>
      <w:r w:rsidR="00F01079">
        <w:t>Pisut ebaloogiline sõnastus, üks isik ei saa kolmeliikmelises koosseisus asja läbi vaadata ja lahendada, pakun: "võib komisjon tarbijavaidlusasja läbi vaadata ja lahendada kolmeliikmelises koosseisus" või "võib komisjoni eesistuja tarbijavaidlusasja läbivaatamiseks ja lahendamiseks moodustada kolmeliikmelise komisjoni"</w:t>
      </w:r>
    </w:p>
  </w:comment>
  <w:comment w:id="73" w:author="Merike Koppel JM" w:date="2024-10-08T10:15:00Z" w:initials="MKJ">
    <w:p w14:paraId="60805475" w14:textId="77777777" w:rsidR="002E7EBF" w:rsidRDefault="002E7EBF" w:rsidP="002E7EBF">
      <w:pPr>
        <w:pStyle w:val="Kommentaaritekst"/>
      </w:pPr>
      <w:r>
        <w:rPr>
          <w:rStyle w:val="Kommentaariviide"/>
        </w:rPr>
        <w:annotationRef/>
      </w:r>
      <w:r>
        <w:t xml:space="preserve">"eesistuja kaks kaasistujat" </w:t>
      </w:r>
    </w:p>
  </w:comment>
  <w:comment w:id="75" w:author="Merike Koppel JM" w:date="2024-10-01T10:20:00Z" w:initials="MKJ">
    <w:p w14:paraId="2D54D75E" w14:textId="6261E248" w:rsidR="00F01079" w:rsidRDefault="00F01079" w:rsidP="00F01079">
      <w:pPr>
        <w:pStyle w:val="Kommentaaritekst"/>
      </w:pPr>
      <w:r>
        <w:rPr>
          <w:rStyle w:val="Kommentaariviide"/>
        </w:rPr>
        <w:annotationRef/>
      </w:r>
      <w:r>
        <w:t>Pigem "kaasistujad"</w:t>
      </w:r>
    </w:p>
  </w:comment>
  <w:comment w:id="74" w:author="Piret Elenurm" w:date="2024-10-09T11:04:00Z" w:initials="PE">
    <w:p w14:paraId="08829C8D" w14:textId="77777777" w:rsidR="00C359B1" w:rsidRDefault="00C359B1" w:rsidP="00C359B1">
      <w:pPr>
        <w:pStyle w:val="Kommentaaritekst"/>
      </w:pPr>
      <w:r>
        <w:rPr>
          <w:rStyle w:val="Kommentaariviide"/>
        </w:rPr>
        <w:annotationRef/>
      </w:r>
      <w:r>
        <w:t>Stella Johanson: "Kui üldreegel on lg 2 ja läbivaatamine ainuisikuliselt, siis tuleks siin viidata lg 3 olukorrale, kui esimees annab asja läbivaatamiseks kolmeliikmelises koosseisus".</w:t>
      </w:r>
    </w:p>
  </w:comment>
  <w:comment w:id="76" w:author="Merike Koppel JM" w:date="2024-09-23T15:49:00Z" w:initials="MKJ">
    <w:p w14:paraId="4145568C" w14:textId="1564388C" w:rsidR="00183E56" w:rsidRDefault="00C317F4" w:rsidP="00183E56">
      <w:pPr>
        <w:pStyle w:val="Kommentaaritekst"/>
      </w:pPr>
      <w:r>
        <w:rPr>
          <w:rStyle w:val="Kommentaariviide"/>
        </w:rPr>
        <w:annotationRef/>
      </w:r>
      <w:r w:rsidR="00183E56">
        <w:t>Pisut ebaloogiline ja mõistetamatu sõnastus: "liikmeks nimetatud liige", pakun: "tarbijavaidlusasja läbi vaatama ja lahendama määratud komisjoni lihtliikmel" või "kaasistujaks nimetatud komisjoni lihtliikmel"?</w:t>
      </w:r>
    </w:p>
  </w:comment>
  <w:comment w:id="77" w:author="Piret Elenurm" w:date="2024-10-09T11:06:00Z" w:initials="PE">
    <w:p w14:paraId="7DB43032" w14:textId="77777777" w:rsidR="00076AA5" w:rsidRDefault="00076AA5" w:rsidP="00076AA5">
      <w:pPr>
        <w:pStyle w:val="Kommentaaritekst"/>
      </w:pPr>
      <w:r>
        <w:rPr>
          <w:rStyle w:val="Kommentaariviide"/>
        </w:rPr>
        <w:annotationRef/>
      </w:r>
      <w:r>
        <w:t xml:space="preserve">Tarbijavaidlusasja läbivaatamine kirjalikus vs suulises menetluse ning andmete säilitamine ei ole sisult seotud. Selguse ja õigusakti parema struktureerituse huvides soovitame sätestada andmete säilitamine eraldi paragrahvis. </w:t>
      </w:r>
    </w:p>
  </w:comment>
  <w:comment w:id="78" w:author="Piret Elenurm" w:date="2024-10-09T17:58:00Z" w:initials="PE">
    <w:p w14:paraId="7F430C2D" w14:textId="77777777" w:rsidR="00BB35FC" w:rsidRDefault="00BB35FC" w:rsidP="00BB35FC">
      <w:pPr>
        <w:pStyle w:val="Kommentaaritekst"/>
      </w:pPr>
      <w:r>
        <w:rPr>
          <w:rStyle w:val="Kommentaariviide"/>
        </w:rPr>
        <w:annotationRef/>
      </w:r>
      <w:r>
        <w:t>NT  § 24 lg 3 järgi üldsäte esitatakse lg-s 1 ja selles ei kasutata  sõna „üldjuhul". Palume sõna "üldjuhul" välja jätta.</w:t>
      </w:r>
    </w:p>
  </w:comment>
  <w:comment w:id="81" w:author="Piret Elenurm" w:date="2024-10-09T11:09:00Z" w:initials="PE">
    <w:p w14:paraId="5740873B" w14:textId="327C05F8" w:rsidR="006F6267" w:rsidRDefault="006F6267" w:rsidP="006F6267">
      <w:pPr>
        <w:pStyle w:val="Kommentaaritekst"/>
      </w:pPr>
      <w:r>
        <w:rPr>
          <w:rStyle w:val="Kommentaariviide"/>
        </w:rPr>
        <w:annotationRef/>
      </w:r>
      <w:r>
        <w:t>Stella Johanson: "Otsused ja menetluslikud otsused tuleks süstemaatiliselt üle vaadata. Kas otsusega lahendatakse tarbijavaidlusasi ja ülejäänud on menetluslikud otsused? Segadust tekitavad ka sekretariaadi ülesanded - mille kaudu nad menetlustoiminguid teevad (kohtud suhtlevad menetlusosalistega määruste kaudu), mida menetlustoimingutena silmas peetakse? Menetlustoimingute ja otsuste süstemaatika tuleks üle vaadata. "</w:t>
      </w:r>
    </w:p>
  </w:comment>
  <w:comment w:id="84" w:author="Merike Koppel JM" w:date="2024-10-01T10:40:00Z" w:initials="MKJ">
    <w:p w14:paraId="138C9FA1" w14:textId="78F4F64D" w:rsidR="006F4C2D" w:rsidRDefault="00476CA4" w:rsidP="006F4C2D">
      <w:pPr>
        <w:pStyle w:val="Kommentaaritekst"/>
      </w:pPr>
      <w:r>
        <w:rPr>
          <w:rStyle w:val="Kommentaariviide"/>
        </w:rPr>
        <w:annotationRef/>
      </w:r>
      <w:r w:rsidR="006F4C2D">
        <w:t>Kas sobiks selguse huvides sõnastada "võib kasutada komisjoni menetluses esindajat" või "võib kasutada menetluses osalemiseks esindajat"?</w:t>
      </w:r>
    </w:p>
  </w:comment>
  <w:comment w:id="85" w:author="Piret Elenurm" w:date="2024-10-09T11:12:00Z" w:initials="PE">
    <w:p w14:paraId="76086984" w14:textId="77777777" w:rsidR="00693E90" w:rsidRDefault="006F6267" w:rsidP="00693E90">
      <w:pPr>
        <w:pStyle w:val="Kommentaaritekst"/>
      </w:pPr>
      <w:r>
        <w:rPr>
          <w:rStyle w:val="Kommentaariviide"/>
        </w:rPr>
        <w:annotationRef/>
      </w:r>
      <w:r w:rsidR="00693E90">
        <w:t>Stella Johanson: "Kas kulude kohta tehakse lisaks sundtäidetav haldusakt või kuidas kulude sissenõudmine toimub? Palume kaaluda täiendava sätte lisamist või selgitada seletuskirjas mis õigusaktist tulenevalt sissenõudmine toimub.".</w:t>
      </w:r>
    </w:p>
  </w:comment>
  <w:comment w:id="88" w:author="Merike Koppel JM" w:date="2024-09-24T09:22:00Z" w:initials="MKJ">
    <w:p w14:paraId="133221F7" w14:textId="25CA345A" w:rsidR="00386EA9" w:rsidRDefault="00583E13" w:rsidP="00386EA9">
      <w:pPr>
        <w:pStyle w:val="Kommentaaritekst"/>
      </w:pPr>
      <w:r>
        <w:rPr>
          <w:rStyle w:val="Kommentaariviide"/>
        </w:rPr>
        <w:annotationRef/>
      </w:r>
      <w:r w:rsidR="00386EA9">
        <w:t xml:space="preserve">Veidi keeruline sõnastus "ilmnes ajal, mil eeldatakse … ajal"? Raske mõttest aru saada, kuna üks pool lausest on minevikus ja teine pool olevikus ja lisaks kordub sõna "ajal". Mida siin tahetakse rõhutada, kas võiks sõnastada nii "… vaidlusaluse kauba või teenuse mittevastavus lepingutingimustele oli võlaõigusseaduse kohaselt eeldatavasti olemas kauba üleandmise või teenuse osutamise ajal"? </w:t>
      </w:r>
    </w:p>
  </w:comment>
  <w:comment w:id="94" w:author="Piret Elenurm [2]" w:date="2024-10-10T10:44:00Z" w:initials="PE">
    <w:p w14:paraId="33853545" w14:textId="77777777" w:rsidR="00427D66" w:rsidRDefault="00427D66" w:rsidP="00427D66">
      <w:pPr>
        <w:pStyle w:val="Kommentaaritekst"/>
      </w:pPr>
      <w:r>
        <w:rPr>
          <w:rStyle w:val="Kommentaariviide"/>
        </w:rPr>
        <w:annotationRef/>
      </w:r>
      <w:r>
        <w:t>Stella Johanson: "seletuskirjas on selgitatud: „Lõikes 2 sätestatakse, et komisjoni esimees võib menetluse peatada ka juhul, kui tarbijavaidluste komisjon vajab teatud olukordades vaidluse lahendamiseks mõne sellise organisatsiooni või ameti (nt Konkurentsiamet) seisukohta, kelle pädevusse teatud asjaolude lahendamine kuulub. Kuna organisatsioonilt või ametilt seisukoha saamine võib võtta aega ja pidurdada tarbijavaidlusasja menetlemist, siis on oluline, et eelnõu näeks ette ka võimaluse peatada tarbijavaidlusasja menetlemine sellistes olukordades“. Eelnõus ei ole reguleeritud, millised on menetlemise peatamise tagajärjed. Selgitame, et menetlusõiguses on menetluse peatamise õiguslikuks mõjuks see, et menetlustähtaegade kulgemine katkeb ning menetluse peatamise aja kestel tehtud menetlustoimingud on tühised (TsMS § 358 lg-d 1 ja 2). Selgitame, et  kui vaidlust peaks lahendama Konkurentsiamet ja tarbijavaidluse lahendamine sõltub sellest otsusest, on selline olukord juba lõikega 1 hõlmatud). Kuivõrd vaidluste lahendamise ja õigusmõistmise pädevus on kohtul, ei ole sätte mõju ja selle selgitus arusaadavad. Kui menetluse peatamisel peaks olema mõju, mille kohaselt on peatamise ajal tehtud toimingud tühised, on asutuselt või organisatsioonilt selgituste küsimine menetluse peatamise alusena kaheldav. (Tsiviilkohtumenetluse seadustiku §-s 358 sätestatud menetlemise peatamisel tagajärgede tekkimine pole põhjendatud. Palume kavandatud TKS § 48 lg 2 täiendada ja täiendavalt selgitada või eelnõust välja jätta.".</w:t>
      </w:r>
    </w:p>
  </w:comment>
  <w:comment w:id="97" w:author="Piret Elenurm" w:date="2024-10-09T18:01:00Z" w:initials="PE">
    <w:p w14:paraId="5AD3C941" w14:textId="0CADF412" w:rsidR="00693E90" w:rsidRDefault="00FB2AE5" w:rsidP="00693E90">
      <w:pPr>
        <w:pStyle w:val="Kommentaaritekst"/>
      </w:pPr>
      <w:r>
        <w:rPr>
          <w:rStyle w:val="Kommentaariviide"/>
        </w:rPr>
        <w:annotationRef/>
      </w:r>
      <w:r w:rsidR="00693E90">
        <w:t>Tarbijakaitse seaduses kasutatakse korduvalt sõna "viivitamata". Ühtlustamise huvides soovitame kasutada sõna "viivitamata".</w:t>
      </w:r>
    </w:p>
  </w:comment>
  <w:comment w:id="98" w:author="Merike Koppel JM" w:date="2024-09-24T09:25:00Z" w:initials="MKJ">
    <w:p w14:paraId="6E62DB97" w14:textId="2F489EBA" w:rsidR="006F4C2D" w:rsidRDefault="00583E13" w:rsidP="006F4C2D">
      <w:pPr>
        <w:pStyle w:val="Kommentaaritekst"/>
      </w:pPr>
      <w:r>
        <w:rPr>
          <w:rStyle w:val="Kommentaariviide"/>
        </w:rPr>
        <w:annotationRef/>
      </w:r>
      <w:r w:rsidR="006F4C2D">
        <w:t>NB! koma</w:t>
      </w:r>
    </w:p>
  </w:comment>
  <w:comment w:id="115" w:author="Merike Koppel JM" w:date="2024-10-01T10:54:00Z" w:initials="MKJ">
    <w:p w14:paraId="2DE80214" w14:textId="29A472D3" w:rsidR="00347224" w:rsidRDefault="00347224" w:rsidP="00347224">
      <w:pPr>
        <w:pStyle w:val="Kommentaaritekst"/>
      </w:pPr>
      <w:r>
        <w:rPr>
          <w:rStyle w:val="Kommentaariviide"/>
        </w:rPr>
        <w:annotationRef/>
      </w:r>
      <w:r>
        <w:t>Kõneliiasus, kasutuskõlbmatu termin</w:t>
      </w:r>
    </w:p>
  </w:comment>
  <w:comment w:id="118" w:author="Merike Koppel JM" w:date="2024-09-24T10:05:00Z" w:initials="MKJ">
    <w:p w14:paraId="3DB5D154" w14:textId="77777777" w:rsidR="00386EA9" w:rsidRDefault="009D5173" w:rsidP="00386EA9">
      <w:pPr>
        <w:pStyle w:val="Kommentaaritekst"/>
      </w:pPr>
      <w:r>
        <w:rPr>
          <w:rStyle w:val="Kommentaariviide"/>
        </w:rPr>
        <w:annotationRef/>
      </w:r>
      <w:r w:rsidR="00386EA9">
        <w:t>Pisut keeruline sõnastus. Eeldan, et selle lausega tahetakse rõhutada seda, kes vaatab avalduse läbi siis, kui see jäetakse rahuldamata ja on täidetud teatud tingimused (pöördumine teatud aja jooksul). Kas mõte on: "Juhul kui komisjoni … avaldus jäetakse rahuldamata ja avalduse esitaja pöördub komisjoni ... taandamiseks Tarbijakaitse ja Tehnilise Järelevalve Ameti poole kirjalikult kolme tööpäeva jooksul taandamisavalduse rahuldamata jätmise otsusest teada saamisest arvates, vaatab komisjoni ... taandamise avalduse läbi Tarbijakaitse ja Tehnilise Järelevalve Ameti peadirektor."?</w:t>
      </w:r>
    </w:p>
  </w:comment>
  <w:comment w:id="119" w:author="Merike Koppel JM" w:date="2024-10-01T10:59:00Z" w:initials="MKJ">
    <w:p w14:paraId="44469457" w14:textId="5CEBFCCD" w:rsidR="006F4C2D" w:rsidRDefault="0058300F" w:rsidP="006F4C2D">
      <w:pPr>
        <w:pStyle w:val="Kommentaaritekst"/>
      </w:pPr>
      <w:r>
        <w:rPr>
          <w:rStyle w:val="Kommentaariviide"/>
        </w:rPr>
        <w:annotationRef/>
      </w:r>
      <w:r w:rsidR="006F4C2D">
        <w:t>Või siiski: "kes määrab ka uue tarbijavaidlusasja läbi vaatava komisjoni eesistuja"?</w:t>
      </w:r>
    </w:p>
  </w:comment>
  <w:comment w:id="125" w:author="Piret Elenurm" w:date="2024-10-09T11:17:00Z" w:initials="PE">
    <w:p w14:paraId="371E172C" w14:textId="77777777" w:rsidR="006F6267" w:rsidRDefault="006F6267" w:rsidP="006F6267">
      <w:pPr>
        <w:pStyle w:val="Kommentaaritekst"/>
      </w:pPr>
      <w:r>
        <w:rPr>
          <w:rStyle w:val="Kommentaariviide"/>
        </w:rPr>
        <w:annotationRef/>
      </w:r>
      <w:r>
        <w:t xml:space="preserve">Stella Johanson: "Menetlustoiminguid teevad pooled ja esimees, kes juhib menetlust. Kas peetakse silmas lahendamist ettevalmistavaid menetlustoiminguid? </w:t>
      </w:r>
    </w:p>
    <w:p w14:paraId="186BC08A" w14:textId="77777777" w:rsidR="006F6267" w:rsidRDefault="006F6267" w:rsidP="006F6267">
      <w:pPr>
        <w:pStyle w:val="Kommentaaritekst"/>
      </w:pPr>
      <w:r>
        <w:t xml:space="preserve">Vt nt TsMS § 6 - menetlustoiming tehakse kehtiva seaduse järgi - selle loogika kohaselt ei ole TsMS § 6 üldnorm, mis kohaldub kogu menetlusele, vaid peidetud agendaga sekretäridele suunatud norm vms. </w:t>
      </w:r>
    </w:p>
    <w:p w14:paraId="6A06E558" w14:textId="77777777" w:rsidR="006F6267" w:rsidRDefault="006F6267" w:rsidP="006F6267">
      <w:pPr>
        <w:pStyle w:val="Kommentaaritekst"/>
      </w:pPr>
      <w:r>
        <w:t>Lisaks, menetlustoiminguid tehakse, mitte ei viida läbi. Palume lauseosa välja jätta.".</w:t>
      </w:r>
    </w:p>
  </w:comment>
  <w:comment w:id="128" w:author="Merike Koppel JM" w:date="2024-09-24T11:57:00Z" w:initials="MKJ">
    <w:p w14:paraId="3756019F" w14:textId="64014F79" w:rsidR="006F4C2D" w:rsidRDefault="006213BD" w:rsidP="006F4C2D">
      <w:pPr>
        <w:pStyle w:val="Kommentaaritekst"/>
      </w:pPr>
      <w:r>
        <w:rPr>
          <w:rStyle w:val="Kommentaariviide"/>
        </w:rPr>
        <w:annotationRef/>
      </w:r>
      <w:r w:rsidR="006F4C2D">
        <w:t>Millele lisaks? Kas sobiks sõnastada: " … sekretariaat tagab ka … komisjoni töö"?</w:t>
      </w:r>
    </w:p>
  </w:comment>
  <w:comment w:id="129" w:author="Merike Koppel JM" w:date="2024-10-03T10:11:00Z" w:initials="MKJ">
    <w:p w14:paraId="0D9CC446" w14:textId="77777777" w:rsidR="007C1B22" w:rsidRDefault="007C1B22" w:rsidP="007C1B22">
      <w:pPr>
        <w:pStyle w:val="Kommentaaritekst"/>
      </w:pPr>
      <w:r>
        <w:rPr>
          <w:rStyle w:val="Kommentaariviide"/>
        </w:rPr>
        <w:annotationRef/>
      </w:r>
      <w:r>
        <w:t>Seletuskirjas: tagab komisjoni töö tehnilise korraldamise ja asjaajamise, sealhulgas istungi ruumi broneerimise ja otsuste avaldamise ning komisjoni ja komisjoni tegevuse kohta nõutava teabe esitamise … võiks ühtlustada</w:t>
      </w:r>
    </w:p>
  </w:comment>
  <w:comment w:id="138" w:author="Piret Elenurm" w:date="2024-10-09T11:18:00Z" w:initials="PE">
    <w:p w14:paraId="7A67A1FC" w14:textId="77777777" w:rsidR="006F6267" w:rsidRDefault="006F6267" w:rsidP="006F6267">
      <w:pPr>
        <w:pStyle w:val="Kommentaaritekst"/>
      </w:pPr>
      <w:r>
        <w:rPr>
          <w:rStyle w:val="Kommentaariviide"/>
        </w:rPr>
        <w:annotationRef/>
      </w:r>
      <w:r>
        <w:t>Stella Johanson: "Mis õiguslik tähendus on dokumendi edastamisel?</w:t>
      </w:r>
    </w:p>
    <w:p w14:paraId="2388C47F" w14:textId="77777777" w:rsidR="006F6267" w:rsidRDefault="006F6267" w:rsidP="006F6267">
      <w:pPr>
        <w:pStyle w:val="Kommentaaritekst"/>
      </w:pPr>
      <w:r>
        <w:t>Kas kohaldub HMS 7. jagu?". Palume täiendada või seletuskirjas selgitada.</w:t>
      </w:r>
    </w:p>
  </w:comment>
  <w:comment w:id="141" w:author="Merike Koppel JM" w:date="2024-10-03T09:29:00Z" w:initials="MKJ">
    <w:p w14:paraId="4767DDED" w14:textId="40906577" w:rsidR="00DF3413" w:rsidRDefault="00DF3413" w:rsidP="00DF3413">
      <w:pPr>
        <w:pStyle w:val="Kommentaaritekst"/>
      </w:pPr>
      <w:r>
        <w:rPr>
          <w:rStyle w:val="Kommentaariviide"/>
        </w:rPr>
        <w:annotationRef/>
      </w:r>
      <w:r>
        <w:t>Koma, kui lause jätkub nii: "asjaolud ja tõendid ning eelnenud teabevahetus"? Kui aga nii: "tuues esile missugust asjaolu ja millise tõendiga soovitakse tõendada ning eelnenud teabevahetus</w:t>
      </w:r>
      <w:r>
        <w:rPr>
          <w:b/>
          <w:bCs/>
        </w:rPr>
        <w:t>e</w:t>
      </w:r>
      <w:r>
        <w:t xml:space="preserve"> kauplejaga"? Viimasel juhul siis võtta koma ära ja muuta käänet.</w:t>
      </w:r>
    </w:p>
  </w:comment>
  <w:comment w:id="143" w:author="Merike Koppel JM" w:date="2024-10-03T09:02:00Z" w:initials="MKJ">
    <w:p w14:paraId="58211AF5" w14:textId="5433F5E7" w:rsidR="00386EA9" w:rsidRDefault="00386EA9" w:rsidP="00386EA9">
      <w:pPr>
        <w:pStyle w:val="Kommentaaritekst"/>
      </w:pPr>
      <w:r>
        <w:rPr>
          <w:rStyle w:val="Kommentaariviide"/>
        </w:rPr>
        <w:annotationRef/>
      </w:r>
      <w:r>
        <w:t>Siin ei ole koma vaja, kuna täiendid on eri käändes</w:t>
      </w:r>
    </w:p>
  </w:comment>
  <w:comment w:id="165" w:author="Merike Koppel JM" w:date="2024-10-01T11:19:00Z" w:initials="MKJ">
    <w:p w14:paraId="615E4179" w14:textId="39E1D8D8" w:rsidR="008F2571" w:rsidRDefault="008F2571" w:rsidP="008F2571">
      <w:pPr>
        <w:pStyle w:val="Kommentaaritekst"/>
      </w:pPr>
      <w:r>
        <w:rPr>
          <w:rStyle w:val="Kommentaariviide"/>
        </w:rPr>
        <w:annotationRef/>
      </w:r>
      <w:r>
        <w:t>Komata tekib valeseos: "teise seaduse"</w:t>
      </w:r>
    </w:p>
  </w:comment>
  <w:comment w:id="167" w:author="Merike Koppel JM" w:date="2024-09-24T12:23:00Z" w:initials="MKJ">
    <w:p w14:paraId="1CB842B2" w14:textId="77777777" w:rsidR="001E196B" w:rsidRDefault="0020135D" w:rsidP="001E196B">
      <w:pPr>
        <w:pStyle w:val="Kommentaaritekst"/>
      </w:pPr>
      <w:r>
        <w:rPr>
          <w:rStyle w:val="Kommentaariviide"/>
        </w:rPr>
        <w:annotationRef/>
      </w:r>
      <w:r w:rsidR="001E196B">
        <w:t>Kas rõhk on sellel, et lahend on tehtud või siiski: "on olnud seal menetluses"?</w:t>
      </w:r>
    </w:p>
  </w:comment>
  <w:comment w:id="190" w:author="Merike Koppel JM" w:date="2024-09-24T12:32:00Z" w:initials="MKJ">
    <w:p w14:paraId="7EFDF369" w14:textId="77777777" w:rsidR="00FC5F1B" w:rsidRDefault="00296BBD" w:rsidP="00FC5F1B">
      <w:pPr>
        <w:pStyle w:val="Kommentaaritekst"/>
      </w:pPr>
      <w:r>
        <w:rPr>
          <w:rStyle w:val="Kommentaariviide"/>
        </w:rPr>
        <w:annotationRef/>
      </w:r>
      <w:r w:rsidR="00FC5F1B">
        <w:t>Kas ei võiks täpsustada: "Tarbijavaidlusasja lahendamise menetlus" või siis "Tarbijavaidlusasja menetlemine"?</w:t>
      </w:r>
    </w:p>
  </w:comment>
  <w:comment w:id="198" w:author="Merike Koppel JM" w:date="2024-09-25T09:24:00Z" w:initials="MKJ">
    <w:p w14:paraId="55671BC8" w14:textId="3D558284" w:rsidR="0046540D" w:rsidRDefault="0046540D" w:rsidP="0046540D">
      <w:pPr>
        <w:pStyle w:val="Kommentaaritekst"/>
      </w:pPr>
      <w:r>
        <w:rPr>
          <w:rStyle w:val="Kommentaariviide"/>
        </w:rPr>
        <w:annotationRef/>
      </w:r>
      <w:r>
        <w:t>Kas sobiks kasutada siin sõna "igast küljest"? "igakülgselt" on ületuletus – lt-liide ei anna sõnale midagi juurde. lt-määrsõna teeb sõnastuse keerukaks ja kantseliitlikuks.</w:t>
      </w:r>
    </w:p>
  </w:comment>
  <w:comment w:id="203" w:author="Merike Koppel JM" w:date="2024-10-01T11:29:00Z" w:initials="MKJ">
    <w:p w14:paraId="5E000FF5" w14:textId="77777777" w:rsidR="007C17EB" w:rsidRDefault="00080A4E" w:rsidP="007C17EB">
      <w:pPr>
        <w:pStyle w:val="Kommentaaritekst"/>
      </w:pPr>
      <w:r>
        <w:rPr>
          <w:rStyle w:val="Kommentaariviide"/>
        </w:rPr>
        <w:annotationRef/>
      </w:r>
      <w:r w:rsidR="007C17EB">
        <w:t>Senise sõnastuse järgi jääb mulje, et komisjonil on vajaduse korral õigus, kas mõeldud ei ole pigem, et komisjonil on õigus vajaduse korral tellida? Muutsin nii.</w:t>
      </w:r>
    </w:p>
  </w:comment>
  <w:comment w:id="210" w:author="Merike Koppel JM" w:date="2024-10-01T11:36:00Z" w:initials="MKJ">
    <w:p w14:paraId="04B1FCE9" w14:textId="776012D8" w:rsidR="00080A4E" w:rsidRDefault="00080A4E" w:rsidP="00080A4E">
      <w:pPr>
        <w:pStyle w:val="Kommentaaritekst"/>
      </w:pPr>
      <w:r>
        <w:rPr>
          <w:rStyle w:val="Kommentaariviide"/>
        </w:rPr>
        <w:annotationRef/>
      </w:r>
      <w:r>
        <w:t xml:space="preserve">Kas ei võiks need kaks lõiget liita? Oleks arusaadavam ja ühtlasem sõnastus. </w:t>
      </w:r>
    </w:p>
    <w:p w14:paraId="3E2157AA" w14:textId="77777777" w:rsidR="00080A4E" w:rsidRDefault="00080A4E" w:rsidP="00080A4E">
      <w:pPr>
        <w:pStyle w:val="Kommentaaritekst"/>
      </w:pPr>
      <w:r>
        <w:t>"(4) Eksperdiarvamuse andmisega seotud kulud tasub kaupleja, kui vaidlusaluse kauba puudused ilmnesid 12 kuu jooksul kauba tarbijale üleandmise päevast arvates või kui vaidlusaluse teenuse puudused ilmnesid kuue kuu jooksul teenuse osutamise päevast arvates ja kaupleja ei tellinud eksperdiarvamust kauba või teenuse puuduse olemuse ja tekkepõhjuse väljaselgitamiseks."?</w:t>
      </w:r>
    </w:p>
  </w:comment>
  <w:comment w:id="221" w:author="Merike Koppel JM" w:date="2024-09-25T10:09:00Z" w:initials="MKJ">
    <w:p w14:paraId="686C7C73" w14:textId="291B07BC" w:rsidR="003C3D4C" w:rsidRDefault="003C3D4C" w:rsidP="003C3D4C">
      <w:pPr>
        <w:pStyle w:val="Kommentaaritekst"/>
      </w:pPr>
      <w:r>
        <w:rPr>
          <w:rStyle w:val="Kommentaariviide"/>
        </w:rPr>
        <w:annotationRef/>
      </w:r>
      <w:r>
        <w:t>Siin on nüüd kaks varianti, kas "komisjoni koosseis" või "komisjoni liikmed", kõiki kolme korraga ei saa kasutada ...</w:t>
      </w:r>
    </w:p>
  </w:comment>
  <w:comment w:id="231" w:author="Merike Koppel JM" w:date="2024-09-25T10:10:00Z" w:initials="MKJ">
    <w:p w14:paraId="674A165E" w14:textId="77777777" w:rsidR="003C3D4C" w:rsidRDefault="003C3D4C" w:rsidP="003C3D4C">
      <w:pPr>
        <w:pStyle w:val="Kommentaaritekst"/>
      </w:pPr>
      <w:r>
        <w:rPr>
          <w:rStyle w:val="Kommentaariviide"/>
        </w:rPr>
        <w:annotationRef/>
      </w:r>
      <w:r>
        <w:t>Siin on nüüd kaks varianti, kas "õigusaktide asjakohaseid sätteid" või "asjakohaseid õigusnorme" ...</w:t>
      </w:r>
    </w:p>
  </w:comment>
  <w:comment w:id="238" w:author="Merike Koppel JM" w:date="2024-09-25T10:48:00Z" w:initials="MKJ">
    <w:p w14:paraId="5A4133CB" w14:textId="77777777" w:rsidR="00BD3652" w:rsidRDefault="00362933" w:rsidP="00BD3652">
      <w:pPr>
        <w:pStyle w:val="Kommentaaritekst"/>
      </w:pPr>
      <w:r>
        <w:rPr>
          <w:rStyle w:val="Kommentaariviide"/>
        </w:rPr>
        <w:annotationRef/>
      </w:r>
      <w:r w:rsidR="00BD3652">
        <w:t>Kas nii võiks? Sidesõna "ja" ei tähenda siin, et nad peaksid seda koos tegema, vaid et nad kõik võivad seda teha. Ainsuses alus nõuab välistavas lauses ainsuses öeldist, nagu siin: "võib", sel juhul tuleks sõnastada "</w:t>
      </w:r>
      <w:r w:rsidR="00BD3652">
        <w:rPr>
          <w:b/>
          <w:bCs/>
        </w:rPr>
        <w:t>Pool</w:t>
      </w:r>
      <w:r w:rsidR="00BD3652">
        <w:t xml:space="preserve">, komisjoni esimees </w:t>
      </w:r>
      <w:r w:rsidR="00BD3652">
        <w:rPr>
          <w:b/>
          <w:bCs/>
        </w:rPr>
        <w:t xml:space="preserve">või </w:t>
      </w:r>
      <w:r w:rsidR="00BD3652">
        <w:t xml:space="preserve">sekretariaat </w:t>
      </w:r>
      <w:r w:rsidR="00BD3652">
        <w:rPr>
          <w:b/>
          <w:bCs/>
        </w:rPr>
        <w:t>võib</w:t>
      </w:r>
      <w:r w:rsidR="00BD3652">
        <w:t xml:space="preserve"> mis tahes …" ...</w:t>
      </w:r>
    </w:p>
  </w:comment>
  <w:comment w:id="245" w:author="Merike Koppel JM" w:date="2024-09-25T10:57:00Z" w:initials="MKJ">
    <w:p w14:paraId="33DCCA59" w14:textId="30B0469B" w:rsidR="000E6BB1" w:rsidRDefault="00BF01A0" w:rsidP="000E6BB1">
      <w:pPr>
        <w:pStyle w:val="Kommentaaritekst"/>
      </w:pPr>
      <w:r>
        <w:rPr>
          <w:rStyle w:val="Kommentaariviide"/>
        </w:rPr>
        <w:annotationRef/>
      </w:r>
      <w:r w:rsidR="000E6BB1">
        <w:t>Kas on ikka mõeldud tarbijavaidluse avaldamist või siiski "selle kohta otsuse avaldamine"?</w:t>
      </w:r>
    </w:p>
  </w:comment>
  <w:comment w:id="250" w:author="Merike Koppel JM" w:date="2024-09-25T11:10:00Z" w:initials="MKJ">
    <w:p w14:paraId="2F114133" w14:textId="77777777" w:rsidR="007C17EB" w:rsidRDefault="00F3545D" w:rsidP="007C17EB">
      <w:pPr>
        <w:pStyle w:val="Kommentaaritekst"/>
      </w:pPr>
      <w:r>
        <w:rPr>
          <w:rStyle w:val="Kommentaariviide"/>
        </w:rPr>
        <w:annotationRef/>
      </w:r>
      <w:r w:rsidR="007C17EB">
        <w:t>Või siiski: "Komisjon võib otsust tehes"? Nagu võib järeldada seletuskirja põhjal.</w:t>
      </w:r>
    </w:p>
  </w:comment>
  <w:comment w:id="255" w:author="Merike Koppel JM" w:date="2024-09-25T11:11:00Z" w:initials="MKJ">
    <w:p w14:paraId="2BE3DDF6" w14:textId="5FAA4CB2" w:rsidR="009074F6" w:rsidRDefault="009074F6" w:rsidP="009074F6">
      <w:pPr>
        <w:pStyle w:val="Kommentaaritekst"/>
      </w:pPr>
      <w:r>
        <w:rPr>
          <w:rStyle w:val="Kommentaariviide"/>
        </w:rPr>
        <w:annotationRef/>
      </w:r>
      <w:r>
        <w:t>NB! punkt</w:t>
      </w:r>
    </w:p>
  </w:comment>
  <w:comment w:id="259" w:author="Merike Koppel JM" w:date="2024-09-25T11:19:00Z" w:initials="MKJ">
    <w:p w14:paraId="67855C92" w14:textId="77777777" w:rsidR="00BE77BF" w:rsidRDefault="00BE77BF" w:rsidP="00BE77BF">
      <w:pPr>
        <w:pStyle w:val="Kommentaaritekst"/>
      </w:pPr>
      <w:r>
        <w:rPr>
          <w:rStyle w:val="Kommentaariviide"/>
        </w:rPr>
        <w:annotationRef/>
      </w:r>
      <w:r>
        <w:t>Ühes lauses võiks kasutada ühesuguseid termineid.</w:t>
      </w:r>
    </w:p>
  </w:comment>
  <w:comment w:id="263" w:author="Merike Koppel JM" w:date="2024-09-25T11:22:00Z" w:initials="MKJ">
    <w:p w14:paraId="4D2BC840" w14:textId="77777777" w:rsidR="00F02DFD" w:rsidRDefault="00837C28" w:rsidP="00F02DFD">
      <w:pPr>
        <w:pStyle w:val="Kommentaaritekst"/>
      </w:pPr>
      <w:r>
        <w:rPr>
          <w:rStyle w:val="Kommentaariviide"/>
        </w:rPr>
        <w:annotationRef/>
      </w:r>
      <w:r w:rsidR="00F02DFD">
        <w:t>Muutsin, muidu võiks mõista kui "asjaolude põhjal tehtud tõendid" ...</w:t>
      </w:r>
    </w:p>
  </w:comment>
  <w:comment w:id="271" w:author="Merike Koppel JM" w:date="2024-09-25T11:29:00Z" w:initials="MKJ">
    <w:p w14:paraId="22F049FC" w14:textId="77777777" w:rsidR="00A02100" w:rsidRDefault="00BB54A4" w:rsidP="00A02100">
      <w:pPr>
        <w:pStyle w:val="Kommentaaritekst"/>
      </w:pPr>
      <w:r>
        <w:rPr>
          <w:rStyle w:val="Kommentaariviide"/>
        </w:rPr>
        <w:annotationRef/>
      </w:r>
      <w:r w:rsidR="00A02100">
        <w:t>Kas siin ei või tekkida valetähendus, et  kaupleja peab tarbija kasuks tehtud otsuses lahendama menetluskulude hüvitamise: "lahendatakse kaupleja poolt", kuid mõte on vast selles, et otsusega määratakse, et kaupleja peab kandma menetluskulud?</w:t>
      </w:r>
    </w:p>
  </w:comment>
  <w:comment w:id="274" w:author="Merike Koppel JM" w:date="2024-09-25T11:37:00Z" w:initials="MKJ">
    <w:p w14:paraId="1D74F36B" w14:textId="77777777" w:rsidR="007C17EB" w:rsidRDefault="0047420E" w:rsidP="007C17EB">
      <w:pPr>
        <w:pStyle w:val="Kommentaaritekst"/>
      </w:pPr>
      <w:r>
        <w:rPr>
          <w:rStyle w:val="Kommentaariviide"/>
        </w:rPr>
        <w:annotationRef/>
      </w:r>
      <w:r w:rsidR="007C17EB">
        <w:t>Kas võiks selle pealkirja sõnastada selle paragrahvi lõike 3 eeskujul nii? Eeldatavasti ei parandata vigu otse paberotsuses ...</w:t>
      </w:r>
    </w:p>
  </w:comment>
  <w:comment w:id="276" w:author="Merike Koppel JM" w:date="2024-09-25T11:38:00Z" w:initials="MKJ">
    <w:p w14:paraId="5313E430" w14:textId="2DC98991" w:rsidR="0047420E" w:rsidRDefault="0047420E" w:rsidP="0047420E">
      <w:pPr>
        <w:pStyle w:val="Kommentaaritekst"/>
      </w:pPr>
      <w:r>
        <w:rPr>
          <w:rStyle w:val="Kommentaariviide"/>
        </w:rPr>
        <w:annotationRef/>
      </w:r>
      <w:r>
        <w:t xml:space="preserve">Kas nii? </w:t>
      </w:r>
    </w:p>
  </w:comment>
  <w:comment w:id="278" w:author="Merike Koppel JM" w:date="2024-09-27T14:37:00Z" w:initials="MKJ">
    <w:p w14:paraId="082E9FFF" w14:textId="77777777" w:rsidR="001C3498" w:rsidRDefault="0032012E" w:rsidP="001C3498">
      <w:pPr>
        <w:pStyle w:val="Kommentaaritekst"/>
      </w:pPr>
      <w:r>
        <w:rPr>
          <w:rStyle w:val="Kommentaariviide"/>
        </w:rPr>
        <w:annotationRef/>
      </w:r>
      <w:r w:rsidR="001C3498">
        <w:t>Eeldan, et ei peeta silmas otsuses sätestatut, vaid otsuses esinevate vigade kohta sätestatut ...</w:t>
      </w:r>
    </w:p>
  </w:comment>
  <w:comment w:id="281" w:author="Piret Elenurm" w:date="2024-10-09T18:06:00Z" w:initials="PE">
    <w:p w14:paraId="3CD249CD" w14:textId="77777777" w:rsidR="00FB2AE5" w:rsidRDefault="00FB2AE5" w:rsidP="00FB2AE5">
      <w:pPr>
        <w:pStyle w:val="Kommentaaritekst"/>
      </w:pPr>
      <w:r>
        <w:rPr>
          <w:rStyle w:val="Kommentaariviide"/>
        </w:rPr>
        <w:annotationRef/>
      </w:r>
      <w:r>
        <w:t>5. jao pealkirjas ja käesoleva §-i lõikes 2 kasutatakse sõna "avaldamine", palume sõnastus ühtlustada.</w:t>
      </w:r>
    </w:p>
  </w:comment>
  <w:comment w:id="282" w:author="Piret Elenurm" w:date="2024-10-09T18:04:00Z" w:initials="PE">
    <w:p w14:paraId="6949E63A" w14:textId="64850A0D" w:rsidR="00FB2AE5" w:rsidRDefault="00FB2AE5" w:rsidP="00FB2AE5">
      <w:pPr>
        <w:pStyle w:val="Kommentaaritekst"/>
      </w:pPr>
      <w:r>
        <w:rPr>
          <w:rStyle w:val="Kommentaariviide"/>
        </w:rPr>
        <w:annotationRef/>
      </w:r>
      <w:r>
        <w:t>5. jao pealkiri seda teemat ei hõlma. Palume täiendada jao pealkirja.</w:t>
      </w:r>
    </w:p>
  </w:comment>
  <w:comment w:id="287" w:author="Merike Koppel JM" w:date="2024-10-08T10:09:00Z" w:initials="MKJ">
    <w:p w14:paraId="3E2230AC" w14:textId="5D73388D" w:rsidR="009D6BD3" w:rsidRDefault="009D6BD3" w:rsidP="009D6BD3">
      <w:pPr>
        <w:pStyle w:val="Kommentaaritekst"/>
      </w:pPr>
      <w:r>
        <w:rPr>
          <w:rStyle w:val="Kommentaariviide"/>
        </w:rPr>
        <w:annotationRef/>
      </w:r>
      <w:r>
        <w:t>Või siis "eesistuja"?</w:t>
      </w:r>
    </w:p>
  </w:comment>
  <w:comment w:id="292" w:author="Merike Koppel JM" w:date="2024-09-25T11:49:00Z" w:initials="MKJ">
    <w:p w14:paraId="3AC9DE47" w14:textId="18B14297" w:rsidR="00A72FB2" w:rsidRDefault="00A72FB2" w:rsidP="00A72FB2">
      <w:pPr>
        <w:pStyle w:val="Kommentaaritekst"/>
      </w:pPr>
      <w:r>
        <w:rPr>
          <w:rStyle w:val="Kommentaariviide"/>
        </w:rPr>
        <w:annotationRef/>
      </w:r>
      <w:r>
        <w:t>Või pigem: "ja kohtupoolsest hagiavalduse menetlusse võtmisest"?</w:t>
      </w:r>
    </w:p>
  </w:comment>
  <w:comment w:id="295" w:author="Merike Koppel JM" w:date="2024-10-01T12:16:00Z" w:initials="MKJ">
    <w:p w14:paraId="33F631CE" w14:textId="77777777" w:rsidR="00FA6B3F" w:rsidRDefault="00FA6B3F" w:rsidP="00FA6B3F">
      <w:pPr>
        <w:pStyle w:val="Kommentaaritekst"/>
      </w:pPr>
      <w:r>
        <w:rPr>
          <w:rStyle w:val="Kommentaariviide"/>
        </w:rPr>
        <w:annotationRef/>
      </w:r>
      <w:r>
        <w:t>Verb "tõendama" eeldab osastavat käänet: mida?</w:t>
      </w:r>
    </w:p>
  </w:comment>
  <w:comment w:id="298" w:author="Piret Elenurm" w:date="2024-10-09T18:02:00Z" w:initials="PE">
    <w:p w14:paraId="10235D6E" w14:textId="77777777" w:rsidR="00FB2AE5" w:rsidRDefault="00FB2AE5" w:rsidP="00FB2AE5">
      <w:pPr>
        <w:pStyle w:val="Kommentaaritekst"/>
      </w:pPr>
      <w:r>
        <w:rPr>
          <w:rStyle w:val="Kommentaariviide"/>
        </w:rPr>
        <w:annotationRef/>
      </w:r>
      <w:r>
        <w:t>Tarbijakaitses kasutatakse korduvalt sõna "viivitamata". Ühtlustamise huvides soovitame kasutada sõna "viivitamata".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928CE1" w15:done="0"/>
  <w15:commentEx w15:paraId="506FBAB6" w15:done="0"/>
  <w15:commentEx w15:paraId="7FDE7157" w15:done="0"/>
  <w15:commentEx w15:paraId="55143AA7" w15:done="0"/>
  <w15:commentEx w15:paraId="7EB4393D" w15:done="0"/>
  <w15:commentEx w15:paraId="3026AED7" w15:done="0"/>
  <w15:commentEx w15:paraId="05556AF9" w15:done="0"/>
  <w15:commentEx w15:paraId="22305062" w15:done="0"/>
  <w15:commentEx w15:paraId="4CD52708" w15:done="0"/>
  <w15:commentEx w15:paraId="60133F74" w15:done="0"/>
  <w15:commentEx w15:paraId="33315CF7" w15:done="0"/>
  <w15:commentEx w15:paraId="5660A3E3" w15:done="0"/>
  <w15:commentEx w15:paraId="1FE80ECE" w15:done="0"/>
  <w15:commentEx w15:paraId="168BEC49" w15:done="0"/>
  <w15:commentEx w15:paraId="4E58D6C1" w15:done="0"/>
  <w15:commentEx w15:paraId="56CA6E00" w15:done="0"/>
  <w15:commentEx w15:paraId="7DC78F96" w15:done="0"/>
  <w15:commentEx w15:paraId="4FEED670" w15:done="0"/>
  <w15:commentEx w15:paraId="55AC96A2" w15:done="0"/>
  <w15:commentEx w15:paraId="22962196" w15:done="0"/>
  <w15:commentEx w15:paraId="5CBCC072" w15:done="0"/>
  <w15:commentEx w15:paraId="5EBA0FC1" w15:done="0"/>
  <w15:commentEx w15:paraId="09099224" w15:done="0"/>
  <w15:commentEx w15:paraId="09CDA36F" w15:done="0"/>
  <w15:commentEx w15:paraId="0BDDE4BF" w15:done="0"/>
  <w15:commentEx w15:paraId="5A29B966" w15:done="0"/>
  <w15:commentEx w15:paraId="4CF9D181" w15:done="0"/>
  <w15:commentEx w15:paraId="24C9D18E" w15:done="0"/>
  <w15:commentEx w15:paraId="08F44D58" w15:done="0"/>
  <w15:commentEx w15:paraId="60805475" w15:done="0"/>
  <w15:commentEx w15:paraId="2D54D75E" w15:done="0"/>
  <w15:commentEx w15:paraId="08829C8D" w15:done="0"/>
  <w15:commentEx w15:paraId="4145568C" w15:done="0"/>
  <w15:commentEx w15:paraId="7DB43032" w15:done="0"/>
  <w15:commentEx w15:paraId="7F430C2D" w15:done="0"/>
  <w15:commentEx w15:paraId="5740873B" w15:done="0"/>
  <w15:commentEx w15:paraId="138C9FA1" w15:done="0"/>
  <w15:commentEx w15:paraId="76086984" w15:done="0"/>
  <w15:commentEx w15:paraId="133221F7" w15:done="0"/>
  <w15:commentEx w15:paraId="33853545" w15:done="0"/>
  <w15:commentEx w15:paraId="5AD3C941" w15:done="0"/>
  <w15:commentEx w15:paraId="6E62DB97" w15:done="0"/>
  <w15:commentEx w15:paraId="2DE80214" w15:done="0"/>
  <w15:commentEx w15:paraId="3DB5D154" w15:done="0"/>
  <w15:commentEx w15:paraId="44469457" w15:done="0"/>
  <w15:commentEx w15:paraId="6A06E558" w15:done="0"/>
  <w15:commentEx w15:paraId="3756019F" w15:done="0"/>
  <w15:commentEx w15:paraId="0D9CC446" w15:done="0"/>
  <w15:commentEx w15:paraId="2388C47F" w15:done="0"/>
  <w15:commentEx w15:paraId="4767DDED" w15:done="0"/>
  <w15:commentEx w15:paraId="58211AF5" w15:done="0"/>
  <w15:commentEx w15:paraId="615E4179" w15:done="0"/>
  <w15:commentEx w15:paraId="1CB842B2" w15:done="0"/>
  <w15:commentEx w15:paraId="7EFDF369" w15:done="0"/>
  <w15:commentEx w15:paraId="55671BC8" w15:done="0"/>
  <w15:commentEx w15:paraId="5E000FF5" w15:done="0"/>
  <w15:commentEx w15:paraId="3E2157AA" w15:done="0"/>
  <w15:commentEx w15:paraId="686C7C73" w15:done="0"/>
  <w15:commentEx w15:paraId="674A165E" w15:done="0"/>
  <w15:commentEx w15:paraId="5A4133CB" w15:done="0"/>
  <w15:commentEx w15:paraId="33DCCA59" w15:done="0"/>
  <w15:commentEx w15:paraId="2F114133" w15:done="0"/>
  <w15:commentEx w15:paraId="2BE3DDF6" w15:done="0"/>
  <w15:commentEx w15:paraId="67855C92" w15:done="0"/>
  <w15:commentEx w15:paraId="4D2BC840" w15:done="0"/>
  <w15:commentEx w15:paraId="22F049FC" w15:done="0"/>
  <w15:commentEx w15:paraId="1D74F36B" w15:done="0"/>
  <w15:commentEx w15:paraId="5313E430" w15:done="0"/>
  <w15:commentEx w15:paraId="082E9FFF" w15:done="0"/>
  <w15:commentEx w15:paraId="3CD249CD" w15:done="0"/>
  <w15:commentEx w15:paraId="6949E63A" w15:done="0"/>
  <w15:commentEx w15:paraId="3E2230AC" w15:done="0"/>
  <w15:commentEx w15:paraId="3AC9DE47" w15:done="0"/>
  <w15:commentEx w15:paraId="33F631CE" w15:done="0"/>
  <w15:commentEx w15:paraId="10235D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516D4" w16cex:dateUtc="2024-09-30T09:23:00Z"/>
  <w16cex:commentExtensible w16cex:durableId="2A9D1EDB" w16cex:dateUtc="2024-09-24T08:19:00Z"/>
  <w16cex:commentExtensible w16cex:durableId="2AA63933" w16cex:dateUtc="2024-10-01T06:02:00Z"/>
  <w16cex:commentExtensible w16cex:durableId="2A9BD644" w16cex:dateUtc="2024-09-23T08:57:00Z"/>
  <w16cex:commentExtensible w16cex:durableId="2A9BD65E" w16cex:dateUtc="2024-09-23T08:58:00Z"/>
  <w16cex:commentExtensible w16cex:durableId="2AAF8426" w16cex:dateUtc="2024-10-08T07:12:00Z"/>
  <w16cex:commentExtensible w16cex:durableId="2A9BD82E" w16cex:dateUtc="2024-09-23T09:06:00Z"/>
  <w16cex:commentExtensible w16cex:durableId="2A9BE4AA" w16cex:dateUtc="2024-09-23T09:59:00Z"/>
  <w16cex:commentExtensible w16cex:durableId="2AB13B98" w16cex:dateUtc="2024-10-09T14:27:00Z"/>
  <w16cex:commentExtensible w16cex:durableId="2AA647D5" w16cex:dateUtc="2024-10-01T07:05:00Z"/>
  <w16cex:commentExtensible w16cex:durableId="2AA6849F" w16cex:dateUtc="2024-10-01T11:24:00Z"/>
  <w16cex:commentExtensible w16cex:durableId="2AA647C2" w16cex:dateUtc="2024-10-01T07:04:00Z"/>
  <w16cex:commentExtensible w16cex:durableId="2AAFE58A" w16cex:dateUtc="2024-10-08T14:08:00Z"/>
  <w16cex:commentExtensible w16cex:durableId="2A9BE6A5" w16cex:dateUtc="2024-09-23T10:07:00Z"/>
  <w16cex:commentExtensible w16cex:durableId="2AA7A483" w16cex:dateUtc="2024-10-02T07:52:00Z"/>
  <w16cex:commentExtensible w16cex:durableId="2AAFE2E7" w16cex:dateUtc="2024-10-08T13:57:00Z"/>
  <w16cex:commentExtensible w16cex:durableId="2AA8D66B" w16cex:dateUtc="2024-10-03T05:38:00Z"/>
  <w16cex:commentExtensible w16cex:durableId="2AA8D67B" w16cex:dateUtc="2024-10-03T05:38:00Z"/>
  <w16cex:commentExtensible w16cex:durableId="2AAFE64C" w16cex:dateUtc="2024-10-08T14:11:00Z"/>
  <w16cex:commentExtensible w16cex:durableId="2AB0DFE8" w16cex:dateUtc="2024-10-09T07:56:00Z"/>
  <w16cex:commentExtensible w16cex:durableId="2A9D095D" w16cex:dateUtc="2024-09-24T06:48:00Z"/>
  <w16cex:commentExtensible w16cex:durableId="2A9BF8CB" w16cex:dateUtc="2024-09-23T11:25:00Z"/>
  <w16cex:commentExtensible w16cex:durableId="2A9BFBA1" w16cex:dateUtc="2024-09-23T11:37:00Z"/>
  <w16cex:commentExtensible w16cex:durableId="2A9C0718" w16cex:dateUtc="2024-09-23T12:26:00Z"/>
  <w16cex:commentExtensible w16cex:durableId="2AB14122" w16cex:dateUtc="2024-10-09T14:51:00Z"/>
  <w16cex:commentExtensible w16cex:durableId="2A9BFD54" w16cex:dateUtc="2024-09-23T11:44:00Z"/>
  <w16cex:commentExtensible w16cex:durableId="2AB1417B" w16cex:dateUtc="2024-10-09T14:52:00Z"/>
  <w16cex:commentExtensible w16cex:durableId="2AB14271" w16cex:dateUtc="2024-10-09T14:57:00Z"/>
  <w16cex:commentExtensible w16cex:durableId="2A9C0A29" w16cex:dateUtc="2024-09-23T12:39:00Z"/>
  <w16cex:commentExtensible w16cex:durableId="2AAF84DE" w16cex:dateUtc="2024-10-08T07:15:00Z"/>
  <w16cex:commentExtensible w16cex:durableId="2AA64B6F" w16cex:dateUtc="2024-10-01T07:20:00Z"/>
  <w16cex:commentExtensible w16cex:durableId="2AB0E1D5" w16cex:dateUtc="2024-10-09T08:04:00Z"/>
  <w16cex:commentExtensible w16cex:durableId="2A9C0C71" w16cex:dateUtc="2024-09-23T12:49:00Z"/>
  <w16cex:commentExtensible w16cex:durableId="2AB0E247" w16cex:dateUtc="2024-10-09T08:06:00Z"/>
  <w16cex:commentExtensible w16cex:durableId="2AB142DE" w16cex:dateUtc="2024-10-09T14:58:00Z"/>
  <w16cex:commentExtensible w16cex:durableId="2AB0E2F8" w16cex:dateUtc="2024-10-09T08:09:00Z"/>
  <w16cex:commentExtensible w16cex:durableId="2AA65009" w16cex:dateUtc="2024-10-01T07:40:00Z"/>
  <w16cex:commentExtensible w16cex:durableId="2AB0E391" w16cex:dateUtc="2024-10-09T08:12:00Z"/>
  <w16cex:commentExtensible w16cex:durableId="2A9D0342" w16cex:dateUtc="2024-09-24T06:22:00Z"/>
  <w16cex:commentExtensible w16cex:durableId="2AB22E9C" w16cex:dateUtc="2024-10-10T07:44:00Z"/>
  <w16cex:commentExtensible w16cex:durableId="2AB1437D" w16cex:dateUtc="2024-10-09T15:01:00Z"/>
  <w16cex:commentExtensible w16cex:durableId="2A9D0426" w16cex:dateUtc="2024-09-24T06:25:00Z"/>
  <w16cex:commentExtensible w16cex:durableId="2AA6535A" w16cex:dateUtc="2024-10-01T07:54:00Z"/>
  <w16cex:commentExtensible w16cex:durableId="2A9D0D75" w16cex:dateUtc="2024-09-24T07:05:00Z"/>
  <w16cex:commentExtensible w16cex:durableId="2AA65478" w16cex:dateUtc="2024-10-01T07:59:00Z"/>
  <w16cex:commentExtensible w16cex:durableId="2AB0E4B3" w16cex:dateUtc="2024-10-09T08:17:00Z"/>
  <w16cex:commentExtensible w16cex:durableId="2A9D27C7" w16cex:dateUtc="2024-09-24T08:57:00Z"/>
  <w16cex:commentExtensible w16cex:durableId="2AA8EC6A" w16cex:dateUtc="2024-10-03T07:11:00Z"/>
  <w16cex:commentExtensible w16cex:durableId="2AB0E4F7" w16cex:dateUtc="2024-10-09T08:18:00Z"/>
  <w16cex:commentExtensible w16cex:durableId="2AA8E292" w16cex:dateUtc="2024-10-03T06:29:00Z"/>
  <w16cex:commentExtensible w16cex:durableId="2AA8DC36" w16cex:dateUtc="2024-10-03T06:02:00Z"/>
  <w16cex:commentExtensible w16cex:durableId="2AA65951" w16cex:dateUtc="2024-10-01T08:19:00Z"/>
  <w16cex:commentExtensible w16cex:durableId="2A9D2DDD" w16cex:dateUtc="2024-09-24T09:23:00Z"/>
  <w16cex:commentExtensible w16cex:durableId="2A9D2FED" w16cex:dateUtc="2024-09-24T09:32:00Z"/>
  <w16cex:commentExtensible w16cex:durableId="2A9E5562" w16cex:dateUtc="2024-09-25T06:24:00Z"/>
  <w16cex:commentExtensible w16cex:durableId="2AA65BAB" w16cex:dateUtc="2024-10-01T08:29:00Z"/>
  <w16cex:commentExtensible w16cex:durableId="2AA65D4D" w16cex:dateUtc="2024-10-01T08:36:00Z"/>
  <w16cex:commentExtensible w16cex:durableId="2A9E5FDB" w16cex:dateUtc="2024-09-25T07:09:00Z"/>
  <w16cex:commentExtensible w16cex:durableId="2A9E6010" w16cex:dateUtc="2024-09-25T07:10:00Z"/>
  <w16cex:commentExtensible w16cex:durableId="2A9E68F5" w16cex:dateUtc="2024-09-25T07:48:00Z"/>
  <w16cex:commentExtensible w16cex:durableId="2A9E6B19" w16cex:dateUtc="2024-09-25T07:57:00Z"/>
  <w16cex:commentExtensible w16cex:durableId="2A9E6E1C" w16cex:dateUtc="2024-09-25T08:10:00Z"/>
  <w16cex:commentExtensible w16cex:durableId="2A9E6E64" w16cex:dateUtc="2024-09-25T08:11:00Z"/>
  <w16cex:commentExtensible w16cex:durableId="2A9E7044" w16cex:dateUtc="2024-09-25T08:19:00Z"/>
  <w16cex:commentExtensible w16cex:durableId="2A9E70D9" w16cex:dateUtc="2024-09-25T08:22:00Z"/>
  <w16cex:commentExtensible w16cex:durableId="2A9E72B0" w16cex:dateUtc="2024-09-25T08:29:00Z"/>
  <w16cex:commentExtensible w16cex:durableId="2A9E7471" w16cex:dateUtc="2024-09-25T08:37:00Z"/>
  <w16cex:commentExtensible w16cex:durableId="2A9E7499" w16cex:dateUtc="2024-09-25T08:38:00Z"/>
  <w16cex:commentExtensible w16cex:durableId="2AA1419B" w16cex:dateUtc="2024-09-27T11:37:00Z"/>
  <w16cex:commentExtensible w16cex:durableId="2AB144C0" w16cex:dateUtc="2024-10-09T15:06:00Z"/>
  <w16cex:commentExtensible w16cex:durableId="2AB14444" w16cex:dateUtc="2024-10-09T15:04:00Z"/>
  <w16cex:commentExtensible w16cex:durableId="2AAF833D" w16cex:dateUtc="2024-10-08T07:09:00Z"/>
  <w16cex:commentExtensible w16cex:durableId="2A9E774E" w16cex:dateUtc="2024-09-25T08:49:00Z"/>
  <w16cex:commentExtensible w16cex:durableId="2AA666A6" w16cex:dateUtc="2024-10-01T09:16:00Z"/>
  <w16cex:commentExtensible w16cex:durableId="2AB143BD" w16cex:dateUtc="2024-10-09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928CE1" w16cid:durableId="2AA516D4"/>
  <w16cid:commentId w16cid:paraId="506FBAB6" w16cid:durableId="2A9D1EDB"/>
  <w16cid:commentId w16cid:paraId="7FDE7157" w16cid:durableId="2AA63933"/>
  <w16cid:commentId w16cid:paraId="55143AA7" w16cid:durableId="2A9BD644"/>
  <w16cid:commentId w16cid:paraId="7EB4393D" w16cid:durableId="2A9BD65E"/>
  <w16cid:commentId w16cid:paraId="3026AED7" w16cid:durableId="2AAF8426"/>
  <w16cid:commentId w16cid:paraId="05556AF9" w16cid:durableId="2A9BD82E"/>
  <w16cid:commentId w16cid:paraId="22305062" w16cid:durableId="2A9BE4AA"/>
  <w16cid:commentId w16cid:paraId="4CD52708" w16cid:durableId="2AB13B98"/>
  <w16cid:commentId w16cid:paraId="60133F74" w16cid:durableId="2AA647D5"/>
  <w16cid:commentId w16cid:paraId="33315CF7" w16cid:durableId="2AA6849F"/>
  <w16cid:commentId w16cid:paraId="5660A3E3" w16cid:durableId="2AA647C2"/>
  <w16cid:commentId w16cid:paraId="1FE80ECE" w16cid:durableId="2AAFE58A"/>
  <w16cid:commentId w16cid:paraId="168BEC49" w16cid:durableId="2A9BE6A5"/>
  <w16cid:commentId w16cid:paraId="4E58D6C1" w16cid:durableId="2AA7A483"/>
  <w16cid:commentId w16cid:paraId="56CA6E00" w16cid:durableId="2AAFE2E7"/>
  <w16cid:commentId w16cid:paraId="7DC78F96" w16cid:durableId="2AA8D66B"/>
  <w16cid:commentId w16cid:paraId="4FEED670" w16cid:durableId="2AA8D67B"/>
  <w16cid:commentId w16cid:paraId="55AC96A2" w16cid:durableId="2AAFE64C"/>
  <w16cid:commentId w16cid:paraId="22962196" w16cid:durableId="2AB0DFE8"/>
  <w16cid:commentId w16cid:paraId="5CBCC072" w16cid:durableId="2A9D095D"/>
  <w16cid:commentId w16cid:paraId="5EBA0FC1" w16cid:durableId="2A9BF8CB"/>
  <w16cid:commentId w16cid:paraId="09099224" w16cid:durableId="2A9BFBA1"/>
  <w16cid:commentId w16cid:paraId="09CDA36F" w16cid:durableId="2A9C0718"/>
  <w16cid:commentId w16cid:paraId="0BDDE4BF" w16cid:durableId="2AB14122"/>
  <w16cid:commentId w16cid:paraId="5A29B966" w16cid:durableId="2A9BFD54"/>
  <w16cid:commentId w16cid:paraId="4CF9D181" w16cid:durableId="2AB1417B"/>
  <w16cid:commentId w16cid:paraId="24C9D18E" w16cid:durableId="2AB14271"/>
  <w16cid:commentId w16cid:paraId="08F44D58" w16cid:durableId="2A9C0A29"/>
  <w16cid:commentId w16cid:paraId="60805475" w16cid:durableId="2AAF84DE"/>
  <w16cid:commentId w16cid:paraId="2D54D75E" w16cid:durableId="2AA64B6F"/>
  <w16cid:commentId w16cid:paraId="08829C8D" w16cid:durableId="2AB0E1D5"/>
  <w16cid:commentId w16cid:paraId="4145568C" w16cid:durableId="2A9C0C71"/>
  <w16cid:commentId w16cid:paraId="7DB43032" w16cid:durableId="2AB0E247"/>
  <w16cid:commentId w16cid:paraId="7F430C2D" w16cid:durableId="2AB142DE"/>
  <w16cid:commentId w16cid:paraId="5740873B" w16cid:durableId="2AB0E2F8"/>
  <w16cid:commentId w16cid:paraId="138C9FA1" w16cid:durableId="2AA65009"/>
  <w16cid:commentId w16cid:paraId="76086984" w16cid:durableId="2AB0E391"/>
  <w16cid:commentId w16cid:paraId="133221F7" w16cid:durableId="2A9D0342"/>
  <w16cid:commentId w16cid:paraId="33853545" w16cid:durableId="2AB22E9C"/>
  <w16cid:commentId w16cid:paraId="5AD3C941" w16cid:durableId="2AB1437D"/>
  <w16cid:commentId w16cid:paraId="6E62DB97" w16cid:durableId="2A9D0426"/>
  <w16cid:commentId w16cid:paraId="2DE80214" w16cid:durableId="2AA6535A"/>
  <w16cid:commentId w16cid:paraId="3DB5D154" w16cid:durableId="2A9D0D75"/>
  <w16cid:commentId w16cid:paraId="44469457" w16cid:durableId="2AA65478"/>
  <w16cid:commentId w16cid:paraId="6A06E558" w16cid:durableId="2AB0E4B3"/>
  <w16cid:commentId w16cid:paraId="3756019F" w16cid:durableId="2A9D27C7"/>
  <w16cid:commentId w16cid:paraId="0D9CC446" w16cid:durableId="2AA8EC6A"/>
  <w16cid:commentId w16cid:paraId="2388C47F" w16cid:durableId="2AB0E4F7"/>
  <w16cid:commentId w16cid:paraId="4767DDED" w16cid:durableId="2AA8E292"/>
  <w16cid:commentId w16cid:paraId="58211AF5" w16cid:durableId="2AA8DC36"/>
  <w16cid:commentId w16cid:paraId="615E4179" w16cid:durableId="2AA65951"/>
  <w16cid:commentId w16cid:paraId="1CB842B2" w16cid:durableId="2A9D2DDD"/>
  <w16cid:commentId w16cid:paraId="7EFDF369" w16cid:durableId="2A9D2FED"/>
  <w16cid:commentId w16cid:paraId="55671BC8" w16cid:durableId="2A9E5562"/>
  <w16cid:commentId w16cid:paraId="5E000FF5" w16cid:durableId="2AA65BAB"/>
  <w16cid:commentId w16cid:paraId="3E2157AA" w16cid:durableId="2AA65D4D"/>
  <w16cid:commentId w16cid:paraId="686C7C73" w16cid:durableId="2A9E5FDB"/>
  <w16cid:commentId w16cid:paraId="674A165E" w16cid:durableId="2A9E6010"/>
  <w16cid:commentId w16cid:paraId="5A4133CB" w16cid:durableId="2A9E68F5"/>
  <w16cid:commentId w16cid:paraId="33DCCA59" w16cid:durableId="2A9E6B19"/>
  <w16cid:commentId w16cid:paraId="2F114133" w16cid:durableId="2A9E6E1C"/>
  <w16cid:commentId w16cid:paraId="2BE3DDF6" w16cid:durableId="2A9E6E64"/>
  <w16cid:commentId w16cid:paraId="67855C92" w16cid:durableId="2A9E7044"/>
  <w16cid:commentId w16cid:paraId="4D2BC840" w16cid:durableId="2A9E70D9"/>
  <w16cid:commentId w16cid:paraId="22F049FC" w16cid:durableId="2A9E72B0"/>
  <w16cid:commentId w16cid:paraId="1D74F36B" w16cid:durableId="2A9E7471"/>
  <w16cid:commentId w16cid:paraId="5313E430" w16cid:durableId="2A9E7499"/>
  <w16cid:commentId w16cid:paraId="082E9FFF" w16cid:durableId="2AA1419B"/>
  <w16cid:commentId w16cid:paraId="3CD249CD" w16cid:durableId="2AB144C0"/>
  <w16cid:commentId w16cid:paraId="6949E63A" w16cid:durableId="2AB14444"/>
  <w16cid:commentId w16cid:paraId="3E2230AC" w16cid:durableId="2AAF833D"/>
  <w16cid:commentId w16cid:paraId="3AC9DE47" w16cid:durableId="2A9E774E"/>
  <w16cid:commentId w16cid:paraId="33F631CE" w16cid:durableId="2AA666A6"/>
  <w16cid:commentId w16cid:paraId="10235D6E" w16cid:durableId="2AB143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7CDB5" w14:textId="77777777" w:rsidR="00295105" w:rsidRDefault="00295105" w:rsidP="002D47CC">
      <w:pPr>
        <w:spacing w:after="0" w:line="240" w:lineRule="auto"/>
      </w:pPr>
      <w:r>
        <w:separator/>
      </w:r>
    </w:p>
  </w:endnote>
  <w:endnote w:type="continuationSeparator" w:id="0">
    <w:p w14:paraId="3ABDD330" w14:textId="77777777" w:rsidR="00295105" w:rsidRDefault="00295105" w:rsidP="002D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83377"/>
      <w:docPartObj>
        <w:docPartGallery w:val="Page Numbers (Bottom of Page)"/>
        <w:docPartUnique/>
      </w:docPartObj>
    </w:sdtPr>
    <w:sdtEndPr/>
    <w:sdtContent>
      <w:p w14:paraId="3457C8D8" w14:textId="6D114906" w:rsidR="00112883" w:rsidRDefault="00112883" w:rsidP="003220D4">
        <w:pPr>
          <w:pStyle w:val="Jalus"/>
          <w:jc w:val="center"/>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E5194" w14:textId="77777777" w:rsidR="00295105" w:rsidRDefault="00295105" w:rsidP="002D47CC">
      <w:pPr>
        <w:spacing w:after="0" w:line="240" w:lineRule="auto"/>
      </w:pPr>
      <w:r>
        <w:separator/>
      </w:r>
    </w:p>
  </w:footnote>
  <w:footnote w:type="continuationSeparator" w:id="0">
    <w:p w14:paraId="6193799B" w14:textId="77777777" w:rsidR="00295105" w:rsidRDefault="00295105" w:rsidP="002D47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403A"/>
    <w:multiLevelType w:val="hybridMultilevel"/>
    <w:tmpl w:val="0310E1A0"/>
    <w:lvl w:ilvl="0" w:tplc="4C5A91B0">
      <w:start w:val="1"/>
      <w:numFmt w:val="decimal"/>
      <w:lvlText w:val="(%1)"/>
      <w:lvlJc w:val="left"/>
      <w:pPr>
        <w:ind w:left="360" w:hanging="360"/>
      </w:pPr>
      <w:rPr>
        <w:rFonts w:hint="default"/>
        <w:i w:val="0"/>
        <w:iCs w:val="0"/>
      </w:rPr>
    </w:lvl>
    <w:lvl w:ilvl="1" w:tplc="04250019">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147668864">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1-5-21-23267018-1296325175-649218145-116797"/>
  </w15:person>
  <w15:person w15:author="Piret Elenurm">
    <w15:presenceInfo w15:providerId="AD" w15:userId="S-1-5-21-23267018-1296325175-649218145-117115"/>
  </w15:person>
  <w15:person w15:author="Piret Elenurm [2]">
    <w15:presenceInfo w15:providerId="AD" w15:userId="S::Piret.Elenurm@just.ee::4e45e1f1-6eff-4699-9639-ef1f32c6ef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DD8"/>
    <w:rsid w:val="00000ADA"/>
    <w:rsid w:val="00000FE9"/>
    <w:rsid w:val="00001FF4"/>
    <w:rsid w:val="00002E84"/>
    <w:rsid w:val="00003671"/>
    <w:rsid w:val="00004136"/>
    <w:rsid w:val="000067E4"/>
    <w:rsid w:val="00010E48"/>
    <w:rsid w:val="00012FF7"/>
    <w:rsid w:val="00013951"/>
    <w:rsid w:val="00014410"/>
    <w:rsid w:val="0001458D"/>
    <w:rsid w:val="0001743E"/>
    <w:rsid w:val="000201EA"/>
    <w:rsid w:val="000208C5"/>
    <w:rsid w:val="00020E1C"/>
    <w:rsid w:val="00021E44"/>
    <w:rsid w:val="000225DB"/>
    <w:rsid w:val="00023C4E"/>
    <w:rsid w:val="000243C8"/>
    <w:rsid w:val="00024F2F"/>
    <w:rsid w:val="0002545F"/>
    <w:rsid w:val="00025517"/>
    <w:rsid w:val="000260D4"/>
    <w:rsid w:val="0002637A"/>
    <w:rsid w:val="00026C5A"/>
    <w:rsid w:val="00026EB1"/>
    <w:rsid w:val="00027184"/>
    <w:rsid w:val="00027AB9"/>
    <w:rsid w:val="0003120C"/>
    <w:rsid w:val="00031872"/>
    <w:rsid w:val="00031D97"/>
    <w:rsid w:val="00031F59"/>
    <w:rsid w:val="000327B9"/>
    <w:rsid w:val="00034F98"/>
    <w:rsid w:val="00035A24"/>
    <w:rsid w:val="00036490"/>
    <w:rsid w:val="0003670C"/>
    <w:rsid w:val="00036964"/>
    <w:rsid w:val="00036ECC"/>
    <w:rsid w:val="00036F7C"/>
    <w:rsid w:val="000375C8"/>
    <w:rsid w:val="000375D4"/>
    <w:rsid w:val="0004035B"/>
    <w:rsid w:val="00041EB0"/>
    <w:rsid w:val="000440BE"/>
    <w:rsid w:val="000453DB"/>
    <w:rsid w:val="00046A17"/>
    <w:rsid w:val="00047B35"/>
    <w:rsid w:val="00047ED1"/>
    <w:rsid w:val="000518D8"/>
    <w:rsid w:val="00051BDC"/>
    <w:rsid w:val="00052916"/>
    <w:rsid w:val="00053059"/>
    <w:rsid w:val="000540DA"/>
    <w:rsid w:val="00054746"/>
    <w:rsid w:val="00054E6F"/>
    <w:rsid w:val="00054F10"/>
    <w:rsid w:val="00054FAA"/>
    <w:rsid w:val="00056DF7"/>
    <w:rsid w:val="00060187"/>
    <w:rsid w:val="00061F8A"/>
    <w:rsid w:val="000625DA"/>
    <w:rsid w:val="00062C8A"/>
    <w:rsid w:val="0006562D"/>
    <w:rsid w:val="000660D0"/>
    <w:rsid w:val="00066BB2"/>
    <w:rsid w:val="00066E43"/>
    <w:rsid w:val="00066FEE"/>
    <w:rsid w:val="00067E09"/>
    <w:rsid w:val="00067F0B"/>
    <w:rsid w:val="0007011C"/>
    <w:rsid w:val="000708CD"/>
    <w:rsid w:val="00072248"/>
    <w:rsid w:val="00072259"/>
    <w:rsid w:val="000722D5"/>
    <w:rsid w:val="000747E4"/>
    <w:rsid w:val="00076AA5"/>
    <w:rsid w:val="00076F79"/>
    <w:rsid w:val="0007768F"/>
    <w:rsid w:val="0007798D"/>
    <w:rsid w:val="00077E25"/>
    <w:rsid w:val="000802F7"/>
    <w:rsid w:val="00080A4E"/>
    <w:rsid w:val="00080F58"/>
    <w:rsid w:val="00081194"/>
    <w:rsid w:val="00082191"/>
    <w:rsid w:val="0008418A"/>
    <w:rsid w:val="0008445D"/>
    <w:rsid w:val="00084CD2"/>
    <w:rsid w:val="00086A91"/>
    <w:rsid w:val="0009042D"/>
    <w:rsid w:val="000914A6"/>
    <w:rsid w:val="0009223B"/>
    <w:rsid w:val="00093E05"/>
    <w:rsid w:val="00094647"/>
    <w:rsid w:val="000958F0"/>
    <w:rsid w:val="000962A2"/>
    <w:rsid w:val="00096555"/>
    <w:rsid w:val="000A016D"/>
    <w:rsid w:val="000A0518"/>
    <w:rsid w:val="000A0AF1"/>
    <w:rsid w:val="000A2F94"/>
    <w:rsid w:val="000A3A90"/>
    <w:rsid w:val="000A5B67"/>
    <w:rsid w:val="000A5FE1"/>
    <w:rsid w:val="000A6F59"/>
    <w:rsid w:val="000A6F78"/>
    <w:rsid w:val="000A7521"/>
    <w:rsid w:val="000A76D4"/>
    <w:rsid w:val="000A77F1"/>
    <w:rsid w:val="000B1D41"/>
    <w:rsid w:val="000B27F6"/>
    <w:rsid w:val="000B2934"/>
    <w:rsid w:val="000B3219"/>
    <w:rsid w:val="000B3E1E"/>
    <w:rsid w:val="000B5D3A"/>
    <w:rsid w:val="000B5FE4"/>
    <w:rsid w:val="000B600E"/>
    <w:rsid w:val="000B609E"/>
    <w:rsid w:val="000B6ADE"/>
    <w:rsid w:val="000B7938"/>
    <w:rsid w:val="000B7DC8"/>
    <w:rsid w:val="000B7ED6"/>
    <w:rsid w:val="000C04B7"/>
    <w:rsid w:val="000C1629"/>
    <w:rsid w:val="000C2402"/>
    <w:rsid w:val="000C2DD8"/>
    <w:rsid w:val="000C2E14"/>
    <w:rsid w:val="000C40B9"/>
    <w:rsid w:val="000C4983"/>
    <w:rsid w:val="000C4B2D"/>
    <w:rsid w:val="000C5D92"/>
    <w:rsid w:val="000C6DCB"/>
    <w:rsid w:val="000D04E7"/>
    <w:rsid w:val="000D0762"/>
    <w:rsid w:val="000D13A3"/>
    <w:rsid w:val="000D154C"/>
    <w:rsid w:val="000D16FC"/>
    <w:rsid w:val="000D2AA0"/>
    <w:rsid w:val="000D3B1F"/>
    <w:rsid w:val="000D3EBC"/>
    <w:rsid w:val="000D681B"/>
    <w:rsid w:val="000D7291"/>
    <w:rsid w:val="000D78B7"/>
    <w:rsid w:val="000E073C"/>
    <w:rsid w:val="000E0AA5"/>
    <w:rsid w:val="000E1711"/>
    <w:rsid w:val="000E2CC7"/>
    <w:rsid w:val="000E40D2"/>
    <w:rsid w:val="000E4233"/>
    <w:rsid w:val="000E4406"/>
    <w:rsid w:val="000E45BB"/>
    <w:rsid w:val="000E5FD9"/>
    <w:rsid w:val="000E6BB1"/>
    <w:rsid w:val="000F124C"/>
    <w:rsid w:val="000F1836"/>
    <w:rsid w:val="000F3FE0"/>
    <w:rsid w:val="000F40F1"/>
    <w:rsid w:val="000F5890"/>
    <w:rsid w:val="000F5F4F"/>
    <w:rsid w:val="000F61AB"/>
    <w:rsid w:val="000F6C76"/>
    <w:rsid w:val="000F731B"/>
    <w:rsid w:val="000F78B1"/>
    <w:rsid w:val="000F7B45"/>
    <w:rsid w:val="00103580"/>
    <w:rsid w:val="00104494"/>
    <w:rsid w:val="00107C29"/>
    <w:rsid w:val="00107E38"/>
    <w:rsid w:val="00110C9C"/>
    <w:rsid w:val="00111053"/>
    <w:rsid w:val="00111062"/>
    <w:rsid w:val="00112574"/>
    <w:rsid w:val="00112883"/>
    <w:rsid w:val="00113274"/>
    <w:rsid w:val="001135E9"/>
    <w:rsid w:val="001157D4"/>
    <w:rsid w:val="00115C39"/>
    <w:rsid w:val="00115FBE"/>
    <w:rsid w:val="00120A6F"/>
    <w:rsid w:val="001227D0"/>
    <w:rsid w:val="0012629D"/>
    <w:rsid w:val="0012695C"/>
    <w:rsid w:val="00126E31"/>
    <w:rsid w:val="001275DB"/>
    <w:rsid w:val="0012778B"/>
    <w:rsid w:val="001301CB"/>
    <w:rsid w:val="00131CBA"/>
    <w:rsid w:val="00132576"/>
    <w:rsid w:val="00133FF0"/>
    <w:rsid w:val="0013450D"/>
    <w:rsid w:val="00134D16"/>
    <w:rsid w:val="00135579"/>
    <w:rsid w:val="00135AFC"/>
    <w:rsid w:val="00136E0C"/>
    <w:rsid w:val="00137643"/>
    <w:rsid w:val="001378A7"/>
    <w:rsid w:val="00137B34"/>
    <w:rsid w:val="0014128A"/>
    <w:rsid w:val="00141354"/>
    <w:rsid w:val="0014175C"/>
    <w:rsid w:val="00141C67"/>
    <w:rsid w:val="00142A8E"/>
    <w:rsid w:val="00142FD2"/>
    <w:rsid w:val="00143AEC"/>
    <w:rsid w:val="001440AA"/>
    <w:rsid w:val="00145544"/>
    <w:rsid w:val="00145911"/>
    <w:rsid w:val="00147035"/>
    <w:rsid w:val="00147B36"/>
    <w:rsid w:val="00153A6C"/>
    <w:rsid w:val="00153EF2"/>
    <w:rsid w:val="001548A0"/>
    <w:rsid w:val="0015547B"/>
    <w:rsid w:val="001559AA"/>
    <w:rsid w:val="00156693"/>
    <w:rsid w:val="00157112"/>
    <w:rsid w:val="00157F83"/>
    <w:rsid w:val="001607A7"/>
    <w:rsid w:val="00161748"/>
    <w:rsid w:val="001624A6"/>
    <w:rsid w:val="001625AF"/>
    <w:rsid w:val="00163076"/>
    <w:rsid w:val="0016362B"/>
    <w:rsid w:val="001640B5"/>
    <w:rsid w:val="00166EF0"/>
    <w:rsid w:val="00170F53"/>
    <w:rsid w:val="00171238"/>
    <w:rsid w:val="00172694"/>
    <w:rsid w:val="00173A4C"/>
    <w:rsid w:val="00174A80"/>
    <w:rsid w:val="00174EC9"/>
    <w:rsid w:val="0017619B"/>
    <w:rsid w:val="001764C5"/>
    <w:rsid w:val="0018097F"/>
    <w:rsid w:val="001809A4"/>
    <w:rsid w:val="00180C00"/>
    <w:rsid w:val="00180D69"/>
    <w:rsid w:val="00181A5D"/>
    <w:rsid w:val="001824D4"/>
    <w:rsid w:val="00182884"/>
    <w:rsid w:val="00182ECC"/>
    <w:rsid w:val="00182FC2"/>
    <w:rsid w:val="00183E56"/>
    <w:rsid w:val="00186076"/>
    <w:rsid w:val="001903CF"/>
    <w:rsid w:val="00191A85"/>
    <w:rsid w:val="0019296A"/>
    <w:rsid w:val="00192F9D"/>
    <w:rsid w:val="0019317F"/>
    <w:rsid w:val="00193AE2"/>
    <w:rsid w:val="00193E03"/>
    <w:rsid w:val="001948C0"/>
    <w:rsid w:val="00194B13"/>
    <w:rsid w:val="001952E2"/>
    <w:rsid w:val="00195893"/>
    <w:rsid w:val="00195909"/>
    <w:rsid w:val="0019594A"/>
    <w:rsid w:val="00195DA4"/>
    <w:rsid w:val="00196ADD"/>
    <w:rsid w:val="001975A8"/>
    <w:rsid w:val="001A20D0"/>
    <w:rsid w:val="001A3F8C"/>
    <w:rsid w:val="001A46C7"/>
    <w:rsid w:val="001A5A2D"/>
    <w:rsid w:val="001A6159"/>
    <w:rsid w:val="001A76D2"/>
    <w:rsid w:val="001A7BC0"/>
    <w:rsid w:val="001B07CA"/>
    <w:rsid w:val="001B0B02"/>
    <w:rsid w:val="001B1A15"/>
    <w:rsid w:val="001B2632"/>
    <w:rsid w:val="001B2684"/>
    <w:rsid w:val="001B29C8"/>
    <w:rsid w:val="001B43B4"/>
    <w:rsid w:val="001B5B2F"/>
    <w:rsid w:val="001B5C85"/>
    <w:rsid w:val="001B719C"/>
    <w:rsid w:val="001C0193"/>
    <w:rsid w:val="001C01DB"/>
    <w:rsid w:val="001C0FA8"/>
    <w:rsid w:val="001C2674"/>
    <w:rsid w:val="001C297B"/>
    <w:rsid w:val="001C3498"/>
    <w:rsid w:val="001C35F7"/>
    <w:rsid w:val="001C3E08"/>
    <w:rsid w:val="001C42FD"/>
    <w:rsid w:val="001C5233"/>
    <w:rsid w:val="001C78B8"/>
    <w:rsid w:val="001C7D86"/>
    <w:rsid w:val="001D10D5"/>
    <w:rsid w:val="001D11A9"/>
    <w:rsid w:val="001D194E"/>
    <w:rsid w:val="001D2FE3"/>
    <w:rsid w:val="001D318E"/>
    <w:rsid w:val="001D3684"/>
    <w:rsid w:val="001D3B67"/>
    <w:rsid w:val="001D6C39"/>
    <w:rsid w:val="001D72B7"/>
    <w:rsid w:val="001D737E"/>
    <w:rsid w:val="001D7482"/>
    <w:rsid w:val="001E01DF"/>
    <w:rsid w:val="001E0782"/>
    <w:rsid w:val="001E0C60"/>
    <w:rsid w:val="001E196B"/>
    <w:rsid w:val="001E1C77"/>
    <w:rsid w:val="001E1EC1"/>
    <w:rsid w:val="001E267E"/>
    <w:rsid w:val="001E2D2B"/>
    <w:rsid w:val="001E4144"/>
    <w:rsid w:val="001E7E3A"/>
    <w:rsid w:val="001F0AD7"/>
    <w:rsid w:val="001F2274"/>
    <w:rsid w:val="001F3BB7"/>
    <w:rsid w:val="001F54A6"/>
    <w:rsid w:val="001F5644"/>
    <w:rsid w:val="001F5A4A"/>
    <w:rsid w:val="001F60AD"/>
    <w:rsid w:val="001F6783"/>
    <w:rsid w:val="001F6986"/>
    <w:rsid w:val="001F71BC"/>
    <w:rsid w:val="001F7A32"/>
    <w:rsid w:val="00200B5B"/>
    <w:rsid w:val="0020135D"/>
    <w:rsid w:val="00202A9E"/>
    <w:rsid w:val="0020310D"/>
    <w:rsid w:val="00203416"/>
    <w:rsid w:val="002051F7"/>
    <w:rsid w:val="00205469"/>
    <w:rsid w:val="00206FD0"/>
    <w:rsid w:val="00207BA1"/>
    <w:rsid w:val="00210491"/>
    <w:rsid w:val="0021076B"/>
    <w:rsid w:val="0021163D"/>
    <w:rsid w:val="00211D92"/>
    <w:rsid w:val="0021324F"/>
    <w:rsid w:val="002132AC"/>
    <w:rsid w:val="0021352E"/>
    <w:rsid w:val="00216221"/>
    <w:rsid w:val="0021720C"/>
    <w:rsid w:val="00217835"/>
    <w:rsid w:val="00217CEA"/>
    <w:rsid w:val="00220EA1"/>
    <w:rsid w:val="00220F27"/>
    <w:rsid w:val="00222353"/>
    <w:rsid w:val="002244A0"/>
    <w:rsid w:val="0022594C"/>
    <w:rsid w:val="00225965"/>
    <w:rsid w:val="00226416"/>
    <w:rsid w:val="0022654B"/>
    <w:rsid w:val="0023189E"/>
    <w:rsid w:val="00233D25"/>
    <w:rsid w:val="0023410C"/>
    <w:rsid w:val="002343E7"/>
    <w:rsid w:val="002349CA"/>
    <w:rsid w:val="00234A92"/>
    <w:rsid w:val="00235A86"/>
    <w:rsid w:val="00235FB3"/>
    <w:rsid w:val="00236554"/>
    <w:rsid w:val="00236DDC"/>
    <w:rsid w:val="0023743E"/>
    <w:rsid w:val="002400E9"/>
    <w:rsid w:val="002401EB"/>
    <w:rsid w:val="00240EED"/>
    <w:rsid w:val="0024299D"/>
    <w:rsid w:val="00245673"/>
    <w:rsid w:val="002467F6"/>
    <w:rsid w:val="00250891"/>
    <w:rsid w:val="00250D75"/>
    <w:rsid w:val="00253083"/>
    <w:rsid w:val="0025326D"/>
    <w:rsid w:val="00253F06"/>
    <w:rsid w:val="00254E88"/>
    <w:rsid w:val="00254F40"/>
    <w:rsid w:val="0025589C"/>
    <w:rsid w:val="00256256"/>
    <w:rsid w:val="0025684E"/>
    <w:rsid w:val="0025709D"/>
    <w:rsid w:val="002576F6"/>
    <w:rsid w:val="00257DF4"/>
    <w:rsid w:val="00265C84"/>
    <w:rsid w:val="002662AF"/>
    <w:rsid w:val="00266D23"/>
    <w:rsid w:val="00266EB1"/>
    <w:rsid w:val="00271674"/>
    <w:rsid w:val="00272974"/>
    <w:rsid w:val="00272BC8"/>
    <w:rsid w:val="00274430"/>
    <w:rsid w:val="00275158"/>
    <w:rsid w:val="00275F27"/>
    <w:rsid w:val="002769B4"/>
    <w:rsid w:val="00277EF0"/>
    <w:rsid w:val="00280018"/>
    <w:rsid w:val="00280A06"/>
    <w:rsid w:val="00282824"/>
    <w:rsid w:val="00282DC8"/>
    <w:rsid w:val="002838A1"/>
    <w:rsid w:val="00283B9D"/>
    <w:rsid w:val="0028486E"/>
    <w:rsid w:val="00286C69"/>
    <w:rsid w:val="002912E0"/>
    <w:rsid w:val="0029203E"/>
    <w:rsid w:val="00292630"/>
    <w:rsid w:val="002933EE"/>
    <w:rsid w:val="00293C07"/>
    <w:rsid w:val="00293CCF"/>
    <w:rsid w:val="00294150"/>
    <w:rsid w:val="0029490F"/>
    <w:rsid w:val="00295105"/>
    <w:rsid w:val="00296BBD"/>
    <w:rsid w:val="00296E1D"/>
    <w:rsid w:val="00297D94"/>
    <w:rsid w:val="00297F37"/>
    <w:rsid w:val="002A1B73"/>
    <w:rsid w:val="002A2022"/>
    <w:rsid w:val="002A287D"/>
    <w:rsid w:val="002A2CFD"/>
    <w:rsid w:val="002A398F"/>
    <w:rsid w:val="002A510B"/>
    <w:rsid w:val="002A5AAC"/>
    <w:rsid w:val="002A66B1"/>
    <w:rsid w:val="002A69F8"/>
    <w:rsid w:val="002A7710"/>
    <w:rsid w:val="002B0034"/>
    <w:rsid w:val="002B06B8"/>
    <w:rsid w:val="002B1035"/>
    <w:rsid w:val="002B34EA"/>
    <w:rsid w:val="002B60AF"/>
    <w:rsid w:val="002B666A"/>
    <w:rsid w:val="002C1DB1"/>
    <w:rsid w:val="002C2130"/>
    <w:rsid w:val="002C3522"/>
    <w:rsid w:val="002C35FA"/>
    <w:rsid w:val="002C4C24"/>
    <w:rsid w:val="002C53E0"/>
    <w:rsid w:val="002C5408"/>
    <w:rsid w:val="002C5CAB"/>
    <w:rsid w:val="002D0152"/>
    <w:rsid w:val="002D1036"/>
    <w:rsid w:val="002D15C8"/>
    <w:rsid w:val="002D216B"/>
    <w:rsid w:val="002D3B99"/>
    <w:rsid w:val="002D3EFA"/>
    <w:rsid w:val="002D47CC"/>
    <w:rsid w:val="002D647A"/>
    <w:rsid w:val="002D74B7"/>
    <w:rsid w:val="002E0B62"/>
    <w:rsid w:val="002E1863"/>
    <w:rsid w:val="002E19CD"/>
    <w:rsid w:val="002E55C9"/>
    <w:rsid w:val="002E5E6C"/>
    <w:rsid w:val="002E7135"/>
    <w:rsid w:val="002E7EBF"/>
    <w:rsid w:val="002F00F0"/>
    <w:rsid w:val="002F02D0"/>
    <w:rsid w:val="002F05F1"/>
    <w:rsid w:val="002F1A8C"/>
    <w:rsid w:val="002F1B71"/>
    <w:rsid w:val="002F264E"/>
    <w:rsid w:val="002F309E"/>
    <w:rsid w:val="002F415E"/>
    <w:rsid w:val="002F5675"/>
    <w:rsid w:val="002F62AA"/>
    <w:rsid w:val="002F63FA"/>
    <w:rsid w:val="002F77EB"/>
    <w:rsid w:val="003009C5"/>
    <w:rsid w:val="003034C4"/>
    <w:rsid w:val="00303738"/>
    <w:rsid w:val="00303F91"/>
    <w:rsid w:val="00304636"/>
    <w:rsid w:val="00304B47"/>
    <w:rsid w:val="00305094"/>
    <w:rsid w:val="00305285"/>
    <w:rsid w:val="00305A5A"/>
    <w:rsid w:val="0030627F"/>
    <w:rsid w:val="00306D66"/>
    <w:rsid w:val="0030731A"/>
    <w:rsid w:val="003076C2"/>
    <w:rsid w:val="00307DFC"/>
    <w:rsid w:val="0031069B"/>
    <w:rsid w:val="00312B9F"/>
    <w:rsid w:val="00312CEA"/>
    <w:rsid w:val="00313DFD"/>
    <w:rsid w:val="00313FF6"/>
    <w:rsid w:val="0031472A"/>
    <w:rsid w:val="00316314"/>
    <w:rsid w:val="00316ECD"/>
    <w:rsid w:val="00317AE4"/>
    <w:rsid w:val="0032012E"/>
    <w:rsid w:val="00320B61"/>
    <w:rsid w:val="00320C69"/>
    <w:rsid w:val="003220D4"/>
    <w:rsid w:val="00322C20"/>
    <w:rsid w:val="003234AA"/>
    <w:rsid w:val="00324C93"/>
    <w:rsid w:val="00325F13"/>
    <w:rsid w:val="00327224"/>
    <w:rsid w:val="00327C11"/>
    <w:rsid w:val="00331C2C"/>
    <w:rsid w:val="00331F11"/>
    <w:rsid w:val="003343A9"/>
    <w:rsid w:val="003369A5"/>
    <w:rsid w:val="00340317"/>
    <w:rsid w:val="00341284"/>
    <w:rsid w:val="00341FB5"/>
    <w:rsid w:val="0034371C"/>
    <w:rsid w:val="003437AF"/>
    <w:rsid w:val="00343BFE"/>
    <w:rsid w:val="00344459"/>
    <w:rsid w:val="00344722"/>
    <w:rsid w:val="00344B9B"/>
    <w:rsid w:val="0034511E"/>
    <w:rsid w:val="00345FB3"/>
    <w:rsid w:val="00347224"/>
    <w:rsid w:val="00350DEF"/>
    <w:rsid w:val="003527D4"/>
    <w:rsid w:val="0035358B"/>
    <w:rsid w:val="00354C18"/>
    <w:rsid w:val="00355002"/>
    <w:rsid w:val="0035516E"/>
    <w:rsid w:val="00355A71"/>
    <w:rsid w:val="00356252"/>
    <w:rsid w:val="00356DD1"/>
    <w:rsid w:val="003575A9"/>
    <w:rsid w:val="00360CD9"/>
    <w:rsid w:val="00360CDD"/>
    <w:rsid w:val="00361319"/>
    <w:rsid w:val="0036156B"/>
    <w:rsid w:val="003618A7"/>
    <w:rsid w:val="00361A2E"/>
    <w:rsid w:val="003626F3"/>
    <w:rsid w:val="00362933"/>
    <w:rsid w:val="00362BC4"/>
    <w:rsid w:val="0036378F"/>
    <w:rsid w:val="003639CC"/>
    <w:rsid w:val="00364EFD"/>
    <w:rsid w:val="0036565C"/>
    <w:rsid w:val="00367819"/>
    <w:rsid w:val="00367843"/>
    <w:rsid w:val="003700DB"/>
    <w:rsid w:val="00371227"/>
    <w:rsid w:val="00371506"/>
    <w:rsid w:val="003738BD"/>
    <w:rsid w:val="00373CE4"/>
    <w:rsid w:val="003740CB"/>
    <w:rsid w:val="00376EAD"/>
    <w:rsid w:val="003778BC"/>
    <w:rsid w:val="00377FAF"/>
    <w:rsid w:val="00380773"/>
    <w:rsid w:val="00382494"/>
    <w:rsid w:val="00382D2A"/>
    <w:rsid w:val="003832FE"/>
    <w:rsid w:val="00383C09"/>
    <w:rsid w:val="00384A17"/>
    <w:rsid w:val="00385710"/>
    <w:rsid w:val="00386EA9"/>
    <w:rsid w:val="003906E2"/>
    <w:rsid w:val="0039090B"/>
    <w:rsid w:val="00390E37"/>
    <w:rsid w:val="003910AE"/>
    <w:rsid w:val="003923D6"/>
    <w:rsid w:val="0039350F"/>
    <w:rsid w:val="003942AD"/>
    <w:rsid w:val="00395D2B"/>
    <w:rsid w:val="00395F2D"/>
    <w:rsid w:val="0039756F"/>
    <w:rsid w:val="00397A9A"/>
    <w:rsid w:val="00397AC4"/>
    <w:rsid w:val="003A3327"/>
    <w:rsid w:val="003A43D7"/>
    <w:rsid w:val="003A4D5A"/>
    <w:rsid w:val="003A64E7"/>
    <w:rsid w:val="003A7067"/>
    <w:rsid w:val="003A76F5"/>
    <w:rsid w:val="003B40B3"/>
    <w:rsid w:val="003B4331"/>
    <w:rsid w:val="003B5599"/>
    <w:rsid w:val="003B6739"/>
    <w:rsid w:val="003C04C7"/>
    <w:rsid w:val="003C0D5A"/>
    <w:rsid w:val="003C1624"/>
    <w:rsid w:val="003C1630"/>
    <w:rsid w:val="003C27E1"/>
    <w:rsid w:val="003C3572"/>
    <w:rsid w:val="003C3D4C"/>
    <w:rsid w:val="003C3ED3"/>
    <w:rsid w:val="003C3F77"/>
    <w:rsid w:val="003C74D2"/>
    <w:rsid w:val="003D0A35"/>
    <w:rsid w:val="003D1BF6"/>
    <w:rsid w:val="003D1E3E"/>
    <w:rsid w:val="003D2701"/>
    <w:rsid w:val="003D3868"/>
    <w:rsid w:val="003D474B"/>
    <w:rsid w:val="003D5429"/>
    <w:rsid w:val="003D5D51"/>
    <w:rsid w:val="003D75A9"/>
    <w:rsid w:val="003E00C2"/>
    <w:rsid w:val="003E18D3"/>
    <w:rsid w:val="003E1E8D"/>
    <w:rsid w:val="003E20D1"/>
    <w:rsid w:val="003E2592"/>
    <w:rsid w:val="003E2E57"/>
    <w:rsid w:val="003E564D"/>
    <w:rsid w:val="003E751C"/>
    <w:rsid w:val="003E7736"/>
    <w:rsid w:val="003E778A"/>
    <w:rsid w:val="003F13D1"/>
    <w:rsid w:val="003F1C2D"/>
    <w:rsid w:val="003F2CAB"/>
    <w:rsid w:val="003F3A3E"/>
    <w:rsid w:val="003F3BB6"/>
    <w:rsid w:val="003F65A8"/>
    <w:rsid w:val="003F7960"/>
    <w:rsid w:val="00401841"/>
    <w:rsid w:val="00401B3E"/>
    <w:rsid w:val="00401C06"/>
    <w:rsid w:val="00402AED"/>
    <w:rsid w:val="00403003"/>
    <w:rsid w:val="00403799"/>
    <w:rsid w:val="00404D20"/>
    <w:rsid w:val="004060A4"/>
    <w:rsid w:val="004060E2"/>
    <w:rsid w:val="004070BB"/>
    <w:rsid w:val="00410996"/>
    <w:rsid w:val="00411465"/>
    <w:rsid w:val="0041342A"/>
    <w:rsid w:val="004138DF"/>
    <w:rsid w:val="00413B28"/>
    <w:rsid w:val="00413B9D"/>
    <w:rsid w:val="00414870"/>
    <w:rsid w:val="00414889"/>
    <w:rsid w:val="00414C09"/>
    <w:rsid w:val="00414FAC"/>
    <w:rsid w:val="00415C0A"/>
    <w:rsid w:val="00415E86"/>
    <w:rsid w:val="00416840"/>
    <w:rsid w:val="004205EA"/>
    <w:rsid w:val="00421B10"/>
    <w:rsid w:val="00421EFC"/>
    <w:rsid w:val="00422832"/>
    <w:rsid w:val="0042285D"/>
    <w:rsid w:val="00426B3E"/>
    <w:rsid w:val="00427228"/>
    <w:rsid w:val="00427BFB"/>
    <w:rsid w:val="00427D66"/>
    <w:rsid w:val="00427D92"/>
    <w:rsid w:val="00427ED9"/>
    <w:rsid w:val="00430671"/>
    <w:rsid w:val="00431A1A"/>
    <w:rsid w:val="004326D0"/>
    <w:rsid w:val="004336EB"/>
    <w:rsid w:val="0043402D"/>
    <w:rsid w:val="004345A6"/>
    <w:rsid w:val="0043461D"/>
    <w:rsid w:val="00434816"/>
    <w:rsid w:val="004352B0"/>
    <w:rsid w:val="0043535C"/>
    <w:rsid w:val="004356C3"/>
    <w:rsid w:val="00437B85"/>
    <w:rsid w:val="00437C71"/>
    <w:rsid w:val="004400C1"/>
    <w:rsid w:val="0044181D"/>
    <w:rsid w:val="00441D31"/>
    <w:rsid w:val="0044322A"/>
    <w:rsid w:val="00443721"/>
    <w:rsid w:val="004439B0"/>
    <w:rsid w:val="00444B36"/>
    <w:rsid w:val="00446015"/>
    <w:rsid w:val="00446189"/>
    <w:rsid w:val="00446639"/>
    <w:rsid w:val="00446688"/>
    <w:rsid w:val="00446B98"/>
    <w:rsid w:val="00446F25"/>
    <w:rsid w:val="0044778F"/>
    <w:rsid w:val="00447FCB"/>
    <w:rsid w:val="00450753"/>
    <w:rsid w:val="0045180D"/>
    <w:rsid w:val="00454737"/>
    <w:rsid w:val="004551A0"/>
    <w:rsid w:val="004554D4"/>
    <w:rsid w:val="00455581"/>
    <w:rsid w:val="0045675A"/>
    <w:rsid w:val="00456929"/>
    <w:rsid w:val="00457491"/>
    <w:rsid w:val="00457F92"/>
    <w:rsid w:val="004603F9"/>
    <w:rsid w:val="00460AF8"/>
    <w:rsid w:val="00460B53"/>
    <w:rsid w:val="0046132F"/>
    <w:rsid w:val="00461AAB"/>
    <w:rsid w:val="00464094"/>
    <w:rsid w:val="0046540D"/>
    <w:rsid w:val="00465450"/>
    <w:rsid w:val="004656A7"/>
    <w:rsid w:val="004662EA"/>
    <w:rsid w:val="00466BE8"/>
    <w:rsid w:val="00466CB5"/>
    <w:rsid w:val="00471175"/>
    <w:rsid w:val="00471345"/>
    <w:rsid w:val="00471889"/>
    <w:rsid w:val="004719CF"/>
    <w:rsid w:val="00471D58"/>
    <w:rsid w:val="0047289E"/>
    <w:rsid w:val="00472DBB"/>
    <w:rsid w:val="00473446"/>
    <w:rsid w:val="0047420E"/>
    <w:rsid w:val="00474966"/>
    <w:rsid w:val="00474CD6"/>
    <w:rsid w:val="00476CA4"/>
    <w:rsid w:val="00481B1D"/>
    <w:rsid w:val="004827A5"/>
    <w:rsid w:val="00482896"/>
    <w:rsid w:val="004832F8"/>
    <w:rsid w:val="00484020"/>
    <w:rsid w:val="004842EE"/>
    <w:rsid w:val="004853A9"/>
    <w:rsid w:val="00487D5D"/>
    <w:rsid w:val="004908CE"/>
    <w:rsid w:val="00491444"/>
    <w:rsid w:val="004921F0"/>
    <w:rsid w:val="004937EF"/>
    <w:rsid w:val="00494114"/>
    <w:rsid w:val="0049588E"/>
    <w:rsid w:val="00496B9C"/>
    <w:rsid w:val="0049710F"/>
    <w:rsid w:val="00497234"/>
    <w:rsid w:val="00497DEC"/>
    <w:rsid w:val="004A00FB"/>
    <w:rsid w:val="004A039E"/>
    <w:rsid w:val="004A0AEB"/>
    <w:rsid w:val="004A0C0F"/>
    <w:rsid w:val="004A1EA9"/>
    <w:rsid w:val="004A1F9A"/>
    <w:rsid w:val="004A21DB"/>
    <w:rsid w:val="004A5C25"/>
    <w:rsid w:val="004A6308"/>
    <w:rsid w:val="004A696B"/>
    <w:rsid w:val="004A6E66"/>
    <w:rsid w:val="004A7416"/>
    <w:rsid w:val="004B078F"/>
    <w:rsid w:val="004B0A82"/>
    <w:rsid w:val="004B10C0"/>
    <w:rsid w:val="004B1B66"/>
    <w:rsid w:val="004B203B"/>
    <w:rsid w:val="004B2392"/>
    <w:rsid w:val="004B2EA6"/>
    <w:rsid w:val="004B3EEB"/>
    <w:rsid w:val="004B48A2"/>
    <w:rsid w:val="004B58A9"/>
    <w:rsid w:val="004B7A2C"/>
    <w:rsid w:val="004B7CE8"/>
    <w:rsid w:val="004C1802"/>
    <w:rsid w:val="004C1896"/>
    <w:rsid w:val="004C288A"/>
    <w:rsid w:val="004C3BF9"/>
    <w:rsid w:val="004C3FE2"/>
    <w:rsid w:val="004C43DA"/>
    <w:rsid w:val="004C488A"/>
    <w:rsid w:val="004C4F2D"/>
    <w:rsid w:val="004C5C73"/>
    <w:rsid w:val="004C65BA"/>
    <w:rsid w:val="004C6E03"/>
    <w:rsid w:val="004C6E53"/>
    <w:rsid w:val="004D10C0"/>
    <w:rsid w:val="004D47CA"/>
    <w:rsid w:val="004D5459"/>
    <w:rsid w:val="004D6719"/>
    <w:rsid w:val="004D7395"/>
    <w:rsid w:val="004D7510"/>
    <w:rsid w:val="004D7613"/>
    <w:rsid w:val="004D772B"/>
    <w:rsid w:val="004D7B90"/>
    <w:rsid w:val="004D7BA6"/>
    <w:rsid w:val="004E34ED"/>
    <w:rsid w:val="004E5092"/>
    <w:rsid w:val="004E6AE1"/>
    <w:rsid w:val="004E78C0"/>
    <w:rsid w:val="004E7F71"/>
    <w:rsid w:val="004F1CA6"/>
    <w:rsid w:val="004F47E9"/>
    <w:rsid w:val="004F52F8"/>
    <w:rsid w:val="004F57A9"/>
    <w:rsid w:val="004F58B1"/>
    <w:rsid w:val="004F5B89"/>
    <w:rsid w:val="004F671F"/>
    <w:rsid w:val="004F73D6"/>
    <w:rsid w:val="00500194"/>
    <w:rsid w:val="00501A80"/>
    <w:rsid w:val="00502BDD"/>
    <w:rsid w:val="00503A9D"/>
    <w:rsid w:val="00504939"/>
    <w:rsid w:val="00504B72"/>
    <w:rsid w:val="0050687C"/>
    <w:rsid w:val="00507E19"/>
    <w:rsid w:val="00510CA1"/>
    <w:rsid w:val="00513D15"/>
    <w:rsid w:val="00517D34"/>
    <w:rsid w:val="00517F5B"/>
    <w:rsid w:val="0052191F"/>
    <w:rsid w:val="00521CC3"/>
    <w:rsid w:val="00521D6B"/>
    <w:rsid w:val="0052419F"/>
    <w:rsid w:val="005242F2"/>
    <w:rsid w:val="005250AD"/>
    <w:rsid w:val="005262B8"/>
    <w:rsid w:val="005263AB"/>
    <w:rsid w:val="005264AA"/>
    <w:rsid w:val="00527C5E"/>
    <w:rsid w:val="00527D52"/>
    <w:rsid w:val="0053380D"/>
    <w:rsid w:val="00534F8E"/>
    <w:rsid w:val="00535041"/>
    <w:rsid w:val="00535838"/>
    <w:rsid w:val="00535C9B"/>
    <w:rsid w:val="00536B73"/>
    <w:rsid w:val="005375F4"/>
    <w:rsid w:val="00537739"/>
    <w:rsid w:val="005404C4"/>
    <w:rsid w:val="00542633"/>
    <w:rsid w:val="00542788"/>
    <w:rsid w:val="0054316F"/>
    <w:rsid w:val="00543247"/>
    <w:rsid w:val="00544C68"/>
    <w:rsid w:val="005458C1"/>
    <w:rsid w:val="005469A1"/>
    <w:rsid w:val="005503E7"/>
    <w:rsid w:val="0055267C"/>
    <w:rsid w:val="00553359"/>
    <w:rsid w:val="0055376D"/>
    <w:rsid w:val="00555703"/>
    <w:rsid w:val="00555C8F"/>
    <w:rsid w:val="00556343"/>
    <w:rsid w:val="005569F9"/>
    <w:rsid w:val="0055738A"/>
    <w:rsid w:val="0055784C"/>
    <w:rsid w:val="0056014D"/>
    <w:rsid w:val="00560217"/>
    <w:rsid w:val="00560C2F"/>
    <w:rsid w:val="005610D7"/>
    <w:rsid w:val="005617B3"/>
    <w:rsid w:val="005623C4"/>
    <w:rsid w:val="0056274D"/>
    <w:rsid w:val="00562C7F"/>
    <w:rsid w:val="00562EC3"/>
    <w:rsid w:val="0056340A"/>
    <w:rsid w:val="00563C22"/>
    <w:rsid w:val="00563DD1"/>
    <w:rsid w:val="00565800"/>
    <w:rsid w:val="005703A8"/>
    <w:rsid w:val="00570AF8"/>
    <w:rsid w:val="00572765"/>
    <w:rsid w:val="0057352A"/>
    <w:rsid w:val="00574FC4"/>
    <w:rsid w:val="00575384"/>
    <w:rsid w:val="00575669"/>
    <w:rsid w:val="00576D98"/>
    <w:rsid w:val="0057708D"/>
    <w:rsid w:val="005778F9"/>
    <w:rsid w:val="005812CF"/>
    <w:rsid w:val="00581587"/>
    <w:rsid w:val="005821C2"/>
    <w:rsid w:val="0058300F"/>
    <w:rsid w:val="0058382E"/>
    <w:rsid w:val="005839C4"/>
    <w:rsid w:val="00583E13"/>
    <w:rsid w:val="005845C1"/>
    <w:rsid w:val="0058605D"/>
    <w:rsid w:val="00587426"/>
    <w:rsid w:val="005910F8"/>
    <w:rsid w:val="00591B3B"/>
    <w:rsid w:val="00591FF4"/>
    <w:rsid w:val="0059301B"/>
    <w:rsid w:val="0059335A"/>
    <w:rsid w:val="0059491F"/>
    <w:rsid w:val="00595D5E"/>
    <w:rsid w:val="00597665"/>
    <w:rsid w:val="005A13FC"/>
    <w:rsid w:val="005A1B16"/>
    <w:rsid w:val="005A1B89"/>
    <w:rsid w:val="005A30EE"/>
    <w:rsid w:val="005A3216"/>
    <w:rsid w:val="005A45F6"/>
    <w:rsid w:val="005A509B"/>
    <w:rsid w:val="005A5574"/>
    <w:rsid w:val="005A5872"/>
    <w:rsid w:val="005A655D"/>
    <w:rsid w:val="005A6FE0"/>
    <w:rsid w:val="005B1B2D"/>
    <w:rsid w:val="005B1D49"/>
    <w:rsid w:val="005B238B"/>
    <w:rsid w:val="005B2F71"/>
    <w:rsid w:val="005B4916"/>
    <w:rsid w:val="005B5943"/>
    <w:rsid w:val="005B5C99"/>
    <w:rsid w:val="005B642F"/>
    <w:rsid w:val="005B68BD"/>
    <w:rsid w:val="005B74A1"/>
    <w:rsid w:val="005B789A"/>
    <w:rsid w:val="005B7E1F"/>
    <w:rsid w:val="005C059A"/>
    <w:rsid w:val="005C0C07"/>
    <w:rsid w:val="005C0C15"/>
    <w:rsid w:val="005C145E"/>
    <w:rsid w:val="005C18AD"/>
    <w:rsid w:val="005C23E1"/>
    <w:rsid w:val="005C4671"/>
    <w:rsid w:val="005C5101"/>
    <w:rsid w:val="005C5447"/>
    <w:rsid w:val="005C5E21"/>
    <w:rsid w:val="005C5FC7"/>
    <w:rsid w:val="005C61E8"/>
    <w:rsid w:val="005C633F"/>
    <w:rsid w:val="005C64AF"/>
    <w:rsid w:val="005C64BA"/>
    <w:rsid w:val="005C7735"/>
    <w:rsid w:val="005D0AB8"/>
    <w:rsid w:val="005D1A87"/>
    <w:rsid w:val="005D3132"/>
    <w:rsid w:val="005D3278"/>
    <w:rsid w:val="005D3D6E"/>
    <w:rsid w:val="005D525F"/>
    <w:rsid w:val="005D5712"/>
    <w:rsid w:val="005D5D48"/>
    <w:rsid w:val="005D7153"/>
    <w:rsid w:val="005E0EF1"/>
    <w:rsid w:val="005E407B"/>
    <w:rsid w:val="005E4184"/>
    <w:rsid w:val="005E77EA"/>
    <w:rsid w:val="005E7A57"/>
    <w:rsid w:val="005F01BA"/>
    <w:rsid w:val="005F060D"/>
    <w:rsid w:val="005F0A74"/>
    <w:rsid w:val="005F0BEE"/>
    <w:rsid w:val="005F0C10"/>
    <w:rsid w:val="005F2AC4"/>
    <w:rsid w:val="005F35A5"/>
    <w:rsid w:val="005F3E2C"/>
    <w:rsid w:val="005F552A"/>
    <w:rsid w:val="005F59B7"/>
    <w:rsid w:val="005F6B36"/>
    <w:rsid w:val="005F7444"/>
    <w:rsid w:val="006005A3"/>
    <w:rsid w:val="00600E6D"/>
    <w:rsid w:val="00601C75"/>
    <w:rsid w:val="00602990"/>
    <w:rsid w:val="006029C8"/>
    <w:rsid w:val="00602DD2"/>
    <w:rsid w:val="00602EC7"/>
    <w:rsid w:val="00602FB3"/>
    <w:rsid w:val="00603443"/>
    <w:rsid w:val="00603F2C"/>
    <w:rsid w:val="00604ACF"/>
    <w:rsid w:val="006072DB"/>
    <w:rsid w:val="00607364"/>
    <w:rsid w:val="006078D8"/>
    <w:rsid w:val="0061048E"/>
    <w:rsid w:val="00610D7B"/>
    <w:rsid w:val="00610DCA"/>
    <w:rsid w:val="00611240"/>
    <w:rsid w:val="00612386"/>
    <w:rsid w:val="006132D8"/>
    <w:rsid w:val="00614F49"/>
    <w:rsid w:val="00617472"/>
    <w:rsid w:val="006213BD"/>
    <w:rsid w:val="00622A07"/>
    <w:rsid w:val="00622B8F"/>
    <w:rsid w:val="00622D7C"/>
    <w:rsid w:val="006239E3"/>
    <w:rsid w:val="00624B26"/>
    <w:rsid w:val="00625C8E"/>
    <w:rsid w:val="00626440"/>
    <w:rsid w:val="006264A6"/>
    <w:rsid w:val="00626732"/>
    <w:rsid w:val="00626D7B"/>
    <w:rsid w:val="00627114"/>
    <w:rsid w:val="00627F51"/>
    <w:rsid w:val="00630698"/>
    <w:rsid w:val="0063176F"/>
    <w:rsid w:val="00632C8D"/>
    <w:rsid w:val="00633AB8"/>
    <w:rsid w:val="006353A0"/>
    <w:rsid w:val="006359AF"/>
    <w:rsid w:val="00635D43"/>
    <w:rsid w:val="00636A0D"/>
    <w:rsid w:val="006378A7"/>
    <w:rsid w:val="00641566"/>
    <w:rsid w:val="00642A56"/>
    <w:rsid w:val="00642AD2"/>
    <w:rsid w:val="00644C9E"/>
    <w:rsid w:val="006468A3"/>
    <w:rsid w:val="00646F3D"/>
    <w:rsid w:val="00647D89"/>
    <w:rsid w:val="00651A06"/>
    <w:rsid w:val="00652366"/>
    <w:rsid w:val="00652F38"/>
    <w:rsid w:val="00654148"/>
    <w:rsid w:val="006566ED"/>
    <w:rsid w:val="006566F0"/>
    <w:rsid w:val="006570FB"/>
    <w:rsid w:val="006571AE"/>
    <w:rsid w:val="006572E4"/>
    <w:rsid w:val="00657AB1"/>
    <w:rsid w:val="006609D8"/>
    <w:rsid w:val="0066156A"/>
    <w:rsid w:val="006620EC"/>
    <w:rsid w:val="0066291C"/>
    <w:rsid w:val="00663D8C"/>
    <w:rsid w:val="00664173"/>
    <w:rsid w:val="00670EF8"/>
    <w:rsid w:val="006729D1"/>
    <w:rsid w:val="00672F3D"/>
    <w:rsid w:val="00673E09"/>
    <w:rsid w:val="006749A1"/>
    <w:rsid w:val="00674DF0"/>
    <w:rsid w:val="0067526B"/>
    <w:rsid w:val="00675830"/>
    <w:rsid w:val="006767F8"/>
    <w:rsid w:val="00676C3E"/>
    <w:rsid w:val="00676D99"/>
    <w:rsid w:val="00676EDC"/>
    <w:rsid w:val="00677275"/>
    <w:rsid w:val="00677289"/>
    <w:rsid w:val="00677B20"/>
    <w:rsid w:val="00680F22"/>
    <w:rsid w:val="006828D2"/>
    <w:rsid w:val="00682B33"/>
    <w:rsid w:val="00683795"/>
    <w:rsid w:val="0068446B"/>
    <w:rsid w:val="006852CF"/>
    <w:rsid w:val="00685494"/>
    <w:rsid w:val="00685783"/>
    <w:rsid w:val="00685C75"/>
    <w:rsid w:val="0068602E"/>
    <w:rsid w:val="00686D43"/>
    <w:rsid w:val="00686DFD"/>
    <w:rsid w:val="00687ECF"/>
    <w:rsid w:val="00690CFA"/>
    <w:rsid w:val="00691229"/>
    <w:rsid w:val="00691DFE"/>
    <w:rsid w:val="00692492"/>
    <w:rsid w:val="00693E90"/>
    <w:rsid w:val="00695522"/>
    <w:rsid w:val="00695A10"/>
    <w:rsid w:val="00695D4A"/>
    <w:rsid w:val="00695F08"/>
    <w:rsid w:val="006961D6"/>
    <w:rsid w:val="00696F8D"/>
    <w:rsid w:val="006974D1"/>
    <w:rsid w:val="006A212B"/>
    <w:rsid w:val="006A360E"/>
    <w:rsid w:val="006A3E56"/>
    <w:rsid w:val="006A67EA"/>
    <w:rsid w:val="006B4937"/>
    <w:rsid w:val="006B564C"/>
    <w:rsid w:val="006B5AF3"/>
    <w:rsid w:val="006B78B0"/>
    <w:rsid w:val="006B79AE"/>
    <w:rsid w:val="006C083D"/>
    <w:rsid w:val="006C1BC6"/>
    <w:rsid w:val="006C28D9"/>
    <w:rsid w:val="006C29FC"/>
    <w:rsid w:val="006C3C21"/>
    <w:rsid w:val="006C5903"/>
    <w:rsid w:val="006C6E66"/>
    <w:rsid w:val="006D0C97"/>
    <w:rsid w:val="006D1598"/>
    <w:rsid w:val="006D1BC0"/>
    <w:rsid w:val="006D2059"/>
    <w:rsid w:val="006D329A"/>
    <w:rsid w:val="006D39A0"/>
    <w:rsid w:val="006D4392"/>
    <w:rsid w:val="006D55A9"/>
    <w:rsid w:val="006D5986"/>
    <w:rsid w:val="006D7617"/>
    <w:rsid w:val="006E1524"/>
    <w:rsid w:val="006E269C"/>
    <w:rsid w:val="006E2F02"/>
    <w:rsid w:val="006E3748"/>
    <w:rsid w:val="006E43A9"/>
    <w:rsid w:val="006E6496"/>
    <w:rsid w:val="006E6939"/>
    <w:rsid w:val="006F13BD"/>
    <w:rsid w:val="006F1A07"/>
    <w:rsid w:val="006F2881"/>
    <w:rsid w:val="006F2ACE"/>
    <w:rsid w:val="006F2CA4"/>
    <w:rsid w:val="006F40F4"/>
    <w:rsid w:val="006F4C2D"/>
    <w:rsid w:val="006F51AE"/>
    <w:rsid w:val="006F6267"/>
    <w:rsid w:val="006F6B65"/>
    <w:rsid w:val="00700769"/>
    <w:rsid w:val="00701227"/>
    <w:rsid w:val="00701EC2"/>
    <w:rsid w:val="007028D7"/>
    <w:rsid w:val="0070393C"/>
    <w:rsid w:val="00703C8C"/>
    <w:rsid w:val="00703CB6"/>
    <w:rsid w:val="00703F30"/>
    <w:rsid w:val="00704DFA"/>
    <w:rsid w:val="0070547B"/>
    <w:rsid w:val="00711A98"/>
    <w:rsid w:val="00711D08"/>
    <w:rsid w:val="007124C5"/>
    <w:rsid w:val="0071383E"/>
    <w:rsid w:val="00715322"/>
    <w:rsid w:val="00715E90"/>
    <w:rsid w:val="00717582"/>
    <w:rsid w:val="0072020C"/>
    <w:rsid w:val="00720282"/>
    <w:rsid w:val="00721299"/>
    <w:rsid w:val="00721B09"/>
    <w:rsid w:val="00721CBE"/>
    <w:rsid w:val="00722042"/>
    <w:rsid w:val="007231E7"/>
    <w:rsid w:val="00723FAC"/>
    <w:rsid w:val="00724394"/>
    <w:rsid w:val="00724BCD"/>
    <w:rsid w:val="00730BF4"/>
    <w:rsid w:val="00730DA1"/>
    <w:rsid w:val="00732995"/>
    <w:rsid w:val="00732C83"/>
    <w:rsid w:val="007330B3"/>
    <w:rsid w:val="007349C2"/>
    <w:rsid w:val="00735A50"/>
    <w:rsid w:val="00735E30"/>
    <w:rsid w:val="00735F58"/>
    <w:rsid w:val="00735F74"/>
    <w:rsid w:val="007368AF"/>
    <w:rsid w:val="00736FF5"/>
    <w:rsid w:val="007375AB"/>
    <w:rsid w:val="00740868"/>
    <w:rsid w:val="007419EB"/>
    <w:rsid w:val="00741B45"/>
    <w:rsid w:val="00742639"/>
    <w:rsid w:val="007443B5"/>
    <w:rsid w:val="00745D83"/>
    <w:rsid w:val="00745E44"/>
    <w:rsid w:val="00746659"/>
    <w:rsid w:val="007467EC"/>
    <w:rsid w:val="00750EC3"/>
    <w:rsid w:val="00751996"/>
    <w:rsid w:val="007519D5"/>
    <w:rsid w:val="0075522B"/>
    <w:rsid w:val="00755C20"/>
    <w:rsid w:val="007568C1"/>
    <w:rsid w:val="00756C46"/>
    <w:rsid w:val="007570BD"/>
    <w:rsid w:val="007576E3"/>
    <w:rsid w:val="007578CA"/>
    <w:rsid w:val="00757ABB"/>
    <w:rsid w:val="00760243"/>
    <w:rsid w:val="007612F9"/>
    <w:rsid w:val="0076230D"/>
    <w:rsid w:val="007626A3"/>
    <w:rsid w:val="007635E8"/>
    <w:rsid w:val="00764397"/>
    <w:rsid w:val="00764674"/>
    <w:rsid w:val="00764AD9"/>
    <w:rsid w:val="00764F25"/>
    <w:rsid w:val="007659EA"/>
    <w:rsid w:val="007664E4"/>
    <w:rsid w:val="00766EBD"/>
    <w:rsid w:val="007675D0"/>
    <w:rsid w:val="00767629"/>
    <w:rsid w:val="007705C9"/>
    <w:rsid w:val="00770667"/>
    <w:rsid w:val="00770CF4"/>
    <w:rsid w:val="007726F1"/>
    <w:rsid w:val="0077509D"/>
    <w:rsid w:val="00780B0B"/>
    <w:rsid w:val="00781774"/>
    <w:rsid w:val="0078220B"/>
    <w:rsid w:val="0078239E"/>
    <w:rsid w:val="00783E83"/>
    <w:rsid w:val="00784346"/>
    <w:rsid w:val="007844C8"/>
    <w:rsid w:val="00784946"/>
    <w:rsid w:val="0079092E"/>
    <w:rsid w:val="00791545"/>
    <w:rsid w:val="00792075"/>
    <w:rsid w:val="00793957"/>
    <w:rsid w:val="0079510A"/>
    <w:rsid w:val="00795A99"/>
    <w:rsid w:val="00795D2F"/>
    <w:rsid w:val="0079620E"/>
    <w:rsid w:val="00797FA7"/>
    <w:rsid w:val="007A0165"/>
    <w:rsid w:val="007A02FA"/>
    <w:rsid w:val="007A1400"/>
    <w:rsid w:val="007A2365"/>
    <w:rsid w:val="007A3624"/>
    <w:rsid w:val="007A45BE"/>
    <w:rsid w:val="007A4873"/>
    <w:rsid w:val="007A623C"/>
    <w:rsid w:val="007A6AC7"/>
    <w:rsid w:val="007A6BBB"/>
    <w:rsid w:val="007A7609"/>
    <w:rsid w:val="007A7FB6"/>
    <w:rsid w:val="007B14BE"/>
    <w:rsid w:val="007B254A"/>
    <w:rsid w:val="007B2A72"/>
    <w:rsid w:val="007B2C80"/>
    <w:rsid w:val="007B31D6"/>
    <w:rsid w:val="007B42F5"/>
    <w:rsid w:val="007B7448"/>
    <w:rsid w:val="007B7A9D"/>
    <w:rsid w:val="007C035A"/>
    <w:rsid w:val="007C11E9"/>
    <w:rsid w:val="007C1213"/>
    <w:rsid w:val="007C150C"/>
    <w:rsid w:val="007C17EB"/>
    <w:rsid w:val="007C1B22"/>
    <w:rsid w:val="007C277A"/>
    <w:rsid w:val="007C29C9"/>
    <w:rsid w:val="007C2DB7"/>
    <w:rsid w:val="007C3F7B"/>
    <w:rsid w:val="007C4115"/>
    <w:rsid w:val="007D02CE"/>
    <w:rsid w:val="007D7002"/>
    <w:rsid w:val="007D7330"/>
    <w:rsid w:val="007D7CB6"/>
    <w:rsid w:val="007D7E7A"/>
    <w:rsid w:val="007E2890"/>
    <w:rsid w:val="007E340D"/>
    <w:rsid w:val="007E3CB1"/>
    <w:rsid w:val="007E4E0B"/>
    <w:rsid w:val="007E594C"/>
    <w:rsid w:val="007E649F"/>
    <w:rsid w:val="007E6C4C"/>
    <w:rsid w:val="007F1509"/>
    <w:rsid w:val="007F18C1"/>
    <w:rsid w:val="007F22B6"/>
    <w:rsid w:val="007F28AF"/>
    <w:rsid w:val="007F2F65"/>
    <w:rsid w:val="007F4D00"/>
    <w:rsid w:val="007F6C93"/>
    <w:rsid w:val="0080144D"/>
    <w:rsid w:val="00801E57"/>
    <w:rsid w:val="008025E3"/>
    <w:rsid w:val="00810452"/>
    <w:rsid w:val="008111A4"/>
    <w:rsid w:val="00811251"/>
    <w:rsid w:val="008125D0"/>
    <w:rsid w:val="00813CCA"/>
    <w:rsid w:val="0081438C"/>
    <w:rsid w:val="00814BBD"/>
    <w:rsid w:val="00814C87"/>
    <w:rsid w:val="00815F3C"/>
    <w:rsid w:val="00817ADB"/>
    <w:rsid w:val="00817D6D"/>
    <w:rsid w:val="008203E8"/>
    <w:rsid w:val="00822396"/>
    <w:rsid w:val="0082279B"/>
    <w:rsid w:val="00822EFC"/>
    <w:rsid w:val="00823A61"/>
    <w:rsid w:val="00823AD4"/>
    <w:rsid w:val="00823B1C"/>
    <w:rsid w:val="008304A4"/>
    <w:rsid w:val="00830664"/>
    <w:rsid w:val="008306F1"/>
    <w:rsid w:val="008310E1"/>
    <w:rsid w:val="00831109"/>
    <w:rsid w:val="00831694"/>
    <w:rsid w:val="008316EB"/>
    <w:rsid w:val="00831DC3"/>
    <w:rsid w:val="0083212C"/>
    <w:rsid w:val="00833B7D"/>
    <w:rsid w:val="0083462D"/>
    <w:rsid w:val="0083652B"/>
    <w:rsid w:val="008376E4"/>
    <w:rsid w:val="00837B39"/>
    <w:rsid w:val="00837C28"/>
    <w:rsid w:val="008404E0"/>
    <w:rsid w:val="00840A00"/>
    <w:rsid w:val="008425CB"/>
    <w:rsid w:val="00842BD4"/>
    <w:rsid w:val="008450DD"/>
    <w:rsid w:val="0084543D"/>
    <w:rsid w:val="00847886"/>
    <w:rsid w:val="00850239"/>
    <w:rsid w:val="00851C85"/>
    <w:rsid w:val="008530E4"/>
    <w:rsid w:val="008534BC"/>
    <w:rsid w:val="0085434F"/>
    <w:rsid w:val="0085520E"/>
    <w:rsid w:val="00855355"/>
    <w:rsid w:val="008565B0"/>
    <w:rsid w:val="00856FB8"/>
    <w:rsid w:val="008572C0"/>
    <w:rsid w:val="0085751B"/>
    <w:rsid w:val="00857768"/>
    <w:rsid w:val="00857BFA"/>
    <w:rsid w:val="0086033C"/>
    <w:rsid w:val="008605A1"/>
    <w:rsid w:val="00860CF9"/>
    <w:rsid w:val="008627B6"/>
    <w:rsid w:val="00862B51"/>
    <w:rsid w:val="00863C21"/>
    <w:rsid w:val="00865D82"/>
    <w:rsid w:val="00866022"/>
    <w:rsid w:val="00866A07"/>
    <w:rsid w:val="00866DBA"/>
    <w:rsid w:val="00867010"/>
    <w:rsid w:val="00867FDA"/>
    <w:rsid w:val="00870EA3"/>
    <w:rsid w:val="008717DB"/>
    <w:rsid w:val="008732A0"/>
    <w:rsid w:val="00876651"/>
    <w:rsid w:val="0087667F"/>
    <w:rsid w:val="00877959"/>
    <w:rsid w:val="00880B9F"/>
    <w:rsid w:val="00881441"/>
    <w:rsid w:val="00881A61"/>
    <w:rsid w:val="00882CB5"/>
    <w:rsid w:val="008830F9"/>
    <w:rsid w:val="00883727"/>
    <w:rsid w:val="008839A5"/>
    <w:rsid w:val="00884A1A"/>
    <w:rsid w:val="0088569B"/>
    <w:rsid w:val="0089019A"/>
    <w:rsid w:val="00891FDF"/>
    <w:rsid w:val="0089322C"/>
    <w:rsid w:val="00893A9A"/>
    <w:rsid w:val="00894151"/>
    <w:rsid w:val="00894B66"/>
    <w:rsid w:val="00896C6E"/>
    <w:rsid w:val="008974B2"/>
    <w:rsid w:val="00897D09"/>
    <w:rsid w:val="00897DB5"/>
    <w:rsid w:val="008A0D21"/>
    <w:rsid w:val="008A2006"/>
    <w:rsid w:val="008A285F"/>
    <w:rsid w:val="008A54E6"/>
    <w:rsid w:val="008A6689"/>
    <w:rsid w:val="008A788A"/>
    <w:rsid w:val="008B1544"/>
    <w:rsid w:val="008B1DF2"/>
    <w:rsid w:val="008B22EF"/>
    <w:rsid w:val="008B2EFA"/>
    <w:rsid w:val="008B3207"/>
    <w:rsid w:val="008B5804"/>
    <w:rsid w:val="008B67A4"/>
    <w:rsid w:val="008C0137"/>
    <w:rsid w:val="008C15D0"/>
    <w:rsid w:val="008C1DFD"/>
    <w:rsid w:val="008C464D"/>
    <w:rsid w:val="008C4E28"/>
    <w:rsid w:val="008C57B5"/>
    <w:rsid w:val="008C6487"/>
    <w:rsid w:val="008C6894"/>
    <w:rsid w:val="008C7FFA"/>
    <w:rsid w:val="008D1845"/>
    <w:rsid w:val="008D1C58"/>
    <w:rsid w:val="008D24FF"/>
    <w:rsid w:val="008D3746"/>
    <w:rsid w:val="008D3963"/>
    <w:rsid w:val="008D499C"/>
    <w:rsid w:val="008D5A51"/>
    <w:rsid w:val="008D5B6D"/>
    <w:rsid w:val="008D682F"/>
    <w:rsid w:val="008E005B"/>
    <w:rsid w:val="008E09F4"/>
    <w:rsid w:val="008E0C58"/>
    <w:rsid w:val="008E0E9E"/>
    <w:rsid w:val="008E1182"/>
    <w:rsid w:val="008E13F4"/>
    <w:rsid w:val="008E20E5"/>
    <w:rsid w:val="008E23B8"/>
    <w:rsid w:val="008E3117"/>
    <w:rsid w:val="008E3831"/>
    <w:rsid w:val="008E4B23"/>
    <w:rsid w:val="008E4C7E"/>
    <w:rsid w:val="008E61A7"/>
    <w:rsid w:val="008F15CB"/>
    <w:rsid w:val="008F2571"/>
    <w:rsid w:val="008F26DF"/>
    <w:rsid w:val="008F365D"/>
    <w:rsid w:val="008F56AC"/>
    <w:rsid w:val="008F5712"/>
    <w:rsid w:val="008F752B"/>
    <w:rsid w:val="008F785D"/>
    <w:rsid w:val="00904286"/>
    <w:rsid w:val="00904D23"/>
    <w:rsid w:val="00904EDB"/>
    <w:rsid w:val="009074F6"/>
    <w:rsid w:val="009078F4"/>
    <w:rsid w:val="0090795F"/>
    <w:rsid w:val="009079D9"/>
    <w:rsid w:val="00907D53"/>
    <w:rsid w:val="009106B5"/>
    <w:rsid w:val="009117E4"/>
    <w:rsid w:val="00912426"/>
    <w:rsid w:val="00913FDE"/>
    <w:rsid w:val="00916BA5"/>
    <w:rsid w:val="00916BC4"/>
    <w:rsid w:val="0091738B"/>
    <w:rsid w:val="00917605"/>
    <w:rsid w:val="0092154D"/>
    <w:rsid w:val="009224E1"/>
    <w:rsid w:val="00922B4B"/>
    <w:rsid w:val="009259D7"/>
    <w:rsid w:val="00927347"/>
    <w:rsid w:val="00930443"/>
    <w:rsid w:val="009307FD"/>
    <w:rsid w:val="00930CBE"/>
    <w:rsid w:val="009337E0"/>
    <w:rsid w:val="00933C40"/>
    <w:rsid w:val="0093598C"/>
    <w:rsid w:val="00936142"/>
    <w:rsid w:val="00936CC4"/>
    <w:rsid w:val="00936EDE"/>
    <w:rsid w:val="00941D48"/>
    <w:rsid w:val="0094328F"/>
    <w:rsid w:val="009450FD"/>
    <w:rsid w:val="00945616"/>
    <w:rsid w:val="0094588C"/>
    <w:rsid w:val="00947551"/>
    <w:rsid w:val="00950A62"/>
    <w:rsid w:val="00951D55"/>
    <w:rsid w:val="00951DC2"/>
    <w:rsid w:val="0095392E"/>
    <w:rsid w:val="00954A14"/>
    <w:rsid w:val="00954BA2"/>
    <w:rsid w:val="00955505"/>
    <w:rsid w:val="00955F49"/>
    <w:rsid w:val="00956466"/>
    <w:rsid w:val="00957241"/>
    <w:rsid w:val="0096069B"/>
    <w:rsid w:val="00960841"/>
    <w:rsid w:val="00960C82"/>
    <w:rsid w:val="0096153E"/>
    <w:rsid w:val="009621DC"/>
    <w:rsid w:val="00963483"/>
    <w:rsid w:val="009638A5"/>
    <w:rsid w:val="0096423B"/>
    <w:rsid w:val="00964707"/>
    <w:rsid w:val="009651A0"/>
    <w:rsid w:val="009658E8"/>
    <w:rsid w:val="00966415"/>
    <w:rsid w:val="0096704B"/>
    <w:rsid w:val="00967A9B"/>
    <w:rsid w:val="00970952"/>
    <w:rsid w:val="00970DE0"/>
    <w:rsid w:val="00971EE7"/>
    <w:rsid w:val="009725BE"/>
    <w:rsid w:val="00972BB4"/>
    <w:rsid w:val="00973A25"/>
    <w:rsid w:val="00973E28"/>
    <w:rsid w:val="00974552"/>
    <w:rsid w:val="009745E4"/>
    <w:rsid w:val="0097542C"/>
    <w:rsid w:val="00975B87"/>
    <w:rsid w:val="0097678C"/>
    <w:rsid w:val="009778EC"/>
    <w:rsid w:val="0098007A"/>
    <w:rsid w:val="0098040B"/>
    <w:rsid w:val="009809B0"/>
    <w:rsid w:val="00981918"/>
    <w:rsid w:val="00982FED"/>
    <w:rsid w:val="00983D1A"/>
    <w:rsid w:val="00983E1C"/>
    <w:rsid w:val="00983EFA"/>
    <w:rsid w:val="00984529"/>
    <w:rsid w:val="009856D0"/>
    <w:rsid w:val="0098728D"/>
    <w:rsid w:val="00987423"/>
    <w:rsid w:val="009875E8"/>
    <w:rsid w:val="0099026F"/>
    <w:rsid w:val="009904FD"/>
    <w:rsid w:val="0099076D"/>
    <w:rsid w:val="00990F5E"/>
    <w:rsid w:val="009919BD"/>
    <w:rsid w:val="00991A24"/>
    <w:rsid w:val="00991CA9"/>
    <w:rsid w:val="00992446"/>
    <w:rsid w:val="00994374"/>
    <w:rsid w:val="00994E63"/>
    <w:rsid w:val="00994F84"/>
    <w:rsid w:val="00995E74"/>
    <w:rsid w:val="0099629F"/>
    <w:rsid w:val="009A05B7"/>
    <w:rsid w:val="009A1AA4"/>
    <w:rsid w:val="009A206C"/>
    <w:rsid w:val="009A4221"/>
    <w:rsid w:val="009A4A7B"/>
    <w:rsid w:val="009A5F9D"/>
    <w:rsid w:val="009B11D6"/>
    <w:rsid w:val="009B2C07"/>
    <w:rsid w:val="009B468F"/>
    <w:rsid w:val="009B4DC7"/>
    <w:rsid w:val="009B51FC"/>
    <w:rsid w:val="009B54EB"/>
    <w:rsid w:val="009B5922"/>
    <w:rsid w:val="009B7944"/>
    <w:rsid w:val="009B7B3B"/>
    <w:rsid w:val="009C1090"/>
    <w:rsid w:val="009C3089"/>
    <w:rsid w:val="009C3B70"/>
    <w:rsid w:val="009C3EB6"/>
    <w:rsid w:val="009C6092"/>
    <w:rsid w:val="009C6912"/>
    <w:rsid w:val="009C6ABA"/>
    <w:rsid w:val="009C779C"/>
    <w:rsid w:val="009D04BE"/>
    <w:rsid w:val="009D11B6"/>
    <w:rsid w:val="009D1966"/>
    <w:rsid w:val="009D27B5"/>
    <w:rsid w:val="009D2AD3"/>
    <w:rsid w:val="009D4419"/>
    <w:rsid w:val="009D5173"/>
    <w:rsid w:val="009D5A3A"/>
    <w:rsid w:val="009D6BD3"/>
    <w:rsid w:val="009E0297"/>
    <w:rsid w:val="009E0F6C"/>
    <w:rsid w:val="009E26EB"/>
    <w:rsid w:val="009E2A06"/>
    <w:rsid w:val="009E6F51"/>
    <w:rsid w:val="009E77C5"/>
    <w:rsid w:val="009E79C8"/>
    <w:rsid w:val="009F02A0"/>
    <w:rsid w:val="009F0426"/>
    <w:rsid w:val="009F20C8"/>
    <w:rsid w:val="009F3656"/>
    <w:rsid w:val="009F497F"/>
    <w:rsid w:val="009F4AE7"/>
    <w:rsid w:val="009F7018"/>
    <w:rsid w:val="009F707B"/>
    <w:rsid w:val="009F7390"/>
    <w:rsid w:val="009F77DE"/>
    <w:rsid w:val="00A003BD"/>
    <w:rsid w:val="00A007B4"/>
    <w:rsid w:val="00A00B04"/>
    <w:rsid w:val="00A02100"/>
    <w:rsid w:val="00A025FA"/>
    <w:rsid w:val="00A07484"/>
    <w:rsid w:val="00A0788D"/>
    <w:rsid w:val="00A11A39"/>
    <w:rsid w:val="00A12E5B"/>
    <w:rsid w:val="00A15C33"/>
    <w:rsid w:val="00A161A6"/>
    <w:rsid w:val="00A16260"/>
    <w:rsid w:val="00A1654C"/>
    <w:rsid w:val="00A21359"/>
    <w:rsid w:val="00A2165A"/>
    <w:rsid w:val="00A217EE"/>
    <w:rsid w:val="00A221EE"/>
    <w:rsid w:val="00A22214"/>
    <w:rsid w:val="00A22314"/>
    <w:rsid w:val="00A22EC9"/>
    <w:rsid w:val="00A22F69"/>
    <w:rsid w:val="00A2318A"/>
    <w:rsid w:val="00A25831"/>
    <w:rsid w:val="00A2660D"/>
    <w:rsid w:val="00A30688"/>
    <w:rsid w:val="00A30716"/>
    <w:rsid w:val="00A313D8"/>
    <w:rsid w:val="00A3150F"/>
    <w:rsid w:val="00A31EA5"/>
    <w:rsid w:val="00A320DB"/>
    <w:rsid w:val="00A32FA7"/>
    <w:rsid w:val="00A33345"/>
    <w:rsid w:val="00A360F5"/>
    <w:rsid w:val="00A370EC"/>
    <w:rsid w:val="00A40EDB"/>
    <w:rsid w:val="00A4257B"/>
    <w:rsid w:val="00A42A26"/>
    <w:rsid w:val="00A42E21"/>
    <w:rsid w:val="00A4546B"/>
    <w:rsid w:val="00A4572F"/>
    <w:rsid w:val="00A45A3C"/>
    <w:rsid w:val="00A45CBE"/>
    <w:rsid w:val="00A47AA7"/>
    <w:rsid w:val="00A50354"/>
    <w:rsid w:val="00A50C78"/>
    <w:rsid w:val="00A52CEB"/>
    <w:rsid w:val="00A5370B"/>
    <w:rsid w:val="00A538C4"/>
    <w:rsid w:val="00A54129"/>
    <w:rsid w:val="00A5496F"/>
    <w:rsid w:val="00A553FE"/>
    <w:rsid w:val="00A55462"/>
    <w:rsid w:val="00A563D0"/>
    <w:rsid w:val="00A569A6"/>
    <w:rsid w:val="00A56C58"/>
    <w:rsid w:val="00A575D4"/>
    <w:rsid w:val="00A57947"/>
    <w:rsid w:val="00A60EA0"/>
    <w:rsid w:val="00A63328"/>
    <w:rsid w:val="00A63708"/>
    <w:rsid w:val="00A63E7F"/>
    <w:rsid w:val="00A64AEB"/>
    <w:rsid w:val="00A64F5C"/>
    <w:rsid w:val="00A6519A"/>
    <w:rsid w:val="00A6553E"/>
    <w:rsid w:val="00A656CB"/>
    <w:rsid w:val="00A66112"/>
    <w:rsid w:val="00A6673A"/>
    <w:rsid w:val="00A66A04"/>
    <w:rsid w:val="00A66AA9"/>
    <w:rsid w:val="00A67454"/>
    <w:rsid w:val="00A67943"/>
    <w:rsid w:val="00A70750"/>
    <w:rsid w:val="00A71818"/>
    <w:rsid w:val="00A72FB2"/>
    <w:rsid w:val="00A73BCE"/>
    <w:rsid w:val="00A75244"/>
    <w:rsid w:val="00A76E42"/>
    <w:rsid w:val="00A77254"/>
    <w:rsid w:val="00A77256"/>
    <w:rsid w:val="00A77DD3"/>
    <w:rsid w:val="00A80A34"/>
    <w:rsid w:val="00A80DE0"/>
    <w:rsid w:val="00A814DF"/>
    <w:rsid w:val="00A8160F"/>
    <w:rsid w:val="00A82457"/>
    <w:rsid w:val="00A825C6"/>
    <w:rsid w:val="00A826DA"/>
    <w:rsid w:val="00A82B14"/>
    <w:rsid w:val="00A83955"/>
    <w:rsid w:val="00A8462A"/>
    <w:rsid w:val="00A85B50"/>
    <w:rsid w:val="00A86834"/>
    <w:rsid w:val="00A86962"/>
    <w:rsid w:val="00A877A1"/>
    <w:rsid w:val="00A91EFD"/>
    <w:rsid w:val="00A91F12"/>
    <w:rsid w:val="00A93E71"/>
    <w:rsid w:val="00A93EFC"/>
    <w:rsid w:val="00A945C6"/>
    <w:rsid w:val="00A95917"/>
    <w:rsid w:val="00A95932"/>
    <w:rsid w:val="00A9700E"/>
    <w:rsid w:val="00A97DC2"/>
    <w:rsid w:val="00AA0053"/>
    <w:rsid w:val="00AA0778"/>
    <w:rsid w:val="00AA1867"/>
    <w:rsid w:val="00AA33E1"/>
    <w:rsid w:val="00AA366B"/>
    <w:rsid w:val="00AA39BA"/>
    <w:rsid w:val="00AA44DF"/>
    <w:rsid w:val="00AA653C"/>
    <w:rsid w:val="00AA66B4"/>
    <w:rsid w:val="00AA6A5E"/>
    <w:rsid w:val="00AB0DD8"/>
    <w:rsid w:val="00AB20D5"/>
    <w:rsid w:val="00AB2DB3"/>
    <w:rsid w:val="00AB32BE"/>
    <w:rsid w:val="00AB38B6"/>
    <w:rsid w:val="00AB407A"/>
    <w:rsid w:val="00AB54F1"/>
    <w:rsid w:val="00AB58A6"/>
    <w:rsid w:val="00AB5FD7"/>
    <w:rsid w:val="00AB64A7"/>
    <w:rsid w:val="00AB6930"/>
    <w:rsid w:val="00AB77F3"/>
    <w:rsid w:val="00AC0998"/>
    <w:rsid w:val="00AC0B74"/>
    <w:rsid w:val="00AC174C"/>
    <w:rsid w:val="00AC23A8"/>
    <w:rsid w:val="00AC2D28"/>
    <w:rsid w:val="00AC314B"/>
    <w:rsid w:val="00AC38EF"/>
    <w:rsid w:val="00AC4203"/>
    <w:rsid w:val="00AC5A6C"/>
    <w:rsid w:val="00AC70B4"/>
    <w:rsid w:val="00AC7EB4"/>
    <w:rsid w:val="00AD00A4"/>
    <w:rsid w:val="00AD0AEB"/>
    <w:rsid w:val="00AD0CBF"/>
    <w:rsid w:val="00AD1BF2"/>
    <w:rsid w:val="00AD348A"/>
    <w:rsid w:val="00AD4071"/>
    <w:rsid w:val="00AD40FA"/>
    <w:rsid w:val="00AD461B"/>
    <w:rsid w:val="00AD4DED"/>
    <w:rsid w:val="00AD4EB6"/>
    <w:rsid w:val="00AD64E8"/>
    <w:rsid w:val="00AD793D"/>
    <w:rsid w:val="00AE03F1"/>
    <w:rsid w:val="00AE0BEC"/>
    <w:rsid w:val="00AE1A4F"/>
    <w:rsid w:val="00AE356D"/>
    <w:rsid w:val="00AE4C34"/>
    <w:rsid w:val="00AE4EC1"/>
    <w:rsid w:val="00AE4F71"/>
    <w:rsid w:val="00AE5A36"/>
    <w:rsid w:val="00AE639E"/>
    <w:rsid w:val="00AE6C2E"/>
    <w:rsid w:val="00AE70BC"/>
    <w:rsid w:val="00AF0420"/>
    <w:rsid w:val="00AF0DFE"/>
    <w:rsid w:val="00AF27EA"/>
    <w:rsid w:val="00AF29ED"/>
    <w:rsid w:val="00AF2DAE"/>
    <w:rsid w:val="00AF3341"/>
    <w:rsid w:val="00AF39A2"/>
    <w:rsid w:val="00AF4561"/>
    <w:rsid w:val="00AF5BDE"/>
    <w:rsid w:val="00AF6EAB"/>
    <w:rsid w:val="00AF705D"/>
    <w:rsid w:val="00AF7113"/>
    <w:rsid w:val="00AF756A"/>
    <w:rsid w:val="00AF7CAE"/>
    <w:rsid w:val="00B02B19"/>
    <w:rsid w:val="00B035A2"/>
    <w:rsid w:val="00B04545"/>
    <w:rsid w:val="00B04674"/>
    <w:rsid w:val="00B06608"/>
    <w:rsid w:val="00B111BA"/>
    <w:rsid w:val="00B12083"/>
    <w:rsid w:val="00B12289"/>
    <w:rsid w:val="00B131F6"/>
    <w:rsid w:val="00B1400E"/>
    <w:rsid w:val="00B1421C"/>
    <w:rsid w:val="00B147E7"/>
    <w:rsid w:val="00B154F4"/>
    <w:rsid w:val="00B17519"/>
    <w:rsid w:val="00B20238"/>
    <w:rsid w:val="00B20453"/>
    <w:rsid w:val="00B21212"/>
    <w:rsid w:val="00B224FF"/>
    <w:rsid w:val="00B24965"/>
    <w:rsid w:val="00B2529F"/>
    <w:rsid w:val="00B26240"/>
    <w:rsid w:val="00B268D9"/>
    <w:rsid w:val="00B272CF"/>
    <w:rsid w:val="00B31AC2"/>
    <w:rsid w:val="00B32741"/>
    <w:rsid w:val="00B3285D"/>
    <w:rsid w:val="00B32E5A"/>
    <w:rsid w:val="00B32FF1"/>
    <w:rsid w:val="00B3420B"/>
    <w:rsid w:val="00B343B8"/>
    <w:rsid w:val="00B34C89"/>
    <w:rsid w:val="00B351E0"/>
    <w:rsid w:val="00B36B52"/>
    <w:rsid w:val="00B40103"/>
    <w:rsid w:val="00B406B4"/>
    <w:rsid w:val="00B40AF6"/>
    <w:rsid w:val="00B40EB5"/>
    <w:rsid w:val="00B41CB4"/>
    <w:rsid w:val="00B43C6B"/>
    <w:rsid w:val="00B4584B"/>
    <w:rsid w:val="00B4585F"/>
    <w:rsid w:val="00B46F8C"/>
    <w:rsid w:val="00B50524"/>
    <w:rsid w:val="00B50AEE"/>
    <w:rsid w:val="00B50E69"/>
    <w:rsid w:val="00B51C38"/>
    <w:rsid w:val="00B52268"/>
    <w:rsid w:val="00B52DC0"/>
    <w:rsid w:val="00B538C1"/>
    <w:rsid w:val="00B53B4B"/>
    <w:rsid w:val="00B53D6A"/>
    <w:rsid w:val="00B553E0"/>
    <w:rsid w:val="00B55B26"/>
    <w:rsid w:val="00B562B9"/>
    <w:rsid w:val="00B573AD"/>
    <w:rsid w:val="00B57C55"/>
    <w:rsid w:val="00B6123B"/>
    <w:rsid w:val="00B6221C"/>
    <w:rsid w:val="00B636D7"/>
    <w:rsid w:val="00B63D65"/>
    <w:rsid w:val="00B6471D"/>
    <w:rsid w:val="00B6695C"/>
    <w:rsid w:val="00B7096B"/>
    <w:rsid w:val="00B723D9"/>
    <w:rsid w:val="00B730CA"/>
    <w:rsid w:val="00B7336F"/>
    <w:rsid w:val="00B74548"/>
    <w:rsid w:val="00B7471F"/>
    <w:rsid w:val="00B74B91"/>
    <w:rsid w:val="00B7626C"/>
    <w:rsid w:val="00B76DC1"/>
    <w:rsid w:val="00B76EDF"/>
    <w:rsid w:val="00B802DA"/>
    <w:rsid w:val="00B80DD0"/>
    <w:rsid w:val="00B81A46"/>
    <w:rsid w:val="00B825DF"/>
    <w:rsid w:val="00B82A1A"/>
    <w:rsid w:val="00B8361C"/>
    <w:rsid w:val="00B85001"/>
    <w:rsid w:val="00B86F38"/>
    <w:rsid w:val="00B8721E"/>
    <w:rsid w:val="00B878AB"/>
    <w:rsid w:val="00B911EB"/>
    <w:rsid w:val="00B92939"/>
    <w:rsid w:val="00B9342F"/>
    <w:rsid w:val="00B93447"/>
    <w:rsid w:val="00B9379A"/>
    <w:rsid w:val="00B937A5"/>
    <w:rsid w:val="00B94182"/>
    <w:rsid w:val="00B943C1"/>
    <w:rsid w:val="00B9655C"/>
    <w:rsid w:val="00BA1F4C"/>
    <w:rsid w:val="00BA28B2"/>
    <w:rsid w:val="00BA4235"/>
    <w:rsid w:val="00BA42E7"/>
    <w:rsid w:val="00BA4744"/>
    <w:rsid w:val="00BB1A8F"/>
    <w:rsid w:val="00BB2E47"/>
    <w:rsid w:val="00BB35FC"/>
    <w:rsid w:val="00BB392C"/>
    <w:rsid w:val="00BB3D22"/>
    <w:rsid w:val="00BB3DD7"/>
    <w:rsid w:val="00BB54A4"/>
    <w:rsid w:val="00BC03D9"/>
    <w:rsid w:val="00BC0C8C"/>
    <w:rsid w:val="00BC0EA2"/>
    <w:rsid w:val="00BC0F55"/>
    <w:rsid w:val="00BC1E6C"/>
    <w:rsid w:val="00BC250D"/>
    <w:rsid w:val="00BC28F5"/>
    <w:rsid w:val="00BC2DFC"/>
    <w:rsid w:val="00BC3C96"/>
    <w:rsid w:val="00BC4F87"/>
    <w:rsid w:val="00BC60B2"/>
    <w:rsid w:val="00BC66A1"/>
    <w:rsid w:val="00BC7323"/>
    <w:rsid w:val="00BD35DC"/>
    <w:rsid w:val="00BD3652"/>
    <w:rsid w:val="00BD3D0E"/>
    <w:rsid w:val="00BD605F"/>
    <w:rsid w:val="00BD783E"/>
    <w:rsid w:val="00BE033B"/>
    <w:rsid w:val="00BE03E2"/>
    <w:rsid w:val="00BE09B0"/>
    <w:rsid w:val="00BE0A0B"/>
    <w:rsid w:val="00BE3AB5"/>
    <w:rsid w:val="00BE5205"/>
    <w:rsid w:val="00BE5E04"/>
    <w:rsid w:val="00BE6266"/>
    <w:rsid w:val="00BE6C49"/>
    <w:rsid w:val="00BE6FF6"/>
    <w:rsid w:val="00BE77BF"/>
    <w:rsid w:val="00BE79D2"/>
    <w:rsid w:val="00BF01A0"/>
    <w:rsid w:val="00BF04A3"/>
    <w:rsid w:val="00BF26E3"/>
    <w:rsid w:val="00BF3F61"/>
    <w:rsid w:val="00BF765D"/>
    <w:rsid w:val="00BF7A21"/>
    <w:rsid w:val="00C00C3D"/>
    <w:rsid w:val="00C01C3D"/>
    <w:rsid w:val="00C01F84"/>
    <w:rsid w:val="00C02BDA"/>
    <w:rsid w:val="00C02C63"/>
    <w:rsid w:val="00C03A16"/>
    <w:rsid w:val="00C0443F"/>
    <w:rsid w:val="00C04997"/>
    <w:rsid w:val="00C04E52"/>
    <w:rsid w:val="00C07FF9"/>
    <w:rsid w:val="00C10257"/>
    <w:rsid w:val="00C1064F"/>
    <w:rsid w:val="00C10F70"/>
    <w:rsid w:val="00C112A8"/>
    <w:rsid w:val="00C1189E"/>
    <w:rsid w:val="00C13918"/>
    <w:rsid w:val="00C147A7"/>
    <w:rsid w:val="00C1480F"/>
    <w:rsid w:val="00C15DE5"/>
    <w:rsid w:val="00C20DDD"/>
    <w:rsid w:val="00C22263"/>
    <w:rsid w:val="00C22AD4"/>
    <w:rsid w:val="00C22EF6"/>
    <w:rsid w:val="00C23467"/>
    <w:rsid w:val="00C25910"/>
    <w:rsid w:val="00C25AEA"/>
    <w:rsid w:val="00C25B2E"/>
    <w:rsid w:val="00C26705"/>
    <w:rsid w:val="00C27D8F"/>
    <w:rsid w:val="00C316C1"/>
    <w:rsid w:val="00C317F4"/>
    <w:rsid w:val="00C31E6F"/>
    <w:rsid w:val="00C3412E"/>
    <w:rsid w:val="00C3459C"/>
    <w:rsid w:val="00C35637"/>
    <w:rsid w:val="00C359B1"/>
    <w:rsid w:val="00C402F4"/>
    <w:rsid w:val="00C40A12"/>
    <w:rsid w:val="00C42D39"/>
    <w:rsid w:val="00C43CBA"/>
    <w:rsid w:val="00C4444C"/>
    <w:rsid w:val="00C44E79"/>
    <w:rsid w:val="00C4654F"/>
    <w:rsid w:val="00C472E1"/>
    <w:rsid w:val="00C478D8"/>
    <w:rsid w:val="00C47D78"/>
    <w:rsid w:val="00C47DF6"/>
    <w:rsid w:val="00C47EA6"/>
    <w:rsid w:val="00C50735"/>
    <w:rsid w:val="00C509B5"/>
    <w:rsid w:val="00C509DB"/>
    <w:rsid w:val="00C52C38"/>
    <w:rsid w:val="00C530C2"/>
    <w:rsid w:val="00C53C5D"/>
    <w:rsid w:val="00C5775B"/>
    <w:rsid w:val="00C57A36"/>
    <w:rsid w:val="00C57BD0"/>
    <w:rsid w:val="00C60C2E"/>
    <w:rsid w:val="00C6348F"/>
    <w:rsid w:val="00C63A3C"/>
    <w:rsid w:val="00C65024"/>
    <w:rsid w:val="00C65590"/>
    <w:rsid w:val="00C65915"/>
    <w:rsid w:val="00C65C4A"/>
    <w:rsid w:val="00C65C65"/>
    <w:rsid w:val="00C66650"/>
    <w:rsid w:val="00C67D9B"/>
    <w:rsid w:val="00C71180"/>
    <w:rsid w:val="00C7208C"/>
    <w:rsid w:val="00C72D30"/>
    <w:rsid w:val="00C73408"/>
    <w:rsid w:val="00C74FBA"/>
    <w:rsid w:val="00C750BD"/>
    <w:rsid w:val="00C757EE"/>
    <w:rsid w:val="00C75965"/>
    <w:rsid w:val="00C77B32"/>
    <w:rsid w:val="00C8078A"/>
    <w:rsid w:val="00C82B11"/>
    <w:rsid w:val="00C838D9"/>
    <w:rsid w:val="00C852B0"/>
    <w:rsid w:val="00C85A6B"/>
    <w:rsid w:val="00C864F2"/>
    <w:rsid w:val="00C872EB"/>
    <w:rsid w:val="00C9061F"/>
    <w:rsid w:val="00C91493"/>
    <w:rsid w:val="00C921DC"/>
    <w:rsid w:val="00C93107"/>
    <w:rsid w:val="00C950E0"/>
    <w:rsid w:val="00C95323"/>
    <w:rsid w:val="00C95D28"/>
    <w:rsid w:val="00C96937"/>
    <w:rsid w:val="00C96C38"/>
    <w:rsid w:val="00CA0157"/>
    <w:rsid w:val="00CA0480"/>
    <w:rsid w:val="00CA2138"/>
    <w:rsid w:val="00CA217A"/>
    <w:rsid w:val="00CA53F0"/>
    <w:rsid w:val="00CA5AB3"/>
    <w:rsid w:val="00CA5B1D"/>
    <w:rsid w:val="00CA71A1"/>
    <w:rsid w:val="00CB07EC"/>
    <w:rsid w:val="00CB0F97"/>
    <w:rsid w:val="00CB1D80"/>
    <w:rsid w:val="00CB356D"/>
    <w:rsid w:val="00CB509D"/>
    <w:rsid w:val="00CB6364"/>
    <w:rsid w:val="00CB649A"/>
    <w:rsid w:val="00CB6C2F"/>
    <w:rsid w:val="00CB7739"/>
    <w:rsid w:val="00CB7B82"/>
    <w:rsid w:val="00CB7DBD"/>
    <w:rsid w:val="00CC1EB2"/>
    <w:rsid w:val="00CC260C"/>
    <w:rsid w:val="00CC266B"/>
    <w:rsid w:val="00CC2F74"/>
    <w:rsid w:val="00CC3A9A"/>
    <w:rsid w:val="00CC458B"/>
    <w:rsid w:val="00CC46F6"/>
    <w:rsid w:val="00CC6B0C"/>
    <w:rsid w:val="00CC721F"/>
    <w:rsid w:val="00CC7274"/>
    <w:rsid w:val="00CC7425"/>
    <w:rsid w:val="00CC7429"/>
    <w:rsid w:val="00CD0266"/>
    <w:rsid w:val="00CD12B8"/>
    <w:rsid w:val="00CD2C8D"/>
    <w:rsid w:val="00CD6164"/>
    <w:rsid w:val="00CD678D"/>
    <w:rsid w:val="00CD6AA4"/>
    <w:rsid w:val="00CD7392"/>
    <w:rsid w:val="00CD7BC8"/>
    <w:rsid w:val="00CE1CBB"/>
    <w:rsid w:val="00CE1D58"/>
    <w:rsid w:val="00CE312E"/>
    <w:rsid w:val="00CE34E9"/>
    <w:rsid w:val="00CE3D2D"/>
    <w:rsid w:val="00CE4617"/>
    <w:rsid w:val="00CE57DC"/>
    <w:rsid w:val="00CE5BC8"/>
    <w:rsid w:val="00CF1060"/>
    <w:rsid w:val="00CF1956"/>
    <w:rsid w:val="00CF236B"/>
    <w:rsid w:val="00CF3505"/>
    <w:rsid w:val="00CF448D"/>
    <w:rsid w:val="00CF4FC8"/>
    <w:rsid w:val="00CF5C9B"/>
    <w:rsid w:val="00CF6A88"/>
    <w:rsid w:val="00CF758D"/>
    <w:rsid w:val="00CF78DE"/>
    <w:rsid w:val="00D00332"/>
    <w:rsid w:val="00D00DFC"/>
    <w:rsid w:val="00D01DE9"/>
    <w:rsid w:val="00D0222F"/>
    <w:rsid w:val="00D02516"/>
    <w:rsid w:val="00D026B8"/>
    <w:rsid w:val="00D03B29"/>
    <w:rsid w:val="00D04282"/>
    <w:rsid w:val="00D0438C"/>
    <w:rsid w:val="00D0498C"/>
    <w:rsid w:val="00D04EA9"/>
    <w:rsid w:val="00D053ED"/>
    <w:rsid w:val="00D05CC8"/>
    <w:rsid w:val="00D05EAA"/>
    <w:rsid w:val="00D10343"/>
    <w:rsid w:val="00D12DB3"/>
    <w:rsid w:val="00D13593"/>
    <w:rsid w:val="00D13918"/>
    <w:rsid w:val="00D175AD"/>
    <w:rsid w:val="00D20A53"/>
    <w:rsid w:val="00D20F73"/>
    <w:rsid w:val="00D21B77"/>
    <w:rsid w:val="00D223AA"/>
    <w:rsid w:val="00D22402"/>
    <w:rsid w:val="00D22B76"/>
    <w:rsid w:val="00D22FFF"/>
    <w:rsid w:val="00D23537"/>
    <w:rsid w:val="00D23B8F"/>
    <w:rsid w:val="00D246C0"/>
    <w:rsid w:val="00D2481C"/>
    <w:rsid w:val="00D24904"/>
    <w:rsid w:val="00D25FE1"/>
    <w:rsid w:val="00D2704D"/>
    <w:rsid w:val="00D27993"/>
    <w:rsid w:val="00D3087F"/>
    <w:rsid w:val="00D31FB4"/>
    <w:rsid w:val="00D329C3"/>
    <w:rsid w:val="00D33000"/>
    <w:rsid w:val="00D338A0"/>
    <w:rsid w:val="00D33E99"/>
    <w:rsid w:val="00D3542A"/>
    <w:rsid w:val="00D35845"/>
    <w:rsid w:val="00D3606D"/>
    <w:rsid w:val="00D37D84"/>
    <w:rsid w:val="00D43124"/>
    <w:rsid w:val="00D43C98"/>
    <w:rsid w:val="00D44012"/>
    <w:rsid w:val="00D46436"/>
    <w:rsid w:val="00D4740E"/>
    <w:rsid w:val="00D5221A"/>
    <w:rsid w:val="00D539D9"/>
    <w:rsid w:val="00D550A1"/>
    <w:rsid w:val="00D5634B"/>
    <w:rsid w:val="00D564F4"/>
    <w:rsid w:val="00D60674"/>
    <w:rsid w:val="00D60A54"/>
    <w:rsid w:val="00D61272"/>
    <w:rsid w:val="00D61356"/>
    <w:rsid w:val="00D6314B"/>
    <w:rsid w:val="00D646F3"/>
    <w:rsid w:val="00D648FC"/>
    <w:rsid w:val="00D6628A"/>
    <w:rsid w:val="00D67775"/>
    <w:rsid w:val="00D702D4"/>
    <w:rsid w:val="00D71CA1"/>
    <w:rsid w:val="00D71D44"/>
    <w:rsid w:val="00D73604"/>
    <w:rsid w:val="00D73AC6"/>
    <w:rsid w:val="00D740DE"/>
    <w:rsid w:val="00D747B9"/>
    <w:rsid w:val="00D74C8A"/>
    <w:rsid w:val="00D76391"/>
    <w:rsid w:val="00D77278"/>
    <w:rsid w:val="00D77440"/>
    <w:rsid w:val="00D81AE6"/>
    <w:rsid w:val="00D81C59"/>
    <w:rsid w:val="00D83993"/>
    <w:rsid w:val="00D83E1E"/>
    <w:rsid w:val="00D84967"/>
    <w:rsid w:val="00D84A8C"/>
    <w:rsid w:val="00D84F32"/>
    <w:rsid w:val="00D85AC9"/>
    <w:rsid w:val="00D902B7"/>
    <w:rsid w:val="00D91892"/>
    <w:rsid w:val="00D91B31"/>
    <w:rsid w:val="00D92048"/>
    <w:rsid w:val="00D92899"/>
    <w:rsid w:val="00D94148"/>
    <w:rsid w:val="00D9468D"/>
    <w:rsid w:val="00D9620B"/>
    <w:rsid w:val="00D96507"/>
    <w:rsid w:val="00D970C9"/>
    <w:rsid w:val="00DA1CB3"/>
    <w:rsid w:val="00DA1CB9"/>
    <w:rsid w:val="00DA3366"/>
    <w:rsid w:val="00DA345E"/>
    <w:rsid w:val="00DA3983"/>
    <w:rsid w:val="00DA3DAD"/>
    <w:rsid w:val="00DA3E75"/>
    <w:rsid w:val="00DA3E8B"/>
    <w:rsid w:val="00DA4191"/>
    <w:rsid w:val="00DA4C31"/>
    <w:rsid w:val="00DA4D27"/>
    <w:rsid w:val="00DA4F34"/>
    <w:rsid w:val="00DA62A4"/>
    <w:rsid w:val="00DA63C0"/>
    <w:rsid w:val="00DA6AE1"/>
    <w:rsid w:val="00DB1FC0"/>
    <w:rsid w:val="00DB202E"/>
    <w:rsid w:val="00DB2E50"/>
    <w:rsid w:val="00DB309C"/>
    <w:rsid w:val="00DB4350"/>
    <w:rsid w:val="00DB476F"/>
    <w:rsid w:val="00DB523E"/>
    <w:rsid w:val="00DB7E9F"/>
    <w:rsid w:val="00DC3508"/>
    <w:rsid w:val="00DC36A4"/>
    <w:rsid w:val="00DC424C"/>
    <w:rsid w:val="00DC522B"/>
    <w:rsid w:val="00DC5C7D"/>
    <w:rsid w:val="00DC663C"/>
    <w:rsid w:val="00DC6918"/>
    <w:rsid w:val="00DC731D"/>
    <w:rsid w:val="00DC7A8B"/>
    <w:rsid w:val="00DD0EDB"/>
    <w:rsid w:val="00DD1C9D"/>
    <w:rsid w:val="00DD2928"/>
    <w:rsid w:val="00DD2FDD"/>
    <w:rsid w:val="00DD30AC"/>
    <w:rsid w:val="00DD313C"/>
    <w:rsid w:val="00DD3C33"/>
    <w:rsid w:val="00DD3C96"/>
    <w:rsid w:val="00DD422E"/>
    <w:rsid w:val="00DD5278"/>
    <w:rsid w:val="00DD5485"/>
    <w:rsid w:val="00DD549F"/>
    <w:rsid w:val="00DD5CFE"/>
    <w:rsid w:val="00DD7DAB"/>
    <w:rsid w:val="00DE0C8A"/>
    <w:rsid w:val="00DE0F17"/>
    <w:rsid w:val="00DE2806"/>
    <w:rsid w:val="00DE32CE"/>
    <w:rsid w:val="00DE3B54"/>
    <w:rsid w:val="00DE6C92"/>
    <w:rsid w:val="00DE7319"/>
    <w:rsid w:val="00DE7AB6"/>
    <w:rsid w:val="00DE7E70"/>
    <w:rsid w:val="00DF059D"/>
    <w:rsid w:val="00DF1438"/>
    <w:rsid w:val="00DF2903"/>
    <w:rsid w:val="00DF3413"/>
    <w:rsid w:val="00DF5529"/>
    <w:rsid w:val="00DF5FD7"/>
    <w:rsid w:val="00DF6169"/>
    <w:rsid w:val="00DF644A"/>
    <w:rsid w:val="00DF7944"/>
    <w:rsid w:val="00E03FF3"/>
    <w:rsid w:val="00E0418A"/>
    <w:rsid w:val="00E05308"/>
    <w:rsid w:val="00E07855"/>
    <w:rsid w:val="00E07938"/>
    <w:rsid w:val="00E07ABE"/>
    <w:rsid w:val="00E07E36"/>
    <w:rsid w:val="00E103AA"/>
    <w:rsid w:val="00E105A9"/>
    <w:rsid w:val="00E10A13"/>
    <w:rsid w:val="00E121EC"/>
    <w:rsid w:val="00E12DFC"/>
    <w:rsid w:val="00E137B2"/>
    <w:rsid w:val="00E145DF"/>
    <w:rsid w:val="00E146AD"/>
    <w:rsid w:val="00E17081"/>
    <w:rsid w:val="00E17664"/>
    <w:rsid w:val="00E177F5"/>
    <w:rsid w:val="00E17ABF"/>
    <w:rsid w:val="00E17BCE"/>
    <w:rsid w:val="00E21C2D"/>
    <w:rsid w:val="00E22EBE"/>
    <w:rsid w:val="00E23033"/>
    <w:rsid w:val="00E231E0"/>
    <w:rsid w:val="00E234F2"/>
    <w:rsid w:val="00E23BA9"/>
    <w:rsid w:val="00E2453E"/>
    <w:rsid w:val="00E25728"/>
    <w:rsid w:val="00E25DD6"/>
    <w:rsid w:val="00E26138"/>
    <w:rsid w:val="00E30C54"/>
    <w:rsid w:val="00E31F06"/>
    <w:rsid w:val="00E3257F"/>
    <w:rsid w:val="00E34244"/>
    <w:rsid w:val="00E3484C"/>
    <w:rsid w:val="00E34E40"/>
    <w:rsid w:val="00E35605"/>
    <w:rsid w:val="00E36A6B"/>
    <w:rsid w:val="00E37E41"/>
    <w:rsid w:val="00E37E93"/>
    <w:rsid w:val="00E405D4"/>
    <w:rsid w:val="00E41041"/>
    <w:rsid w:val="00E41436"/>
    <w:rsid w:val="00E416A6"/>
    <w:rsid w:val="00E45006"/>
    <w:rsid w:val="00E45355"/>
    <w:rsid w:val="00E46DF3"/>
    <w:rsid w:val="00E476D5"/>
    <w:rsid w:val="00E47A64"/>
    <w:rsid w:val="00E5035A"/>
    <w:rsid w:val="00E517E0"/>
    <w:rsid w:val="00E517F8"/>
    <w:rsid w:val="00E52256"/>
    <w:rsid w:val="00E52639"/>
    <w:rsid w:val="00E526D5"/>
    <w:rsid w:val="00E530B4"/>
    <w:rsid w:val="00E531DF"/>
    <w:rsid w:val="00E5497B"/>
    <w:rsid w:val="00E55292"/>
    <w:rsid w:val="00E566A5"/>
    <w:rsid w:val="00E60B6D"/>
    <w:rsid w:val="00E62A55"/>
    <w:rsid w:val="00E6313D"/>
    <w:rsid w:val="00E63A8C"/>
    <w:rsid w:val="00E645DB"/>
    <w:rsid w:val="00E65163"/>
    <w:rsid w:val="00E66064"/>
    <w:rsid w:val="00E66083"/>
    <w:rsid w:val="00E66386"/>
    <w:rsid w:val="00E66948"/>
    <w:rsid w:val="00E677CF"/>
    <w:rsid w:val="00E67AB5"/>
    <w:rsid w:val="00E67E79"/>
    <w:rsid w:val="00E70466"/>
    <w:rsid w:val="00E725EC"/>
    <w:rsid w:val="00E7261B"/>
    <w:rsid w:val="00E72DB5"/>
    <w:rsid w:val="00E732F8"/>
    <w:rsid w:val="00E74EF4"/>
    <w:rsid w:val="00E75074"/>
    <w:rsid w:val="00E757F1"/>
    <w:rsid w:val="00E758B4"/>
    <w:rsid w:val="00E75B95"/>
    <w:rsid w:val="00E7760E"/>
    <w:rsid w:val="00E81E7C"/>
    <w:rsid w:val="00E8283D"/>
    <w:rsid w:val="00E83CF1"/>
    <w:rsid w:val="00E8436F"/>
    <w:rsid w:val="00E84D96"/>
    <w:rsid w:val="00E87BE2"/>
    <w:rsid w:val="00E901F4"/>
    <w:rsid w:val="00E91F0B"/>
    <w:rsid w:val="00E92567"/>
    <w:rsid w:val="00E92892"/>
    <w:rsid w:val="00E953A8"/>
    <w:rsid w:val="00E95970"/>
    <w:rsid w:val="00EA01D0"/>
    <w:rsid w:val="00EA1387"/>
    <w:rsid w:val="00EA1D75"/>
    <w:rsid w:val="00EA29F5"/>
    <w:rsid w:val="00EA2D4B"/>
    <w:rsid w:val="00EA54A4"/>
    <w:rsid w:val="00EA5875"/>
    <w:rsid w:val="00EA70D4"/>
    <w:rsid w:val="00EA77B7"/>
    <w:rsid w:val="00EB0C2D"/>
    <w:rsid w:val="00EB1CAD"/>
    <w:rsid w:val="00EB2E02"/>
    <w:rsid w:val="00EB403B"/>
    <w:rsid w:val="00EB4471"/>
    <w:rsid w:val="00EB5A07"/>
    <w:rsid w:val="00EB6305"/>
    <w:rsid w:val="00EB6CD1"/>
    <w:rsid w:val="00EC077F"/>
    <w:rsid w:val="00EC379B"/>
    <w:rsid w:val="00EC37B3"/>
    <w:rsid w:val="00EC4BAC"/>
    <w:rsid w:val="00EC768A"/>
    <w:rsid w:val="00ED01EC"/>
    <w:rsid w:val="00ED0864"/>
    <w:rsid w:val="00ED11E9"/>
    <w:rsid w:val="00ED12AB"/>
    <w:rsid w:val="00ED1852"/>
    <w:rsid w:val="00ED4CDC"/>
    <w:rsid w:val="00ED5E37"/>
    <w:rsid w:val="00ED6278"/>
    <w:rsid w:val="00EE20A7"/>
    <w:rsid w:val="00EE2757"/>
    <w:rsid w:val="00EE29D4"/>
    <w:rsid w:val="00EE2EC8"/>
    <w:rsid w:val="00EE303E"/>
    <w:rsid w:val="00EE44B0"/>
    <w:rsid w:val="00EE4C26"/>
    <w:rsid w:val="00EE50F8"/>
    <w:rsid w:val="00EE5BBA"/>
    <w:rsid w:val="00EE6569"/>
    <w:rsid w:val="00EE6AD8"/>
    <w:rsid w:val="00EE7240"/>
    <w:rsid w:val="00EE7B58"/>
    <w:rsid w:val="00EF04DC"/>
    <w:rsid w:val="00EF0C5A"/>
    <w:rsid w:val="00EF21BF"/>
    <w:rsid w:val="00EF33FF"/>
    <w:rsid w:val="00EF3A1E"/>
    <w:rsid w:val="00EF46DD"/>
    <w:rsid w:val="00EF65A7"/>
    <w:rsid w:val="00EF7FCB"/>
    <w:rsid w:val="00F00347"/>
    <w:rsid w:val="00F0087A"/>
    <w:rsid w:val="00F00932"/>
    <w:rsid w:val="00F01079"/>
    <w:rsid w:val="00F023D5"/>
    <w:rsid w:val="00F02DFD"/>
    <w:rsid w:val="00F05DAF"/>
    <w:rsid w:val="00F062DF"/>
    <w:rsid w:val="00F074B5"/>
    <w:rsid w:val="00F0780D"/>
    <w:rsid w:val="00F07D92"/>
    <w:rsid w:val="00F102C9"/>
    <w:rsid w:val="00F11024"/>
    <w:rsid w:val="00F118DB"/>
    <w:rsid w:val="00F1199F"/>
    <w:rsid w:val="00F11B0E"/>
    <w:rsid w:val="00F12D14"/>
    <w:rsid w:val="00F12DBD"/>
    <w:rsid w:val="00F13164"/>
    <w:rsid w:val="00F135DC"/>
    <w:rsid w:val="00F1485F"/>
    <w:rsid w:val="00F14D31"/>
    <w:rsid w:val="00F158E3"/>
    <w:rsid w:val="00F15EDF"/>
    <w:rsid w:val="00F16067"/>
    <w:rsid w:val="00F16FB2"/>
    <w:rsid w:val="00F17288"/>
    <w:rsid w:val="00F174D1"/>
    <w:rsid w:val="00F17652"/>
    <w:rsid w:val="00F206C0"/>
    <w:rsid w:val="00F20B08"/>
    <w:rsid w:val="00F20C26"/>
    <w:rsid w:val="00F2108F"/>
    <w:rsid w:val="00F21501"/>
    <w:rsid w:val="00F227C6"/>
    <w:rsid w:val="00F23352"/>
    <w:rsid w:val="00F23E7E"/>
    <w:rsid w:val="00F24BFF"/>
    <w:rsid w:val="00F24C76"/>
    <w:rsid w:val="00F25128"/>
    <w:rsid w:val="00F2556A"/>
    <w:rsid w:val="00F27355"/>
    <w:rsid w:val="00F30544"/>
    <w:rsid w:val="00F3067B"/>
    <w:rsid w:val="00F30A3A"/>
    <w:rsid w:val="00F312E3"/>
    <w:rsid w:val="00F31479"/>
    <w:rsid w:val="00F317F5"/>
    <w:rsid w:val="00F32FE0"/>
    <w:rsid w:val="00F33343"/>
    <w:rsid w:val="00F3545D"/>
    <w:rsid w:val="00F35720"/>
    <w:rsid w:val="00F35B8B"/>
    <w:rsid w:val="00F377BD"/>
    <w:rsid w:val="00F37B98"/>
    <w:rsid w:val="00F40409"/>
    <w:rsid w:val="00F40503"/>
    <w:rsid w:val="00F40E88"/>
    <w:rsid w:val="00F41327"/>
    <w:rsid w:val="00F419A0"/>
    <w:rsid w:val="00F41EF5"/>
    <w:rsid w:val="00F421AD"/>
    <w:rsid w:val="00F42790"/>
    <w:rsid w:val="00F4293C"/>
    <w:rsid w:val="00F42C83"/>
    <w:rsid w:val="00F435B9"/>
    <w:rsid w:val="00F44830"/>
    <w:rsid w:val="00F44F83"/>
    <w:rsid w:val="00F45AD1"/>
    <w:rsid w:val="00F46519"/>
    <w:rsid w:val="00F471A2"/>
    <w:rsid w:val="00F5070E"/>
    <w:rsid w:val="00F51987"/>
    <w:rsid w:val="00F51D41"/>
    <w:rsid w:val="00F5233A"/>
    <w:rsid w:val="00F53E76"/>
    <w:rsid w:val="00F552B9"/>
    <w:rsid w:val="00F56989"/>
    <w:rsid w:val="00F60645"/>
    <w:rsid w:val="00F6077F"/>
    <w:rsid w:val="00F607F3"/>
    <w:rsid w:val="00F61050"/>
    <w:rsid w:val="00F62154"/>
    <w:rsid w:val="00F62728"/>
    <w:rsid w:val="00F63798"/>
    <w:rsid w:val="00F63A0C"/>
    <w:rsid w:val="00F63FA6"/>
    <w:rsid w:val="00F6420F"/>
    <w:rsid w:val="00F650A0"/>
    <w:rsid w:val="00F65666"/>
    <w:rsid w:val="00F65D4F"/>
    <w:rsid w:val="00F66E9C"/>
    <w:rsid w:val="00F66F9F"/>
    <w:rsid w:val="00F70375"/>
    <w:rsid w:val="00F712C4"/>
    <w:rsid w:val="00F71E89"/>
    <w:rsid w:val="00F722E4"/>
    <w:rsid w:val="00F74D05"/>
    <w:rsid w:val="00F765CC"/>
    <w:rsid w:val="00F767C8"/>
    <w:rsid w:val="00F81007"/>
    <w:rsid w:val="00F84696"/>
    <w:rsid w:val="00F84AB1"/>
    <w:rsid w:val="00F861EF"/>
    <w:rsid w:val="00F8651F"/>
    <w:rsid w:val="00F907B5"/>
    <w:rsid w:val="00F91611"/>
    <w:rsid w:val="00F94679"/>
    <w:rsid w:val="00F965DE"/>
    <w:rsid w:val="00F977D9"/>
    <w:rsid w:val="00F97CC3"/>
    <w:rsid w:val="00FA0AA8"/>
    <w:rsid w:val="00FA6B3F"/>
    <w:rsid w:val="00FA6E82"/>
    <w:rsid w:val="00FA7AFF"/>
    <w:rsid w:val="00FA7CF1"/>
    <w:rsid w:val="00FB1EF4"/>
    <w:rsid w:val="00FB26EF"/>
    <w:rsid w:val="00FB2AE5"/>
    <w:rsid w:val="00FB2CFB"/>
    <w:rsid w:val="00FB2F9B"/>
    <w:rsid w:val="00FB3ED9"/>
    <w:rsid w:val="00FB3FEE"/>
    <w:rsid w:val="00FB419B"/>
    <w:rsid w:val="00FB4294"/>
    <w:rsid w:val="00FB56C7"/>
    <w:rsid w:val="00FB5F3F"/>
    <w:rsid w:val="00FB752F"/>
    <w:rsid w:val="00FB79BC"/>
    <w:rsid w:val="00FB7C42"/>
    <w:rsid w:val="00FB7EA8"/>
    <w:rsid w:val="00FC082E"/>
    <w:rsid w:val="00FC0D9F"/>
    <w:rsid w:val="00FC1193"/>
    <w:rsid w:val="00FC2BCA"/>
    <w:rsid w:val="00FC41F2"/>
    <w:rsid w:val="00FC471B"/>
    <w:rsid w:val="00FC4C5C"/>
    <w:rsid w:val="00FC5011"/>
    <w:rsid w:val="00FC507B"/>
    <w:rsid w:val="00FC5427"/>
    <w:rsid w:val="00FC5F1B"/>
    <w:rsid w:val="00FC691E"/>
    <w:rsid w:val="00FC6DD0"/>
    <w:rsid w:val="00FC7C86"/>
    <w:rsid w:val="00FD0DF4"/>
    <w:rsid w:val="00FD1ABD"/>
    <w:rsid w:val="00FD1B12"/>
    <w:rsid w:val="00FD35C9"/>
    <w:rsid w:val="00FD46EA"/>
    <w:rsid w:val="00FD5AC8"/>
    <w:rsid w:val="00FD5ECC"/>
    <w:rsid w:val="00FD667C"/>
    <w:rsid w:val="00FD6E5A"/>
    <w:rsid w:val="00FE0540"/>
    <w:rsid w:val="00FE1055"/>
    <w:rsid w:val="00FE19EF"/>
    <w:rsid w:val="00FE1B71"/>
    <w:rsid w:val="00FE317B"/>
    <w:rsid w:val="00FE3676"/>
    <w:rsid w:val="00FE3EBF"/>
    <w:rsid w:val="00FE4675"/>
    <w:rsid w:val="00FE49C1"/>
    <w:rsid w:val="00FE5496"/>
    <w:rsid w:val="00FE5667"/>
    <w:rsid w:val="00FE6BD8"/>
    <w:rsid w:val="00FE6D61"/>
    <w:rsid w:val="00FE7995"/>
    <w:rsid w:val="00FF0432"/>
    <w:rsid w:val="00FF18E6"/>
    <w:rsid w:val="00FF2C7F"/>
    <w:rsid w:val="00FF315D"/>
    <w:rsid w:val="00FF4270"/>
    <w:rsid w:val="00FF4514"/>
    <w:rsid w:val="00FF5C85"/>
    <w:rsid w:val="00FF66AC"/>
    <w:rsid w:val="00FF6F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976D"/>
  <w15:docId w15:val="{DFC594E1-EF11-4247-9C18-97A01743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B0DD8"/>
    <w:pPr>
      <w:keepNext/>
      <w:keepLines/>
      <w:spacing w:before="240" w:after="0"/>
      <w:outlineLvl w:val="0"/>
    </w:pPr>
    <w:rPr>
      <w:rFonts w:ascii="Times New Roman" w:eastAsiaTheme="majorEastAsia" w:hAnsi="Times New Roman" w:cstheme="majorBidi"/>
      <w:b/>
      <w:szCs w:val="32"/>
    </w:rPr>
  </w:style>
  <w:style w:type="paragraph" w:styleId="Pealkiri3">
    <w:name w:val="heading 3"/>
    <w:basedOn w:val="Normaallaad"/>
    <w:next w:val="Normaallaad"/>
    <w:link w:val="Pealkiri3Mrk"/>
    <w:uiPriority w:val="9"/>
    <w:semiHidden/>
    <w:unhideWhenUsed/>
    <w:qFormat/>
    <w:rsid w:val="008C7F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B0DD8"/>
    <w:rPr>
      <w:rFonts w:ascii="Times New Roman" w:eastAsiaTheme="majorEastAsia" w:hAnsi="Times New Roman" w:cstheme="majorBidi"/>
      <w:b/>
      <w:szCs w:val="32"/>
    </w:rPr>
  </w:style>
  <w:style w:type="paragraph" w:styleId="Loendilik">
    <w:name w:val="List Paragraph"/>
    <w:basedOn w:val="Normaallaad"/>
    <w:uiPriority w:val="34"/>
    <w:qFormat/>
    <w:rsid w:val="00AB0DD8"/>
    <w:pPr>
      <w:spacing w:after="200" w:line="276" w:lineRule="auto"/>
      <w:ind w:left="720"/>
      <w:contextualSpacing/>
    </w:pPr>
    <w:rPr>
      <w:rFonts w:ascii="Calibri" w:eastAsia="Times New Roman" w:hAnsi="Calibri" w:cs="Times New Roman"/>
    </w:rPr>
  </w:style>
  <w:style w:type="paragraph" w:styleId="Jutumullitekst">
    <w:name w:val="Balloon Text"/>
    <w:basedOn w:val="Normaallaad"/>
    <w:link w:val="JutumullitekstMrk"/>
    <w:uiPriority w:val="99"/>
    <w:semiHidden/>
    <w:unhideWhenUsed/>
    <w:rsid w:val="00AB0DD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B0DD8"/>
    <w:rPr>
      <w:rFonts w:ascii="Segoe UI" w:hAnsi="Segoe UI" w:cs="Segoe UI"/>
      <w:sz w:val="18"/>
      <w:szCs w:val="18"/>
    </w:rPr>
  </w:style>
  <w:style w:type="character" w:styleId="Kommentaariviide">
    <w:name w:val="annotation reference"/>
    <w:basedOn w:val="Liguvaikefont"/>
    <w:uiPriority w:val="99"/>
    <w:semiHidden/>
    <w:unhideWhenUsed/>
    <w:rsid w:val="001D11A9"/>
    <w:rPr>
      <w:sz w:val="16"/>
      <w:szCs w:val="16"/>
    </w:rPr>
  </w:style>
  <w:style w:type="paragraph" w:styleId="Kommentaaritekst">
    <w:name w:val="annotation text"/>
    <w:basedOn w:val="Normaallaad"/>
    <w:link w:val="KommentaaritekstMrk"/>
    <w:uiPriority w:val="99"/>
    <w:unhideWhenUsed/>
    <w:rsid w:val="001D11A9"/>
    <w:pPr>
      <w:spacing w:line="240" w:lineRule="auto"/>
    </w:pPr>
    <w:rPr>
      <w:sz w:val="20"/>
      <w:szCs w:val="20"/>
    </w:rPr>
  </w:style>
  <w:style w:type="character" w:customStyle="1" w:styleId="KommentaaritekstMrk">
    <w:name w:val="Kommentaari tekst Märk"/>
    <w:basedOn w:val="Liguvaikefont"/>
    <w:link w:val="Kommentaaritekst"/>
    <w:uiPriority w:val="99"/>
    <w:rsid w:val="001D11A9"/>
    <w:rPr>
      <w:sz w:val="20"/>
      <w:szCs w:val="20"/>
    </w:rPr>
  </w:style>
  <w:style w:type="paragraph" w:styleId="Normaallaadveeb">
    <w:name w:val="Normal (Web)"/>
    <w:basedOn w:val="Normaallaad"/>
    <w:uiPriority w:val="99"/>
    <w:unhideWhenUsed/>
    <w:rsid w:val="001D11A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Liguvaikefont"/>
    <w:rsid w:val="001D11A9"/>
  </w:style>
  <w:style w:type="character" w:customStyle="1" w:styleId="Pealkiri3Mrk">
    <w:name w:val="Pealkiri 3 Märk"/>
    <w:basedOn w:val="Liguvaikefont"/>
    <w:link w:val="Pealkiri3"/>
    <w:uiPriority w:val="9"/>
    <w:semiHidden/>
    <w:rsid w:val="008C7FFA"/>
    <w:rPr>
      <w:rFonts w:asciiTheme="majorHAnsi" w:eastAsiaTheme="majorEastAsia" w:hAnsiTheme="majorHAnsi" w:cstheme="majorBidi"/>
      <w:color w:val="1F3763" w:themeColor="accent1" w:themeShade="7F"/>
      <w:sz w:val="24"/>
      <w:szCs w:val="24"/>
    </w:rPr>
  </w:style>
  <w:style w:type="paragraph" w:styleId="Kommentaariteema">
    <w:name w:val="annotation subject"/>
    <w:basedOn w:val="Kommentaaritekst"/>
    <w:next w:val="Kommentaaritekst"/>
    <w:link w:val="KommentaariteemaMrk"/>
    <w:uiPriority w:val="99"/>
    <w:semiHidden/>
    <w:unhideWhenUsed/>
    <w:rsid w:val="00A825C6"/>
    <w:rPr>
      <w:b/>
      <w:bCs/>
    </w:rPr>
  </w:style>
  <w:style w:type="character" w:customStyle="1" w:styleId="KommentaariteemaMrk">
    <w:name w:val="Kommentaari teema Märk"/>
    <w:basedOn w:val="KommentaaritekstMrk"/>
    <w:link w:val="Kommentaariteema"/>
    <w:uiPriority w:val="99"/>
    <w:semiHidden/>
    <w:rsid w:val="00A825C6"/>
    <w:rPr>
      <w:b/>
      <w:bCs/>
      <w:sz w:val="20"/>
      <w:szCs w:val="20"/>
    </w:rPr>
  </w:style>
  <w:style w:type="paragraph" w:styleId="Pis">
    <w:name w:val="header"/>
    <w:basedOn w:val="Normaallaad"/>
    <w:link w:val="PisMrk"/>
    <w:uiPriority w:val="99"/>
    <w:unhideWhenUsed/>
    <w:rsid w:val="002D47CC"/>
    <w:pPr>
      <w:tabs>
        <w:tab w:val="center" w:pos="4536"/>
        <w:tab w:val="right" w:pos="9072"/>
      </w:tabs>
      <w:spacing w:after="0" w:line="240" w:lineRule="auto"/>
    </w:pPr>
  </w:style>
  <w:style w:type="character" w:customStyle="1" w:styleId="PisMrk">
    <w:name w:val="Päis Märk"/>
    <w:basedOn w:val="Liguvaikefont"/>
    <w:link w:val="Pis"/>
    <w:uiPriority w:val="99"/>
    <w:rsid w:val="002D47CC"/>
  </w:style>
  <w:style w:type="paragraph" w:styleId="Jalus">
    <w:name w:val="footer"/>
    <w:basedOn w:val="Normaallaad"/>
    <w:link w:val="JalusMrk"/>
    <w:uiPriority w:val="99"/>
    <w:unhideWhenUsed/>
    <w:rsid w:val="002D47CC"/>
    <w:pPr>
      <w:tabs>
        <w:tab w:val="center" w:pos="4536"/>
        <w:tab w:val="right" w:pos="9072"/>
      </w:tabs>
      <w:spacing w:after="0" w:line="240" w:lineRule="auto"/>
    </w:pPr>
  </w:style>
  <w:style w:type="character" w:customStyle="1" w:styleId="JalusMrk">
    <w:name w:val="Jalus Märk"/>
    <w:basedOn w:val="Liguvaikefont"/>
    <w:link w:val="Jalus"/>
    <w:uiPriority w:val="99"/>
    <w:rsid w:val="002D47CC"/>
  </w:style>
  <w:style w:type="paragraph" w:styleId="Redaktsioon">
    <w:name w:val="Revision"/>
    <w:hidden/>
    <w:uiPriority w:val="99"/>
    <w:semiHidden/>
    <w:rsid w:val="00EA77B7"/>
    <w:pPr>
      <w:spacing w:after="0" w:line="240" w:lineRule="auto"/>
    </w:pPr>
  </w:style>
  <w:style w:type="paragraph" w:styleId="Allmrkusetekst">
    <w:name w:val="footnote text"/>
    <w:basedOn w:val="Normaallaad"/>
    <w:link w:val="AllmrkusetekstMrk"/>
    <w:uiPriority w:val="99"/>
    <w:semiHidden/>
    <w:unhideWhenUsed/>
    <w:rsid w:val="000E2CC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E2CC7"/>
    <w:rPr>
      <w:sz w:val="20"/>
      <w:szCs w:val="20"/>
    </w:rPr>
  </w:style>
  <w:style w:type="character" w:styleId="Hperlink">
    <w:name w:val="Hyperlink"/>
    <w:basedOn w:val="Liguvaikefont"/>
    <w:uiPriority w:val="99"/>
    <w:unhideWhenUsed/>
    <w:rsid w:val="002467F6"/>
    <w:rPr>
      <w:color w:val="0563C1" w:themeColor="hyperlink"/>
      <w:u w:val="single"/>
    </w:rPr>
  </w:style>
  <w:style w:type="character" w:styleId="Lahendamatamainimine">
    <w:name w:val="Unresolved Mention"/>
    <w:basedOn w:val="Liguvaikefont"/>
    <w:uiPriority w:val="99"/>
    <w:semiHidden/>
    <w:unhideWhenUsed/>
    <w:rsid w:val="002467F6"/>
    <w:rPr>
      <w:color w:val="605E5C"/>
      <w:shd w:val="clear" w:color="auto" w:fill="E1DFDD"/>
    </w:rPr>
  </w:style>
  <w:style w:type="character" w:customStyle="1" w:styleId="cf01">
    <w:name w:val="cf01"/>
    <w:basedOn w:val="Liguvaikefont"/>
    <w:rsid w:val="00D0438C"/>
    <w:rPr>
      <w:rFonts w:ascii="Segoe UI" w:hAnsi="Segoe UI" w:cs="Segoe UI" w:hint="default"/>
      <w:sz w:val="18"/>
      <w:szCs w:val="18"/>
    </w:rPr>
  </w:style>
  <w:style w:type="character" w:customStyle="1" w:styleId="cf11">
    <w:name w:val="cf11"/>
    <w:basedOn w:val="Liguvaikefont"/>
    <w:rsid w:val="00D0438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457129">
      <w:bodyDiv w:val="1"/>
      <w:marLeft w:val="0"/>
      <w:marRight w:val="0"/>
      <w:marTop w:val="0"/>
      <w:marBottom w:val="0"/>
      <w:divBdr>
        <w:top w:val="none" w:sz="0" w:space="0" w:color="auto"/>
        <w:left w:val="none" w:sz="0" w:space="0" w:color="auto"/>
        <w:bottom w:val="none" w:sz="0" w:space="0" w:color="auto"/>
        <w:right w:val="none" w:sz="0" w:space="0" w:color="auto"/>
      </w:divBdr>
    </w:div>
    <w:div w:id="532498012">
      <w:bodyDiv w:val="1"/>
      <w:marLeft w:val="0"/>
      <w:marRight w:val="0"/>
      <w:marTop w:val="0"/>
      <w:marBottom w:val="0"/>
      <w:divBdr>
        <w:top w:val="none" w:sz="0" w:space="0" w:color="auto"/>
        <w:left w:val="none" w:sz="0" w:space="0" w:color="auto"/>
        <w:bottom w:val="none" w:sz="0" w:space="0" w:color="auto"/>
        <w:right w:val="none" w:sz="0" w:space="0" w:color="auto"/>
      </w:divBdr>
    </w:div>
    <w:div w:id="594095125">
      <w:bodyDiv w:val="1"/>
      <w:marLeft w:val="0"/>
      <w:marRight w:val="0"/>
      <w:marTop w:val="0"/>
      <w:marBottom w:val="0"/>
      <w:divBdr>
        <w:top w:val="none" w:sz="0" w:space="0" w:color="auto"/>
        <w:left w:val="none" w:sz="0" w:space="0" w:color="auto"/>
        <w:bottom w:val="none" w:sz="0" w:space="0" w:color="auto"/>
        <w:right w:val="none" w:sz="0" w:space="0" w:color="auto"/>
      </w:divBdr>
    </w:div>
    <w:div w:id="640156641">
      <w:bodyDiv w:val="1"/>
      <w:marLeft w:val="0"/>
      <w:marRight w:val="0"/>
      <w:marTop w:val="0"/>
      <w:marBottom w:val="0"/>
      <w:divBdr>
        <w:top w:val="none" w:sz="0" w:space="0" w:color="auto"/>
        <w:left w:val="none" w:sz="0" w:space="0" w:color="auto"/>
        <w:bottom w:val="none" w:sz="0" w:space="0" w:color="auto"/>
        <w:right w:val="none" w:sz="0" w:space="0" w:color="auto"/>
      </w:divBdr>
      <w:divsChild>
        <w:div w:id="1379890275">
          <w:marLeft w:val="480"/>
          <w:marRight w:val="0"/>
          <w:marTop w:val="0"/>
          <w:marBottom w:val="0"/>
          <w:divBdr>
            <w:top w:val="none" w:sz="0" w:space="0" w:color="auto"/>
            <w:left w:val="none" w:sz="0" w:space="0" w:color="auto"/>
            <w:bottom w:val="none" w:sz="0" w:space="0" w:color="auto"/>
            <w:right w:val="none" w:sz="0" w:space="0" w:color="auto"/>
          </w:divBdr>
        </w:div>
        <w:div w:id="306975599">
          <w:marLeft w:val="480"/>
          <w:marRight w:val="0"/>
          <w:marTop w:val="0"/>
          <w:marBottom w:val="0"/>
          <w:divBdr>
            <w:top w:val="none" w:sz="0" w:space="0" w:color="auto"/>
            <w:left w:val="none" w:sz="0" w:space="0" w:color="auto"/>
            <w:bottom w:val="none" w:sz="0" w:space="0" w:color="auto"/>
            <w:right w:val="none" w:sz="0" w:space="0" w:color="auto"/>
          </w:divBdr>
        </w:div>
      </w:divsChild>
    </w:div>
    <w:div w:id="870456271">
      <w:bodyDiv w:val="1"/>
      <w:marLeft w:val="0"/>
      <w:marRight w:val="0"/>
      <w:marTop w:val="0"/>
      <w:marBottom w:val="0"/>
      <w:divBdr>
        <w:top w:val="none" w:sz="0" w:space="0" w:color="auto"/>
        <w:left w:val="none" w:sz="0" w:space="0" w:color="auto"/>
        <w:bottom w:val="none" w:sz="0" w:space="0" w:color="auto"/>
        <w:right w:val="none" w:sz="0" w:space="0" w:color="auto"/>
      </w:divBdr>
    </w:div>
    <w:div w:id="1186477660">
      <w:bodyDiv w:val="1"/>
      <w:marLeft w:val="0"/>
      <w:marRight w:val="0"/>
      <w:marTop w:val="0"/>
      <w:marBottom w:val="0"/>
      <w:divBdr>
        <w:top w:val="none" w:sz="0" w:space="0" w:color="auto"/>
        <w:left w:val="none" w:sz="0" w:space="0" w:color="auto"/>
        <w:bottom w:val="none" w:sz="0" w:space="0" w:color="auto"/>
        <w:right w:val="none" w:sz="0" w:space="0" w:color="auto"/>
      </w:divBdr>
    </w:div>
    <w:div w:id="1621688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1A978-69A8-476B-9BC9-1F55E48E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4577</Words>
  <Characters>26548</Characters>
  <Application>Microsoft Office Word</Application>
  <DocSecurity>0</DocSecurity>
  <Lines>221</Lines>
  <Paragraphs>62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Piliste</dc:creator>
  <cp:keywords/>
  <dc:description/>
  <cp:lastModifiedBy>Piret Elenurm</cp:lastModifiedBy>
  <cp:revision>8</cp:revision>
  <dcterms:created xsi:type="dcterms:W3CDTF">2024-10-09T09:03:00Z</dcterms:created>
  <dcterms:modified xsi:type="dcterms:W3CDTF">2024-10-10T07:44:00Z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2024-06-11T08:01:06Z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c8c2e744-c409-47db-9f32-0244912593ac</vt:lpwstr>
  </property>
  <property fmtid="{D5CDD505-2E9C-101B-9397-08002B2CF9AE}" pid="8" name="MSIP_Label_defa4170-0d19-0005-0004-bc88714345d2_ContentBits">
    <vt:lpwstr>0</vt:lpwstr>
  </property>
</Properties>
</file>